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3"/>
        <w:gridCol w:w="4434"/>
      </w:tblGrid>
      <w:tr w:rsidR="00621B8A" w:rsidRPr="004B6F67" w14:paraId="332BC124" w14:textId="77777777" w:rsidTr="007C0C4F">
        <w:trPr>
          <w:trHeight w:val="2430"/>
        </w:trPr>
        <w:tc>
          <w:tcPr>
            <w:tcW w:w="5193" w:type="dxa"/>
            <w:shd w:val="clear" w:color="auto" w:fill="auto"/>
          </w:tcPr>
          <w:p w14:paraId="3C179209" w14:textId="77777777" w:rsidR="00621B8A" w:rsidRPr="004B6F67" w:rsidRDefault="00621B8A" w:rsidP="007C0C4F">
            <w:pPr>
              <w:pStyle w:val="10"/>
              <w:shd w:val="clear" w:color="auto" w:fill="auto"/>
              <w:suppressAutoHyphens/>
              <w:spacing w:line="240" w:lineRule="auto"/>
              <w:ind w:right="40"/>
              <w:rPr>
                <w:b w:val="0"/>
                <w:sz w:val="24"/>
                <w:szCs w:val="24"/>
              </w:rPr>
            </w:pPr>
            <w:bookmarkStart w:id="0" w:name="_GoBack"/>
            <w:bookmarkEnd w:id="0"/>
            <w:r w:rsidRPr="004B6F67">
              <w:rPr>
                <w:sz w:val="24"/>
                <w:szCs w:val="24"/>
              </w:rPr>
              <w:t>СОГЛАСОВАНО:</w:t>
            </w:r>
          </w:p>
          <w:p w14:paraId="6F4A31B8" w14:textId="3738F959" w:rsidR="00621B8A" w:rsidRPr="004B6F67" w:rsidRDefault="005F5053" w:rsidP="007C0C4F">
            <w:pPr>
              <w:pStyle w:val="10"/>
              <w:shd w:val="clear" w:color="auto" w:fill="auto"/>
              <w:suppressAutoHyphens/>
              <w:spacing w:line="240" w:lineRule="auto"/>
              <w:ind w:right="40"/>
              <w:rPr>
                <w:b w:val="0"/>
                <w:sz w:val="24"/>
                <w:szCs w:val="24"/>
              </w:rPr>
            </w:pPr>
            <w:r>
              <w:rPr>
                <w:b w:val="0"/>
                <w:sz w:val="24"/>
                <w:szCs w:val="24"/>
              </w:rPr>
              <w:t>Заместитель генерального директора</w:t>
            </w:r>
          </w:p>
          <w:p w14:paraId="0C624081" w14:textId="77777777" w:rsidR="00621B8A" w:rsidRPr="004B6F67" w:rsidRDefault="00621B8A" w:rsidP="007C0C4F">
            <w:pPr>
              <w:pStyle w:val="10"/>
              <w:shd w:val="clear" w:color="auto" w:fill="auto"/>
              <w:suppressAutoHyphens/>
              <w:spacing w:line="240" w:lineRule="auto"/>
              <w:ind w:right="40"/>
              <w:rPr>
                <w:b w:val="0"/>
                <w:sz w:val="24"/>
                <w:szCs w:val="24"/>
              </w:rPr>
            </w:pPr>
            <w:r w:rsidRPr="004B6F67">
              <w:rPr>
                <w:b w:val="0"/>
                <w:sz w:val="24"/>
                <w:szCs w:val="24"/>
              </w:rPr>
              <w:t>Филиала АО «СО ЕЭС» ОДУ Сибири</w:t>
            </w:r>
          </w:p>
          <w:p w14:paraId="305154A1" w14:textId="77777777" w:rsidR="00621B8A" w:rsidRPr="004B6F67" w:rsidRDefault="00621B8A" w:rsidP="007C0C4F">
            <w:pPr>
              <w:pStyle w:val="10"/>
              <w:shd w:val="clear" w:color="auto" w:fill="auto"/>
              <w:suppressAutoHyphens/>
              <w:spacing w:line="240" w:lineRule="auto"/>
              <w:ind w:right="40"/>
              <w:rPr>
                <w:b w:val="0"/>
                <w:sz w:val="24"/>
                <w:szCs w:val="24"/>
              </w:rPr>
            </w:pPr>
          </w:p>
          <w:p w14:paraId="3B286E12" w14:textId="3C0AD675" w:rsidR="00621B8A" w:rsidRPr="004B6F67" w:rsidRDefault="00621B8A" w:rsidP="007C0C4F">
            <w:pPr>
              <w:pStyle w:val="10"/>
              <w:shd w:val="clear" w:color="auto" w:fill="auto"/>
              <w:suppressAutoHyphens/>
              <w:spacing w:line="240" w:lineRule="auto"/>
              <w:ind w:right="40"/>
              <w:rPr>
                <w:b w:val="0"/>
                <w:sz w:val="24"/>
                <w:szCs w:val="24"/>
              </w:rPr>
            </w:pPr>
          </w:p>
          <w:p w14:paraId="19136A41" w14:textId="77777777" w:rsidR="00621B8A" w:rsidRPr="004B6F67" w:rsidRDefault="00621B8A" w:rsidP="007C0C4F">
            <w:pPr>
              <w:pStyle w:val="10"/>
              <w:shd w:val="clear" w:color="auto" w:fill="auto"/>
              <w:suppressAutoHyphens/>
              <w:spacing w:line="240" w:lineRule="auto"/>
              <w:ind w:right="40"/>
              <w:rPr>
                <w:b w:val="0"/>
                <w:sz w:val="24"/>
                <w:szCs w:val="24"/>
              </w:rPr>
            </w:pPr>
          </w:p>
          <w:p w14:paraId="18DFFE8E" w14:textId="155C9B92" w:rsidR="00621B8A" w:rsidRPr="004B6F67" w:rsidRDefault="00621B8A" w:rsidP="007C0C4F">
            <w:pPr>
              <w:pStyle w:val="10"/>
              <w:keepNext/>
              <w:keepLines/>
              <w:shd w:val="clear" w:color="auto" w:fill="auto"/>
              <w:spacing w:line="240" w:lineRule="auto"/>
              <w:ind w:right="40"/>
              <w:rPr>
                <w:b w:val="0"/>
                <w:sz w:val="24"/>
                <w:szCs w:val="24"/>
              </w:rPr>
            </w:pPr>
            <w:r w:rsidRPr="004B6F67">
              <w:rPr>
                <w:b w:val="0"/>
                <w:sz w:val="24"/>
                <w:szCs w:val="24"/>
              </w:rPr>
              <w:t xml:space="preserve">____________________    </w:t>
            </w:r>
            <w:r w:rsidR="005F5053">
              <w:rPr>
                <w:b w:val="0"/>
                <w:sz w:val="24"/>
                <w:szCs w:val="24"/>
              </w:rPr>
              <w:t>М</w:t>
            </w:r>
            <w:r w:rsidRPr="004B6F67">
              <w:rPr>
                <w:b w:val="0"/>
                <w:sz w:val="24"/>
                <w:szCs w:val="24"/>
              </w:rPr>
              <w:t xml:space="preserve">.В. </w:t>
            </w:r>
            <w:r w:rsidR="005F5053">
              <w:rPr>
                <w:b w:val="0"/>
                <w:sz w:val="24"/>
                <w:szCs w:val="24"/>
              </w:rPr>
              <w:t>Шломов</w:t>
            </w:r>
          </w:p>
          <w:p w14:paraId="6435573D" w14:textId="77777777" w:rsidR="00621B8A" w:rsidRPr="00BB1620" w:rsidRDefault="00621B8A" w:rsidP="007C0C4F">
            <w:pPr>
              <w:pStyle w:val="10"/>
              <w:keepNext/>
              <w:keepLines/>
              <w:shd w:val="clear" w:color="auto" w:fill="auto"/>
              <w:spacing w:line="240" w:lineRule="auto"/>
              <w:ind w:right="40"/>
              <w:rPr>
                <w:b w:val="0"/>
                <w:sz w:val="24"/>
                <w:szCs w:val="24"/>
                <w:vertAlign w:val="superscript"/>
              </w:rPr>
            </w:pPr>
          </w:p>
          <w:p w14:paraId="6D60AE34" w14:textId="75BD872C" w:rsidR="00621B8A" w:rsidRPr="004B6F67" w:rsidRDefault="00621B8A" w:rsidP="007C0C4F">
            <w:pPr>
              <w:pStyle w:val="10"/>
              <w:keepNext/>
              <w:keepLines/>
              <w:shd w:val="clear" w:color="auto" w:fill="auto"/>
              <w:suppressAutoHyphens/>
              <w:spacing w:line="240" w:lineRule="auto"/>
              <w:ind w:right="40"/>
              <w:rPr>
                <w:b w:val="0"/>
                <w:sz w:val="24"/>
                <w:szCs w:val="24"/>
              </w:rPr>
            </w:pPr>
            <w:r w:rsidRPr="004B6F67">
              <w:rPr>
                <w:b w:val="0"/>
                <w:sz w:val="24"/>
                <w:szCs w:val="24"/>
              </w:rPr>
              <w:t>«____»______________________202</w:t>
            </w:r>
            <w:r w:rsidR="001F5596" w:rsidRPr="007C382D">
              <w:rPr>
                <w:b w:val="0"/>
                <w:sz w:val="24"/>
                <w:szCs w:val="24"/>
                <w:u w:val="single"/>
              </w:rPr>
              <w:t xml:space="preserve">  </w:t>
            </w:r>
            <w:r w:rsidRPr="004B6F67">
              <w:rPr>
                <w:b w:val="0"/>
                <w:sz w:val="24"/>
                <w:szCs w:val="24"/>
              </w:rPr>
              <w:t xml:space="preserve"> г.</w:t>
            </w:r>
          </w:p>
          <w:p w14:paraId="3107E213" w14:textId="77777777" w:rsidR="00621B8A" w:rsidRPr="004B6F67" w:rsidRDefault="00621B8A" w:rsidP="007C0C4F">
            <w:pPr>
              <w:pStyle w:val="10"/>
              <w:keepNext/>
              <w:keepLines/>
              <w:suppressAutoHyphens/>
              <w:spacing w:line="240" w:lineRule="auto"/>
              <w:ind w:right="40"/>
              <w:rPr>
                <w:sz w:val="24"/>
                <w:szCs w:val="24"/>
              </w:rPr>
            </w:pPr>
          </w:p>
        </w:tc>
        <w:tc>
          <w:tcPr>
            <w:tcW w:w="4434" w:type="dxa"/>
            <w:shd w:val="clear" w:color="auto" w:fill="auto"/>
          </w:tcPr>
          <w:p w14:paraId="1678BD02" w14:textId="77777777" w:rsidR="00621B8A" w:rsidRPr="004B6F67" w:rsidRDefault="00621B8A" w:rsidP="007C0C4F">
            <w:pPr>
              <w:pStyle w:val="10"/>
              <w:keepNext/>
              <w:keepLines/>
              <w:shd w:val="clear" w:color="auto" w:fill="auto"/>
              <w:spacing w:line="240" w:lineRule="auto"/>
              <w:ind w:right="40"/>
              <w:rPr>
                <w:sz w:val="24"/>
                <w:szCs w:val="24"/>
              </w:rPr>
            </w:pPr>
            <w:r w:rsidRPr="004B6F67">
              <w:rPr>
                <w:sz w:val="24"/>
                <w:szCs w:val="24"/>
              </w:rPr>
              <w:t>УТВЕРЖДАЮ:</w:t>
            </w:r>
          </w:p>
          <w:p w14:paraId="30F7C1DB" w14:textId="5230325C" w:rsidR="00621B8A" w:rsidRPr="004B6F67" w:rsidRDefault="00621B8A" w:rsidP="007C0C4F">
            <w:pPr>
              <w:rPr>
                <w:rFonts w:eastAsia="Calibri"/>
                <w:color w:val="000000"/>
                <w:lang w:eastAsia="en-US"/>
              </w:rPr>
            </w:pPr>
            <w:r w:rsidRPr="004B6F67">
              <w:rPr>
                <w:rFonts w:eastAsia="Calibri"/>
                <w:color w:val="000000"/>
                <w:lang w:eastAsia="en-US"/>
              </w:rPr>
              <w:t>Заместитель генерального директора – директор по производству энергии</w:t>
            </w:r>
            <w:r w:rsidR="005E65B1" w:rsidRPr="004B6F67">
              <w:rPr>
                <w:rFonts w:eastAsia="Calibri"/>
                <w:color w:val="000000"/>
                <w:lang w:eastAsia="en-US"/>
              </w:rPr>
              <w:br/>
            </w:r>
            <w:r w:rsidRPr="004B6F67">
              <w:rPr>
                <w:rFonts w:eastAsia="Calibri"/>
                <w:color w:val="000000"/>
                <w:lang w:eastAsia="en-US"/>
              </w:rPr>
              <w:t>ООО «Байкальская энергетическая компания»</w:t>
            </w:r>
          </w:p>
          <w:p w14:paraId="2BD4B704" w14:textId="77777777" w:rsidR="00621B8A" w:rsidRPr="004B6F67" w:rsidRDefault="00621B8A" w:rsidP="007C0C4F">
            <w:pPr>
              <w:pStyle w:val="10"/>
              <w:keepNext/>
              <w:keepLines/>
              <w:shd w:val="clear" w:color="auto" w:fill="auto"/>
              <w:spacing w:line="240" w:lineRule="auto"/>
              <w:ind w:right="40"/>
              <w:rPr>
                <w:b w:val="0"/>
                <w:sz w:val="24"/>
                <w:szCs w:val="24"/>
              </w:rPr>
            </w:pPr>
          </w:p>
          <w:p w14:paraId="1A7DE0BC" w14:textId="77777777" w:rsidR="00621B8A" w:rsidRPr="004B6F67" w:rsidRDefault="00621B8A" w:rsidP="007C0C4F">
            <w:pPr>
              <w:pStyle w:val="10"/>
              <w:keepNext/>
              <w:keepLines/>
              <w:shd w:val="clear" w:color="auto" w:fill="auto"/>
              <w:spacing w:line="240" w:lineRule="auto"/>
              <w:ind w:right="40"/>
              <w:rPr>
                <w:b w:val="0"/>
                <w:sz w:val="24"/>
                <w:szCs w:val="24"/>
              </w:rPr>
            </w:pPr>
          </w:p>
          <w:p w14:paraId="6A233C53" w14:textId="77777777" w:rsidR="00621B8A" w:rsidRPr="004B6F67" w:rsidRDefault="00621B8A" w:rsidP="007C0C4F">
            <w:pPr>
              <w:pStyle w:val="10"/>
              <w:keepNext/>
              <w:keepLines/>
              <w:shd w:val="clear" w:color="auto" w:fill="auto"/>
              <w:spacing w:line="240" w:lineRule="auto"/>
              <w:ind w:right="40"/>
              <w:rPr>
                <w:b w:val="0"/>
                <w:sz w:val="24"/>
                <w:szCs w:val="24"/>
              </w:rPr>
            </w:pPr>
            <w:r w:rsidRPr="004B6F67">
              <w:rPr>
                <w:b w:val="0"/>
                <w:sz w:val="24"/>
                <w:szCs w:val="24"/>
              </w:rPr>
              <w:t>______________________ А.Н. Цветков</w:t>
            </w:r>
          </w:p>
          <w:p w14:paraId="64CE268C" w14:textId="77777777" w:rsidR="00621B8A" w:rsidRPr="00BB1620" w:rsidRDefault="00621B8A" w:rsidP="007C0C4F">
            <w:pPr>
              <w:pStyle w:val="10"/>
              <w:keepNext/>
              <w:keepLines/>
              <w:shd w:val="clear" w:color="auto" w:fill="auto"/>
              <w:spacing w:line="240" w:lineRule="auto"/>
              <w:ind w:right="40"/>
              <w:rPr>
                <w:b w:val="0"/>
                <w:sz w:val="24"/>
                <w:szCs w:val="24"/>
                <w:vertAlign w:val="superscript"/>
              </w:rPr>
            </w:pPr>
          </w:p>
          <w:p w14:paraId="53A9C65D" w14:textId="3A046AD3" w:rsidR="00621B8A" w:rsidRPr="004B6F67" w:rsidRDefault="00621B8A" w:rsidP="00A36046">
            <w:pPr>
              <w:pStyle w:val="10"/>
              <w:keepNext/>
              <w:keepLines/>
              <w:spacing w:line="240" w:lineRule="auto"/>
              <w:ind w:right="40"/>
              <w:rPr>
                <w:sz w:val="24"/>
                <w:szCs w:val="24"/>
              </w:rPr>
            </w:pPr>
            <w:r w:rsidRPr="004B6F67">
              <w:rPr>
                <w:b w:val="0"/>
                <w:sz w:val="24"/>
                <w:szCs w:val="24"/>
              </w:rPr>
              <w:t>«____»______________________202</w:t>
            </w:r>
            <w:r w:rsidR="001F5596" w:rsidRPr="007C382D">
              <w:rPr>
                <w:b w:val="0"/>
                <w:sz w:val="24"/>
                <w:szCs w:val="24"/>
                <w:u w:val="single"/>
              </w:rPr>
              <w:t xml:space="preserve">  </w:t>
            </w:r>
            <w:r w:rsidRPr="004B6F67">
              <w:rPr>
                <w:b w:val="0"/>
                <w:sz w:val="24"/>
                <w:szCs w:val="24"/>
              </w:rPr>
              <w:t xml:space="preserve"> г.</w:t>
            </w:r>
          </w:p>
        </w:tc>
      </w:tr>
      <w:tr w:rsidR="00621B8A" w:rsidRPr="004B6F67" w14:paraId="79389B79" w14:textId="03AE6919" w:rsidTr="007C0C4F">
        <w:tc>
          <w:tcPr>
            <w:tcW w:w="5193" w:type="dxa"/>
            <w:shd w:val="clear" w:color="auto" w:fill="auto"/>
          </w:tcPr>
          <w:p w14:paraId="309D5660" w14:textId="46D65ACF" w:rsidR="00621B8A" w:rsidRPr="004B6F67" w:rsidRDefault="00621B8A" w:rsidP="007C0C4F">
            <w:pPr>
              <w:pStyle w:val="10"/>
              <w:keepNext/>
              <w:keepLines/>
              <w:shd w:val="clear" w:color="auto" w:fill="auto"/>
              <w:suppressAutoHyphens/>
              <w:spacing w:line="240" w:lineRule="auto"/>
              <w:ind w:right="40"/>
              <w:rPr>
                <w:sz w:val="24"/>
                <w:szCs w:val="24"/>
              </w:rPr>
            </w:pPr>
          </w:p>
        </w:tc>
        <w:tc>
          <w:tcPr>
            <w:tcW w:w="4434" w:type="dxa"/>
            <w:shd w:val="clear" w:color="auto" w:fill="auto"/>
          </w:tcPr>
          <w:p w14:paraId="1F07619E" w14:textId="28669D54" w:rsidR="00621B8A" w:rsidRPr="004B6F67" w:rsidRDefault="00621B8A" w:rsidP="007C0C4F">
            <w:pPr>
              <w:pStyle w:val="10"/>
              <w:keepNext/>
              <w:keepLines/>
              <w:shd w:val="clear" w:color="auto" w:fill="auto"/>
              <w:suppressAutoHyphens/>
              <w:spacing w:line="240" w:lineRule="auto"/>
              <w:ind w:right="40"/>
              <w:rPr>
                <w:sz w:val="24"/>
                <w:szCs w:val="24"/>
              </w:rPr>
            </w:pPr>
          </w:p>
        </w:tc>
      </w:tr>
      <w:tr w:rsidR="00621B8A" w:rsidRPr="004B6F67" w14:paraId="25BB0A3B" w14:textId="6DBD446F" w:rsidTr="007C0C4F">
        <w:tc>
          <w:tcPr>
            <w:tcW w:w="5193" w:type="dxa"/>
            <w:shd w:val="clear" w:color="auto" w:fill="auto"/>
          </w:tcPr>
          <w:p w14:paraId="0BB17030" w14:textId="6A2D1843" w:rsidR="00621B8A" w:rsidRPr="004B6F67" w:rsidRDefault="00621B8A" w:rsidP="007C0C4F">
            <w:pPr>
              <w:pStyle w:val="10"/>
              <w:keepNext/>
              <w:keepLines/>
              <w:shd w:val="clear" w:color="auto" w:fill="auto"/>
              <w:suppressAutoHyphens/>
              <w:spacing w:line="240" w:lineRule="auto"/>
              <w:ind w:right="40"/>
              <w:rPr>
                <w:sz w:val="24"/>
                <w:szCs w:val="24"/>
              </w:rPr>
            </w:pPr>
            <w:r w:rsidRPr="007C382D">
              <w:rPr>
                <w:sz w:val="24"/>
                <w:szCs w:val="24"/>
              </w:rPr>
              <w:t>СОГЛАСОВАНО:</w:t>
            </w:r>
          </w:p>
        </w:tc>
        <w:tc>
          <w:tcPr>
            <w:tcW w:w="4434" w:type="dxa"/>
            <w:shd w:val="clear" w:color="auto" w:fill="auto"/>
          </w:tcPr>
          <w:p w14:paraId="3129A566" w14:textId="5F08C011" w:rsidR="00621B8A" w:rsidRPr="004B6F67" w:rsidRDefault="00621B8A" w:rsidP="007C0C4F">
            <w:pPr>
              <w:pStyle w:val="10"/>
              <w:keepNext/>
              <w:keepLines/>
              <w:shd w:val="clear" w:color="auto" w:fill="auto"/>
              <w:suppressAutoHyphens/>
              <w:spacing w:line="240" w:lineRule="auto"/>
              <w:ind w:right="40"/>
              <w:rPr>
                <w:sz w:val="24"/>
                <w:szCs w:val="24"/>
              </w:rPr>
            </w:pPr>
          </w:p>
        </w:tc>
      </w:tr>
      <w:tr w:rsidR="00621B8A" w:rsidRPr="004B6F67" w14:paraId="601BFA50" w14:textId="01A6DBB6" w:rsidTr="007C0C4F">
        <w:tc>
          <w:tcPr>
            <w:tcW w:w="5193" w:type="dxa"/>
            <w:shd w:val="clear" w:color="auto" w:fill="auto"/>
          </w:tcPr>
          <w:p w14:paraId="13843A8D" w14:textId="7910499F" w:rsidR="00621B8A" w:rsidRPr="007C382D" w:rsidRDefault="00621B8A" w:rsidP="007C0C4F">
            <w:pPr>
              <w:pStyle w:val="10"/>
              <w:shd w:val="clear" w:color="auto" w:fill="auto"/>
              <w:suppressAutoHyphens/>
              <w:spacing w:line="240" w:lineRule="auto"/>
              <w:ind w:right="40"/>
              <w:rPr>
                <w:rFonts w:eastAsia="Calibri"/>
                <w:b w:val="0"/>
                <w:bCs w:val="0"/>
                <w:color w:val="000000"/>
                <w:sz w:val="24"/>
                <w:szCs w:val="24"/>
              </w:rPr>
            </w:pPr>
            <w:r w:rsidRPr="007C382D">
              <w:rPr>
                <w:rFonts w:eastAsia="Calibri"/>
                <w:b w:val="0"/>
                <w:bCs w:val="0"/>
                <w:color w:val="000000"/>
                <w:sz w:val="24"/>
                <w:szCs w:val="24"/>
              </w:rPr>
              <w:t>Технический директор – главный инженер</w:t>
            </w:r>
          </w:p>
          <w:p w14:paraId="52C6E0C7" w14:textId="77A183EC" w:rsidR="00621B8A" w:rsidRPr="007C382D" w:rsidRDefault="00621B8A" w:rsidP="007C0C4F">
            <w:pPr>
              <w:pStyle w:val="10"/>
              <w:shd w:val="clear" w:color="auto" w:fill="auto"/>
              <w:suppressAutoHyphens/>
              <w:spacing w:line="240" w:lineRule="auto"/>
              <w:ind w:right="40"/>
              <w:rPr>
                <w:rFonts w:eastAsia="Calibri"/>
                <w:b w:val="0"/>
                <w:bCs w:val="0"/>
                <w:color w:val="000000"/>
                <w:sz w:val="24"/>
                <w:szCs w:val="24"/>
              </w:rPr>
            </w:pPr>
            <w:r w:rsidRPr="007C382D">
              <w:rPr>
                <w:rFonts w:eastAsia="Calibri"/>
                <w:b w:val="0"/>
                <w:bCs w:val="0"/>
                <w:color w:val="000000"/>
                <w:sz w:val="24"/>
                <w:szCs w:val="24"/>
              </w:rPr>
              <w:t>АО «ИЭСК»</w:t>
            </w:r>
          </w:p>
          <w:p w14:paraId="32AA1CEB" w14:textId="0A4EF278" w:rsidR="00621B8A" w:rsidRPr="004B6F67" w:rsidRDefault="00621B8A" w:rsidP="007C0C4F">
            <w:pPr>
              <w:pStyle w:val="10"/>
              <w:shd w:val="clear" w:color="auto" w:fill="auto"/>
              <w:suppressAutoHyphens/>
              <w:spacing w:line="240" w:lineRule="auto"/>
              <w:ind w:right="40"/>
              <w:rPr>
                <w:b w:val="0"/>
                <w:sz w:val="24"/>
                <w:szCs w:val="24"/>
              </w:rPr>
            </w:pPr>
          </w:p>
          <w:p w14:paraId="4324290E" w14:textId="725F1300" w:rsidR="00621B8A" w:rsidRPr="004B6F67" w:rsidRDefault="00621B8A" w:rsidP="007C0C4F">
            <w:pPr>
              <w:pStyle w:val="10"/>
              <w:keepNext/>
              <w:keepLines/>
              <w:shd w:val="clear" w:color="auto" w:fill="auto"/>
              <w:spacing w:line="240" w:lineRule="auto"/>
              <w:ind w:right="40"/>
              <w:rPr>
                <w:b w:val="0"/>
                <w:sz w:val="24"/>
                <w:szCs w:val="24"/>
              </w:rPr>
            </w:pPr>
            <w:r w:rsidRPr="007C382D">
              <w:rPr>
                <w:b w:val="0"/>
                <w:sz w:val="24"/>
                <w:szCs w:val="24"/>
              </w:rPr>
              <w:t>_____________________ Ю.Н. Терских</w:t>
            </w:r>
          </w:p>
          <w:p w14:paraId="5D47D514" w14:textId="4468E0C2" w:rsidR="00621B8A" w:rsidRPr="007C382D" w:rsidRDefault="00621B8A" w:rsidP="007C0C4F">
            <w:pPr>
              <w:pStyle w:val="10"/>
              <w:keepNext/>
              <w:keepLines/>
              <w:shd w:val="clear" w:color="auto" w:fill="auto"/>
              <w:spacing w:line="240" w:lineRule="auto"/>
              <w:ind w:right="40"/>
              <w:rPr>
                <w:b w:val="0"/>
                <w:sz w:val="20"/>
                <w:szCs w:val="20"/>
                <w:vertAlign w:val="superscript"/>
              </w:rPr>
            </w:pPr>
          </w:p>
          <w:p w14:paraId="27C635B0" w14:textId="6B926B51" w:rsidR="00621B8A" w:rsidRPr="004B6F67" w:rsidRDefault="00621B8A" w:rsidP="007C0C4F">
            <w:pPr>
              <w:pStyle w:val="10"/>
              <w:keepNext/>
              <w:keepLines/>
              <w:shd w:val="clear" w:color="auto" w:fill="auto"/>
              <w:suppressAutoHyphens/>
              <w:spacing w:line="240" w:lineRule="auto"/>
              <w:ind w:right="40"/>
              <w:rPr>
                <w:b w:val="0"/>
                <w:sz w:val="24"/>
                <w:szCs w:val="24"/>
              </w:rPr>
            </w:pPr>
            <w:r w:rsidRPr="004B6F67">
              <w:rPr>
                <w:b w:val="0"/>
                <w:sz w:val="24"/>
                <w:szCs w:val="24"/>
              </w:rPr>
              <w:t>«____»______________________202</w:t>
            </w:r>
            <w:r w:rsidR="007C382D" w:rsidRPr="007C382D">
              <w:rPr>
                <w:b w:val="0"/>
                <w:sz w:val="24"/>
                <w:szCs w:val="24"/>
                <w:u w:val="single"/>
              </w:rPr>
              <w:t xml:space="preserve">  </w:t>
            </w:r>
            <w:r w:rsidRPr="004B6F67">
              <w:rPr>
                <w:bCs w:val="0"/>
              </w:rPr>
              <w:t xml:space="preserve"> </w:t>
            </w:r>
            <w:r w:rsidRPr="007C382D">
              <w:rPr>
                <w:b w:val="0"/>
                <w:sz w:val="24"/>
                <w:szCs w:val="24"/>
              </w:rPr>
              <w:t>г.</w:t>
            </w:r>
          </w:p>
          <w:p w14:paraId="7A06571C" w14:textId="58C2F2B2" w:rsidR="00621B8A" w:rsidRPr="004B6F67" w:rsidRDefault="00621B8A" w:rsidP="007C0C4F">
            <w:pPr>
              <w:pStyle w:val="10"/>
              <w:shd w:val="clear" w:color="auto" w:fill="auto"/>
              <w:suppressAutoHyphens/>
              <w:spacing w:line="240" w:lineRule="auto"/>
              <w:ind w:right="40"/>
              <w:rPr>
                <w:b w:val="0"/>
                <w:sz w:val="24"/>
                <w:szCs w:val="24"/>
              </w:rPr>
            </w:pPr>
          </w:p>
        </w:tc>
        <w:tc>
          <w:tcPr>
            <w:tcW w:w="4434" w:type="dxa"/>
            <w:shd w:val="clear" w:color="auto" w:fill="auto"/>
          </w:tcPr>
          <w:p w14:paraId="6048B386" w14:textId="49E56D81" w:rsidR="00621B8A" w:rsidRPr="004B6F67" w:rsidRDefault="00621B8A" w:rsidP="007C0C4F">
            <w:pPr>
              <w:pStyle w:val="10"/>
              <w:keepNext/>
              <w:keepLines/>
              <w:shd w:val="clear" w:color="auto" w:fill="auto"/>
              <w:suppressAutoHyphens/>
              <w:spacing w:line="240" w:lineRule="auto"/>
              <w:ind w:right="40"/>
              <w:rPr>
                <w:b w:val="0"/>
                <w:sz w:val="24"/>
                <w:szCs w:val="24"/>
              </w:rPr>
            </w:pPr>
          </w:p>
        </w:tc>
      </w:tr>
    </w:tbl>
    <w:p w14:paraId="5A2AF046" w14:textId="77777777" w:rsidR="001775C7" w:rsidRPr="004B6F67" w:rsidRDefault="001775C7" w:rsidP="00C72745"/>
    <w:p w14:paraId="3C508519" w14:textId="77777777" w:rsidR="0017338A" w:rsidRPr="004B6F67" w:rsidRDefault="0017338A" w:rsidP="00A70833">
      <w:pPr>
        <w:rPr>
          <w:bCs/>
        </w:rPr>
      </w:pPr>
    </w:p>
    <w:p w14:paraId="780ED77C" w14:textId="77777777" w:rsidR="00C3012C" w:rsidRPr="004B6F67" w:rsidRDefault="00C3012C" w:rsidP="00534F03">
      <w:pPr>
        <w:pStyle w:val="2"/>
        <w:spacing w:before="0" w:after="0"/>
        <w:jc w:val="center"/>
        <w:rPr>
          <w:rFonts w:ascii="Times New Roman" w:hAnsi="Times New Roman"/>
          <w:b w:val="0"/>
          <w:i w:val="0"/>
          <w:color w:val="000000" w:themeColor="text1"/>
          <w:sz w:val="24"/>
          <w:szCs w:val="24"/>
        </w:rPr>
      </w:pPr>
    </w:p>
    <w:p w14:paraId="6C6DB438" w14:textId="65C982B6" w:rsidR="009D3CA6" w:rsidRPr="00916D2B" w:rsidRDefault="00A353F4" w:rsidP="00171180">
      <w:pPr>
        <w:pStyle w:val="2"/>
        <w:spacing w:before="0" w:after="0" w:line="21" w:lineRule="atLeast"/>
        <w:jc w:val="center"/>
        <w:rPr>
          <w:rFonts w:ascii="Times New Roman" w:hAnsi="Times New Roman"/>
          <w:b w:val="0"/>
          <w:i w:val="0"/>
          <w:color w:val="000000" w:themeColor="text1"/>
          <w:sz w:val="24"/>
          <w:szCs w:val="24"/>
        </w:rPr>
      </w:pPr>
      <w:r w:rsidRPr="00916D2B">
        <w:rPr>
          <w:rFonts w:ascii="Times New Roman" w:hAnsi="Times New Roman"/>
          <w:b w:val="0"/>
          <w:i w:val="0"/>
          <w:color w:val="000000" w:themeColor="text1"/>
          <w:sz w:val="24"/>
          <w:szCs w:val="24"/>
        </w:rPr>
        <w:t>ТЕХНИЧЕСКОЕ ЗАДАНИЕ</w:t>
      </w:r>
    </w:p>
    <w:p w14:paraId="00815226" w14:textId="78A1C11A" w:rsidR="00A353F4" w:rsidRPr="00A20A06" w:rsidRDefault="00A353F4" w:rsidP="00A20A06">
      <w:pPr>
        <w:jc w:val="center"/>
        <w:rPr>
          <w:b/>
          <w:i/>
        </w:rPr>
      </w:pPr>
      <w:r>
        <w:t>на выполнение внестадийной работы</w:t>
      </w:r>
    </w:p>
    <w:p w14:paraId="47A7B211" w14:textId="7B742AE9" w:rsidR="009D3CA6" w:rsidRPr="004B6F67" w:rsidRDefault="009D3CA6" w:rsidP="00171180">
      <w:pPr>
        <w:pStyle w:val="a5"/>
        <w:spacing w:line="21" w:lineRule="atLeast"/>
        <w:jc w:val="center"/>
        <w:rPr>
          <w:color w:val="000000" w:themeColor="text1"/>
          <w:sz w:val="24"/>
          <w:szCs w:val="24"/>
        </w:rPr>
      </w:pPr>
      <w:r w:rsidRPr="004B6F67">
        <w:rPr>
          <w:color w:val="000000" w:themeColor="text1"/>
          <w:sz w:val="24"/>
          <w:szCs w:val="24"/>
        </w:rPr>
        <w:t>«Схем</w:t>
      </w:r>
      <w:r w:rsidR="00A353F4">
        <w:rPr>
          <w:color w:val="000000" w:themeColor="text1"/>
          <w:sz w:val="24"/>
          <w:szCs w:val="24"/>
        </w:rPr>
        <w:t>а</w:t>
      </w:r>
      <w:r w:rsidRPr="004B6F67">
        <w:rPr>
          <w:color w:val="000000" w:themeColor="text1"/>
          <w:sz w:val="24"/>
          <w:szCs w:val="24"/>
        </w:rPr>
        <w:t xml:space="preserve"> выдачи мощности </w:t>
      </w:r>
      <w:del w:id="1" w:author="Mishkov Ivan" w:date="2024-04-02T17:17:00Z">
        <w:r w:rsidR="00FF5339" w:rsidRPr="004B6F67" w:rsidDel="001407EF">
          <w:rPr>
            <w:color w:val="000000" w:themeColor="text1"/>
            <w:sz w:val="24"/>
            <w:szCs w:val="24"/>
          </w:rPr>
          <w:delText>теплов</w:delText>
        </w:r>
        <w:r w:rsidR="00AF6EF1" w:rsidDel="001407EF">
          <w:rPr>
            <w:color w:val="000000" w:themeColor="text1"/>
            <w:sz w:val="24"/>
            <w:szCs w:val="24"/>
          </w:rPr>
          <w:delText>ой</w:delText>
        </w:r>
        <w:r w:rsidR="00FF5339" w:rsidRPr="004B6F67" w:rsidDel="001407EF">
          <w:rPr>
            <w:color w:val="000000" w:themeColor="text1"/>
            <w:sz w:val="24"/>
            <w:szCs w:val="24"/>
          </w:rPr>
          <w:delText xml:space="preserve"> </w:delText>
        </w:r>
      </w:del>
      <w:ins w:id="2" w:author="Mishkov Ivan" w:date="2024-04-02T17:17:00Z">
        <w:r w:rsidR="001407EF" w:rsidRPr="004B6F67">
          <w:rPr>
            <w:color w:val="000000" w:themeColor="text1"/>
            <w:sz w:val="24"/>
            <w:szCs w:val="24"/>
          </w:rPr>
          <w:t>теплов</w:t>
        </w:r>
        <w:r w:rsidR="001407EF">
          <w:rPr>
            <w:color w:val="000000" w:themeColor="text1"/>
            <w:sz w:val="24"/>
            <w:szCs w:val="24"/>
          </w:rPr>
          <w:t>ых</w:t>
        </w:r>
        <w:r w:rsidR="001407EF" w:rsidRPr="004B6F67">
          <w:rPr>
            <w:color w:val="000000" w:themeColor="text1"/>
            <w:sz w:val="24"/>
            <w:szCs w:val="24"/>
          </w:rPr>
          <w:t xml:space="preserve"> </w:t>
        </w:r>
      </w:ins>
      <w:r w:rsidR="00A64DDC" w:rsidRPr="004B6F67">
        <w:rPr>
          <w:color w:val="000000" w:themeColor="text1"/>
          <w:sz w:val="24"/>
          <w:szCs w:val="24"/>
        </w:rPr>
        <w:t>электро</w:t>
      </w:r>
      <w:r w:rsidRPr="004B6F67">
        <w:rPr>
          <w:color w:val="000000" w:themeColor="text1"/>
          <w:sz w:val="24"/>
          <w:szCs w:val="24"/>
        </w:rPr>
        <w:t>станци</w:t>
      </w:r>
      <w:del w:id="3" w:author="Mishkov Ivan" w:date="2024-04-02T17:09:00Z">
        <w:r w:rsidR="00AF6EF1" w:rsidDel="004C61D5">
          <w:rPr>
            <w:color w:val="000000" w:themeColor="text1"/>
            <w:sz w:val="24"/>
            <w:szCs w:val="24"/>
          </w:rPr>
          <w:delText>и</w:delText>
        </w:r>
      </w:del>
      <w:ins w:id="4" w:author="Mishkov Ivan" w:date="2024-04-02T17:09:00Z">
        <w:r w:rsidR="004C61D5">
          <w:rPr>
            <w:color w:val="000000" w:themeColor="text1"/>
            <w:sz w:val="24"/>
            <w:szCs w:val="24"/>
          </w:rPr>
          <w:t>й</w:t>
        </w:r>
      </w:ins>
      <w:del w:id="5" w:author="Mishkov Ivan" w:date="2024-04-02T17:08:00Z">
        <w:r w:rsidR="00C75A21" w:rsidRPr="004B6F67" w:rsidDel="004C61D5">
          <w:rPr>
            <w:color w:val="000000" w:themeColor="text1"/>
            <w:sz w:val="24"/>
            <w:szCs w:val="24"/>
          </w:rPr>
          <w:delText xml:space="preserve"> </w:delText>
        </w:r>
      </w:del>
      <w:r w:rsidR="00C75A21" w:rsidRPr="004B6F67">
        <w:rPr>
          <w:bCs/>
          <w:color w:val="000000" w:themeColor="text1"/>
          <w:sz w:val="24"/>
          <w:szCs w:val="24"/>
        </w:rPr>
        <w:t>Иркутская</w:t>
      </w:r>
      <w:r w:rsidR="00AF6EF1">
        <w:rPr>
          <w:bCs/>
          <w:color w:val="000000" w:themeColor="text1"/>
          <w:sz w:val="24"/>
          <w:szCs w:val="24"/>
        </w:rPr>
        <w:t xml:space="preserve"> ТЭЦ-11</w:t>
      </w:r>
      <w:ins w:id="6" w:author="Mishkov Ivan" w:date="2024-04-02T17:37:00Z">
        <w:r w:rsidR="006A50AA">
          <w:rPr>
            <w:bCs/>
            <w:color w:val="000000" w:themeColor="text1"/>
            <w:sz w:val="24"/>
            <w:szCs w:val="24"/>
          </w:rPr>
          <w:t>и</w:t>
        </w:r>
      </w:ins>
      <w:ins w:id="7" w:author="Mishkov Ivan" w:date="2024-04-02T17:17:00Z">
        <w:r w:rsidR="001407EF">
          <w:rPr>
            <w:bCs/>
            <w:color w:val="000000" w:themeColor="text1"/>
            <w:sz w:val="24"/>
            <w:szCs w:val="24"/>
          </w:rPr>
          <w:t xml:space="preserve"> Иркутская ТЭЦ-10</w:t>
        </w:r>
      </w:ins>
      <w:r w:rsidRPr="004B6F67">
        <w:rPr>
          <w:color w:val="000000" w:themeColor="text1"/>
          <w:sz w:val="24"/>
          <w:szCs w:val="24"/>
        </w:rPr>
        <w:t>»</w:t>
      </w:r>
    </w:p>
    <w:p w14:paraId="4D35A8FD" w14:textId="77777777" w:rsidR="00C75A21" w:rsidRPr="004B6F67" w:rsidRDefault="00C75A21" w:rsidP="00171180">
      <w:pPr>
        <w:pStyle w:val="a5"/>
        <w:spacing w:line="21" w:lineRule="atLeast"/>
        <w:jc w:val="center"/>
        <w:rPr>
          <w:color w:val="000000" w:themeColor="text1"/>
          <w:sz w:val="24"/>
          <w:szCs w:val="24"/>
        </w:rPr>
      </w:pPr>
    </w:p>
    <w:p w14:paraId="00CCCC76" w14:textId="12A1A5A4" w:rsidR="002B4547" w:rsidRPr="004B6F67" w:rsidRDefault="002B4547" w:rsidP="00171180">
      <w:pPr>
        <w:widowControl w:val="0"/>
        <w:numPr>
          <w:ilvl w:val="0"/>
          <w:numId w:val="9"/>
        </w:numPr>
        <w:tabs>
          <w:tab w:val="left" w:pos="851"/>
        </w:tabs>
        <w:autoSpaceDE w:val="0"/>
        <w:autoSpaceDN w:val="0"/>
        <w:adjustRightInd w:val="0"/>
        <w:spacing w:line="21" w:lineRule="atLeast"/>
        <w:ind w:firstLine="567"/>
        <w:rPr>
          <w:b/>
        </w:rPr>
      </w:pPr>
      <w:r w:rsidRPr="004B6F67">
        <w:rPr>
          <w:b/>
        </w:rPr>
        <w:t>Основание для разработки:</w:t>
      </w:r>
    </w:p>
    <w:p w14:paraId="7FF8EA19" w14:textId="367B566B" w:rsidR="002B4547" w:rsidRPr="004B6F67" w:rsidRDefault="002B4547" w:rsidP="00BB1620">
      <w:pPr>
        <w:numPr>
          <w:ilvl w:val="1"/>
          <w:numId w:val="45"/>
        </w:numPr>
        <w:tabs>
          <w:tab w:val="left" w:pos="993"/>
        </w:tabs>
        <w:spacing w:line="276" w:lineRule="auto"/>
        <w:ind w:left="0" w:firstLine="567"/>
        <w:jc w:val="both"/>
      </w:pPr>
      <w:r w:rsidRPr="004B6F67">
        <w:t xml:space="preserve">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t>
      </w:r>
      <w:r w:rsidR="0054624D" w:rsidRPr="004B6F67">
        <w:t>утверждённые</w:t>
      </w:r>
      <w:r w:rsidRPr="004B6F67">
        <w:t xml:space="preserve"> Постановлением Правительства РФ от 27.12.2004 № 861.</w:t>
      </w:r>
    </w:p>
    <w:p w14:paraId="5E5C337B" w14:textId="523A0538" w:rsidR="002B4547" w:rsidRDefault="002B4547" w:rsidP="00BB1620">
      <w:pPr>
        <w:numPr>
          <w:ilvl w:val="1"/>
          <w:numId w:val="45"/>
        </w:numPr>
        <w:tabs>
          <w:tab w:val="left" w:pos="993"/>
        </w:tabs>
        <w:spacing w:line="276" w:lineRule="auto"/>
        <w:ind w:left="0" w:firstLine="567"/>
        <w:jc w:val="both"/>
      </w:pPr>
      <w:r w:rsidRPr="004B6F67">
        <w:t>Правила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утверждённые приказом Минэнерго России от 28.12.2020 № 1195 (далее – Правила СВМ).</w:t>
      </w:r>
    </w:p>
    <w:p w14:paraId="16E725AA" w14:textId="1D9CE2C8" w:rsidR="00190296" w:rsidRPr="004B6F67" w:rsidRDefault="00190296" w:rsidP="00190296">
      <w:pPr>
        <w:numPr>
          <w:ilvl w:val="1"/>
          <w:numId w:val="45"/>
        </w:numPr>
        <w:tabs>
          <w:tab w:val="left" w:pos="993"/>
        </w:tabs>
        <w:spacing w:line="276" w:lineRule="auto"/>
        <w:ind w:left="0" w:firstLine="567"/>
        <w:jc w:val="both"/>
      </w:pPr>
      <w:r w:rsidRPr="00190296">
        <w:rPr>
          <w:rFonts w:eastAsiaTheme="minorHAnsi"/>
          <w:color w:val="000000"/>
          <w:lang w:eastAsia="en-US"/>
        </w:rPr>
        <w:t xml:space="preserve"> </w:t>
      </w:r>
      <w:r w:rsidRPr="00190296">
        <w:t>Реестр итогов конкурентного отбора мощности новых генерирующих объектов</w:t>
      </w:r>
      <w:r>
        <w:t>, проведенного на основании</w:t>
      </w:r>
      <w:r w:rsidRPr="00190296">
        <w:t xml:space="preserve"> распоряжения Правительства Российской Федерации от 20.01.2024 </w:t>
      </w:r>
      <w:r w:rsidR="000F70CC">
        <w:br/>
      </w:r>
      <w:r w:rsidRPr="00190296">
        <w:t>№ 102-р.</w:t>
      </w:r>
    </w:p>
    <w:p w14:paraId="2725E93A" w14:textId="77777777" w:rsidR="00E175C1" w:rsidRPr="00BB1620" w:rsidRDefault="00E175C1" w:rsidP="00BB1620">
      <w:pPr>
        <w:tabs>
          <w:tab w:val="left" w:pos="993"/>
        </w:tabs>
        <w:spacing w:line="276" w:lineRule="auto"/>
        <w:ind w:left="567"/>
        <w:jc w:val="both"/>
      </w:pPr>
    </w:p>
    <w:p w14:paraId="19932778" w14:textId="79EFD50A" w:rsidR="009D3CA6" w:rsidRPr="004B6F67" w:rsidRDefault="00256375" w:rsidP="00171180">
      <w:pPr>
        <w:widowControl w:val="0"/>
        <w:numPr>
          <w:ilvl w:val="0"/>
          <w:numId w:val="9"/>
        </w:numPr>
        <w:tabs>
          <w:tab w:val="left" w:pos="851"/>
        </w:tabs>
        <w:autoSpaceDE w:val="0"/>
        <w:autoSpaceDN w:val="0"/>
        <w:adjustRightInd w:val="0"/>
        <w:spacing w:line="21" w:lineRule="atLeast"/>
        <w:ind w:firstLine="567"/>
        <w:rPr>
          <w:b/>
        </w:rPr>
      </w:pPr>
      <w:r w:rsidRPr="004B6F67">
        <w:rPr>
          <w:b/>
        </w:rPr>
        <w:t>Цель работы</w:t>
      </w:r>
    </w:p>
    <w:p w14:paraId="5DAF39F6" w14:textId="3C8B85BE" w:rsidR="00386F93" w:rsidRDefault="00386F93" w:rsidP="00386F93">
      <w:pPr>
        <w:tabs>
          <w:tab w:val="left" w:pos="851"/>
        </w:tabs>
        <w:spacing w:line="21" w:lineRule="atLeast"/>
        <w:ind w:firstLine="567"/>
        <w:jc w:val="both"/>
        <w:rPr>
          <w:ins w:id="8" w:author="Mishkov Ivan" w:date="2024-04-02T16:04:00Z"/>
          <w:bCs/>
          <w:color w:val="000000" w:themeColor="text1"/>
        </w:rPr>
      </w:pPr>
      <w:r w:rsidRPr="00CE46DE">
        <w:rPr>
          <w:bCs/>
          <w:color w:val="000000" w:themeColor="text1"/>
        </w:rPr>
        <w:t>Разработка схемы выдачи мощности</w:t>
      </w:r>
      <w:r w:rsidR="00CE6B09">
        <w:rPr>
          <w:bCs/>
          <w:color w:val="000000" w:themeColor="text1"/>
        </w:rPr>
        <w:t xml:space="preserve"> </w:t>
      </w:r>
      <w:ins w:id="9" w:author="Mishkov Ivan" w:date="2024-04-02T16:10:00Z">
        <w:r w:rsidR="00EF3616" w:rsidRPr="00EF3616">
          <w:rPr>
            <w:bCs/>
            <w:color w:val="000000" w:themeColor="text1"/>
            <w:rPrChange w:id="10" w:author="Mishkov Ivan" w:date="2024-04-02T16:10:00Z">
              <w:rPr>
                <w:bCs/>
                <w:color w:val="000000" w:themeColor="text1"/>
                <w:highlight w:val="yellow"/>
              </w:rPr>
            </w:rPrChange>
          </w:rPr>
          <w:t xml:space="preserve">электростанций, расположенных на территории Иркутско-Черемховского и Тулуно-Зиминского энергорайонов энергосистемы Иркутской области. </w:t>
        </w:r>
      </w:ins>
      <w:del w:id="11" w:author="Mishkov Ivan" w:date="2024-04-02T16:10:00Z">
        <w:r w:rsidR="00CE6B09" w:rsidDel="00EF3616">
          <w:rPr>
            <w:bCs/>
            <w:color w:val="000000" w:themeColor="text1"/>
          </w:rPr>
          <w:delText>для Иркутской ТЭЦ-</w:delText>
        </w:r>
        <w:r w:rsidR="00CE6B09" w:rsidRPr="00FE5367" w:rsidDel="00EF3616">
          <w:rPr>
            <w:bCs/>
            <w:color w:val="000000" w:themeColor="text1"/>
          </w:rPr>
          <w:delText>11</w:delText>
        </w:r>
        <w:r w:rsidR="005F5053" w:rsidDel="00EF3616">
          <w:rPr>
            <w:bCs/>
            <w:color w:val="000000" w:themeColor="text1"/>
          </w:rPr>
          <w:delText xml:space="preserve"> (далее – ТЭЦ)</w:delText>
        </w:r>
        <w:r w:rsidR="00CE6B09" w:rsidRPr="00FE5367" w:rsidDel="00EF3616">
          <w:rPr>
            <w:bCs/>
            <w:color w:val="000000" w:themeColor="text1"/>
          </w:rPr>
          <w:delText xml:space="preserve"> с увеличением максимальной мощности на 460 МВт до величины 780,3 МВт</w:delText>
        </w:r>
      </w:del>
      <w:del w:id="12" w:author="Mishkov Ivan" w:date="2024-03-28T10:28:00Z">
        <w:r w:rsidR="00242704" w:rsidRPr="00FE5367" w:rsidDel="00E15B2F">
          <w:rPr>
            <w:bCs/>
            <w:color w:val="000000" w:themeColor="text1"/>
          </w:rPr>
          <w:delText>,</w:delText>
        </w:r>
      </w:del>
      <w:del w:id="13" w:author="Mishkov Ivan" w:date="2024-04-02T09:22:00Z">
        <w:r w:rsidR="00242704" w:rsidRPr="00FE5367" w:rsidDel="009D40CC">
          <w:rPr>
            <w:bCs/>
            <w:color w:val="000000" w:themeColor="text1"/>
          </w:rPr>
          <w:delText xml:space="preserve"> </w:delText>
        </w:r>
      </w:del>
      <w:del w:id="14" w:author="Mishkov Ivan" w:date="2024-04-02T16:10:00Z">
        <w:r w:rsidR="00242704" w:rsidRPr="00FE5367" w:rsidDel="00EF3616">
          <w:rPr>
            <w:bCs/>
            <w:color w:val="000000" w:themeColor="text1"/>
          </w:rPr>
          <w:delText>расположенн</w:delText>
        </w:r>
        <w:r w:rsidR="00AF6EF1" w:rsidRPr="00FE5367" w:rsidDel="00EF3616">
          <w:rPr>
            <w:bCs/>
            <w:color w:val="000000" w:themeColor="text1"/>
          </w:rPr>
          <w:delText>ой</w:delText>
        </w:r>
        <w:r w:rsidR="00242704" w:rsidRPr="00FE5367" w:rsidDel="00EF3616">
          <w:rPr>
            <w:bCs/>
            <w:color w:val="000000" w:themeColor="text1"/>
          </w:rPr>
          <w:delText xml:space="preserve"> на те</w:delText>
        </w:r>
        <w:r w:rsidR="00AF6EF1" w:rsidRPr="00FE5367" w:rsidDel="00EF3616">
          <w:rPr>
            <w:bCs/>
            <w:color w:val="000000" w:themeColor="text1"/>
          </w:rPr>
          <w:delText>рритории Иркутско-Черемховского</w:delText>
        </w:r>
        <w:r w:rsidR="00CE46DE" w:rsidRPr="00FE5367" w:rsidDel="00EF3616">
          <w:rPr>
            <w:bCs/>
            <w:color w:val="000000" w:themeColor="text1"/>
          </w:rPr>
          <w:delText xml:space="preserve"> </w:delText>
        </w:r>
        <w:r w:rsidR="00AF6EF1" w:rsidRPr="00FE5367" w:rsidDel="00EF3616">
          <w:rPr>
            <w:bCs/>
            <w:color w:val="000000" w:themeColor="text1"/>
          </w:rPr>
          <w:delText>энергорайона энергосистемы</w:delText>
        </w:r>
        <w:r w:rsidR="00AF6EF1" w:rsidRPr="00CE46DE" w:rsidDel="00EF3616">
          <w:rPr>
            <w:bCs/>
            <w:color w:val="000000" w:themeColor="text1"/>
          </w:rPr>
          <w:delText xml:space="preserve"> Иркутской области. </w:delText>
        </w:r>
      </w:del>
      <w:r w:rsidR="00002382" w:rsidRPr="00CE46DE">
        <w:rPr>
          <w:bCs/>
          <w:color w:val="000000" w:themeColor="text1"/>
        </w:rPr>
        <w:t>Объем установленной мощности генерирующ</w:t>
      </w:r>
      <w:r w:rsidR="00AF6EF1" w:rsidRPr="00CE46DE">
        <w:rPr>
          <w:bCs/>
          <w:color w:val="000000" w:themeColor="text1"/>
        </w:rPr>
        <w:t>его</w:t>
      </w:r>
      <w:r w:rsidR="00002382" w:rsidRPr="00CE46DE">
        <w:rPr>
          <w:bCs/>
          <w:color w:val="000000" w:themeColor="text1"/>
        </w:rPr>
        <w:t xml:space="preserve"> объект</w:t>
      </w:r>
      <w:r w:rsidR="00AF6EF1" w:rsidRPr="00CE46DE">
        <w:rPr>
          <w:bCs/>
          <w:color w:val="000000" w:themeColor="text1"/>
        </w:rPr>
        <w:t>а</w:t>
      </w:r>
      <w:r w:rsidR="00002382" w:rsidRPr="00CE46DE">
        <w:rPr>
          <w:bCs/>
          <w:color w:val="000000" w:themeColor="text1"/>
        </w:rPr>
        <w:t>, подлежащ</w:t>
      </w:r>
      <w:r w:rsidR="00AF6EF1" w:rsidRPr="00CE46DE">
        <w:rPr>
          <w:bCs/>
          <w:color w:val="000000" w:themeColor="text1"/>
        </w:rPr>
        <w:t>ий</w:t>
      </w:r>
      <w:r w:rsidR="00002382" w:rsidRPr="00CE46DE">
        <w:rPr>
          <w:bCs/>
          <w:color w:val="000000" w:themeColor="text1"/>
        </w:rPr>
        <w:t xml:space="preserve"> строительству, должен составлять не менее </w:t>
      </w:r>
      <w:r w:rsidR="00620A8D">
        <w:rPr>
          <w:bCs/>
          <w:color w:val="000000" w:themeColor="text1"/>
        </w:rPr>
        <w:br/>
      </w:r>
      <w:r w:rsidR="00AF6EF1" w:rsidRPr="00CE46DE">
        <w:rPr>
          <w:bCs/>
          <w:color w:val="000000" w:themeColor="text1"/>
        </w:rPr>
        <w:t>460</w:t>
      </w:r>
      <w:r w:rsidR="007C0C4F" w:rsidRPr="00CE46DE">
        <w:rPr>
          <w:bCs/>
          <w:color w:val="000000" w:themeColor="text1"/>
        </w:rPr>
        <w:t xml:space="preserve"> МВт.</w:t>
      </w:r>
    </w:p>
    <w:p w14:paraId="3472DFE4" w14:textId="77777777" w:rsidR="00EF3616" w:rsidRPr="004B6F67" w:rsidRDefault="00EF3616" w:rsidP="00386F93">
      <w:pPr>
        <w:tabs>
          <w:tab w:val="left" w:pos="851"/>
        </w:tabs>
        <w:spacing w:line="21" w:lineRule="atLeast"/>
        <w:ind w:firstLine="567"/>
        <w:jc w:val="both"/>
        <w:rPr>
          <w:bCs/>
          <w:color w:val="000000" w:themeColor="text1"/>
        </w:rPr>
      </w:pPr>
    </w:p>
    <w:p w14:paraId="19AACFAB" w14:textId="1082D161" w:rsidR="00FC2019" w:rsidRDefault="00FC2019" w:rsidP="00386F93">
      <w:pPr>
        <w:tabs>
          <w:tab w:val="left" w:pos="851"/>
        </w:tabs>
        <w:spacing w:line="21" w:lineRule="atLeast"/>
        <w:ind w:firstLine="567"/>
        <w:jc w:val="both"/>
        <w:rPr>
          <w:ins w:id="15" w:author="Mishkov Ivan" w:date="2024-04-02T16:11:00Z"/>
          <w:bCs/>
          <w:color w:val="000000" w:themeColor="text1"/>
        </w:rPr>
      </w:pPr>
      <w:r w:rsidRPr="004B6F67">
        <w:rPr>
          <w:bCs/>
          <w:color w:val="000000" w:themeColor="text1"/>
        </w:rPr>
        <w:t>Тип генерирующ</w:t>
      </w:r>
      <w:r w:rsidR="00AF6EF1">
        <w:rPr>
          <w:bCs/>
          <w:color w:val="000000" w:themeColor="text1"/>
        </w:rPr>
        <w:t>его</w:t>
      </w:r>
      <w:r w:rsidRPr="004B6F67">
        <w:rPr>
          <w:bCs/>
          <w:color w:val="000000" w:themeColor="text1"/>
        </w:rPr>
        <w:t xml:space="preserve"> объект</w:t>
      </w:r>
      <w:r w:rsidR="00AF6EF1">
        <w:rPr>
          <w:bCs/>
          <w:color w:val="000000" w:themeColor="text1"/>
        </w:rPr>
        <w:t>а</w:t>
      </w:r>
      <w:r w:rsidRPr="004B6F67">
        <w:rPr>
          <w:bCs/>
          <w:color w:val="000000" w:themeColor="text1"/>
        </w:rPr>
        <w:t xml:space="preserve">: отдельные энергоблоки на </w:t>
      </w:r>
      <w:r w:rsidR="005F5053" w:rsidRPr="004B6F67">
        <w:rPr>
          <w:bCs/>
          <w:color w:val="000000" w:themeColor="text1"/>
        </w:rPr>
        <w:t>существующ</w:t>
      </w:r>
      <w:r w:rsidR="005F5053">
        <w:rPr>
          <w:bCs/>
          <w:color w:val="000000" w:themeColor="text1"/>
        </w:rPr>
        <w:t>ей</w:t>
      </w:r>
      <w:r w:rsidR="005F5053" w:rsidRPr="004B6F67">
        <w:rPr>
          <w:bCs/>
          <w:color w:val="000000" w:themeColor="text1"/>
        </w:rPr>
        <w:t xml:space="preserve"> теплов</w:t>
      </w:r>
      <w:r w:rsidR="005F5053">
        <w:rPr>
          <w:bCs/>
          <w:color w:val="000000" w:themeColor="text1"/>
        </w:rPr>
        <w:t xml:space="preserve">ой </w:t>
      </w:r>
      <w:r w:rsidR="005F5053" w:rsidRPr="004B6F67">
        <w:rPr>
          <w:bCs/>
          <w:color w:val="000000" w:themeColor="text1"/>
        </w:rPr>
        <w:t>электростанци</w:t>
      </w:r>
      <w:r w:rsidR="005F5053">
        <w:rPr>
          <w:bCs/>
          <w:color w:val="000000" w:themeColor="text1"/>
        </w:rPr>
        <w:t>и</w:t>
      </w:r>
      <w:r w:rsidRPr="004B6F67">
        <w:rPr>
          <w:bCs/>
          <w:color w:val="000000" w:themeColor="text1"/>
        </w:rPr>
        <w:t xml:space="preserve">, обеспечивающие техническую возможность выработки электрической энергии с </w:t>
      </w:r>
      <w:r w:rsidRPr="004B6F67">
        <w:rPr>
          <w:bCs/>
          <w:color w:val="000000" w:themeColor="text1"/>
        </w:rPr>
        <w:lastRenderedPageBreak/>
        <w:t>числом часов использования установленной мощности не менее 6 500 часов в году без наличия сезонных ограничений</w:t>
      </w:r>
      <w:r w:rsidR="00C12EB0">
        <w:rPr>
          <w:bCs/>
          <w:color w:val="000000" w:themeColor="text1"/>
        </w:rPr>
        <w:t xml:space="preserve"> установленной мощности</w:t>
      </w:r>
      <w:r w:rsidRPr="004B6F67">
        <w:rPr>
          <w:bCs/>
          <w:color w:val="000000" w:themeColor="text1"/>
        </w:rPr>
        <w:t xml:space="preserve"> </w:t>
      </w:r>
      <w:r w:rsidR="00C12EB0">
        <w:rPr>
          <w:bCs/>
          <w:color w:val="000000" w:themeColor="text1"/>
        </w:rPr>
        <w:t>при работе</w:t>
      </w:r>
      <w:r w:rsidRPr="004B6F67">
        <w:rPr>
          <w:bCs/>
          <w:color w:val="000000" w:themeColor="text1"/>
        </w:rPr>
        <w:t xml:space="preserve"> энергоблоков в сет</w:t>
      </w:r>
      <w:r w:rsidR="00C12EB0">
        <w:rPr>
          <w:bCs/>
          <w:color w:val="000000" w:themeColor="text1"/>
        </w:rPr>
        <w:t>и</w:t>
      </w:r>
      <w:r w:rsidRPr="004B6F67">
        <w:rPr>
          <w:bCs/>
          <w:color w:val="000000" w:themeColor="text1"/>
        </w:rPr>
        <w:t>.</w:t>
      </w:r>
    </w:p>
    <w:p w14:paraId="7E139C18" w14:textId="219E5854" w:rsidR="00DC6789" w:rsidRPr="001550D8" w:rsidRDefault="00DC6789" w:rsidP="00DC6789">
      <w:pPr>
        <w:tabs>
          <w:tab w:val="left" w:pos="851"/>
        </w:tabs>
        <w:spacing w:line="21" w:lineRule="atLeast"/>
        <w:ind w:firstLine="567"/>
        <w:jc w:val="both"/>
        <w:rPr>
          <w:ins w:id="16" w:author="Mishkov Ivan" w:date="2024-04-02T16:11:00Z"/>
          <w:bCs/>
          <w:color w:val="000000" w:themeColor="text1"/>
          <w:rPrChange w:id="17" w:author="Mishkov Ivan" w:date="2024-04-02T16:41:00Z">
            <w:rPr>
              <w:ins w:id="18" w:author="Mishkov Ivan" w:date="2024-04-02T16:11:00Z"/>
              <w:bCs/>
              <w:color w:val="000000" w:themeColor="text1"/>
              <w:highlight w:val="yellow"/>
            </w:rPr>
          </w:rPrChange>
        </w:rPr>
      </w:pPr>
      <w:ins w:id="19" w:author="Mishkov Ivan" w:date="2024-04-02T16:11:00Z">
        <w:r w:rsidRPr="001550D8">
          <w:rPr>
            <w:bCs/>
            <w:color w:val="000000" w:themeColor="text1"/>
            <w:rPrChange w:id="20" w:author="Mishkov Ivan" w:date="2024-04-02T16:41:00Z">
              <w:rPr>
                <w:bCs/>
                <w:color w:val="000000" w:themeColor="text1"/>
                <w:highlight w:val="yellow"/>
              </w:rPr>
            </w:rPrChange>
          </w:rPr>
          <w:t>Рассматриваемые площадки существующих электростанций, на которых предусматривается увеличение максимальной мощности:</w:t>
        </w:r>
      </w:ins>
    </w:p>
    <w:p w14:paraId="05A7340F" w14:textId="59B15D52" w:rsidR="00DC6789" w:rsidRPr="001550D8" w:rsidRDefault="00DC6789">
      <w:pPr>
        <w:pStyle w:val="aa"/>
        <w:numPr>
          <w:ilvl w:val="0"/>
          <w:numId w:val="51"/>
        </w:numPr>
        <w:tabs>
          <w:tab w:val="left" w:pos="851"/>
        </w:tabs>
        <w:spacing w:line="21" w:lineRule="atLeast"/>
        <w:ind w:left="0" w:firstLine="927"/>
        <w:rPr>
          <w:ins w:id="21" w:author="Mishkov Ivan" w:date="2024-04-02T16:35:00Z"/>
          <w:bCs/>
          <w:color w:val="000000" w:themeColor="text1"/>
        </w:rPr>
        <w:pPrChange w:id="22" w:author="Mishkov Ivan" w:date="2024-04-02T16:12:00Z">
          <w:pPr>
            <w:tabs>
              <w:tab w:val="left" w:pos="851"/>
            </w:tabs>
            <w:spacing w:line="21" w:lineRule="atLeast"/>
            <w:ind w:firstLine="567"/>
            <w:jc w:val="both"/>
          </w:pPr>
        </w:pPrChange>
      </w:pPr>
      <w:ins w:id="23" w:author="Mishkov Ivan" w:date="2024-04-02T16:11:00Z">
        <w:r w:rsidRPr="001550D8">
          <w:rPr>
            <w:bCs/>
            <w:color w:val="000000" w:themeColor="text1"/>
            <w:szCs w:val="24"/>
            <w:rPrChange w:id="24" w:author="Mishkov Ivan" w:date="2024-04-02T16:41:00Z">
              <w:rPr>
                <w:bCs/>
                <w:color w:val="000000" w:themeColor="text1"/>
                <w:highlight w:val="yellow"/>
              </w:rPr>
            </w:rPrChange>
          </w:rPr>
          <w:t xml:space="preserve">Иркутская ТЭЦ-11 с увеличением максимальной мощности на </w:t>
        </w:r>
      </w:ins>
      <w:ins w:id="25" w:author="Mishkov Ivan" w:date="2024-04-02T16:12:00Z">
        <w:r w:rsidRPr="001550D8">
          <w:rPr>
            <w:bCs/>
            <w:color w:val="000000" w:themeColor="text1"/>
            <w:szCs w:val="24"/>
            <w:rPrChange w:id="26" w:author="Mishkov Ivan" w:date="2024-04-02T16:41:00Z">
              <w:rPr>
                <w:bCs/>
                <w:color w:val="000000" w:themeColor="text1"/>
                <w:highlight w:val="yellow"/>
              </w:rPr>
            </w:rPrChange>
          </w:rPr>
          <w:t>460</w:t>
        </w:r>
      </w:ins>
      <w:ins w:id="27" w:author="Mishkov Ivan" w:date="2024-04-02T16:11:00Z">
        <w:r w:rsidRPr="001550D8">
          <w:rPr>
            <w:bCs/>
            <w:color w:val="000000" w:themeColor="text1"/>
            <w:szCs w:val="24"/>
            <w:rPrChange w:id="28" w:author="Mishkov Ivan" w:date="2024-04-02T16:41:00Z">
              <w:rPr>
                <w:bCs/>
                <w:color w:val="000000" w:themeColor="text1"/>
                <w:highlight w:val="yellow"/>
              </w:rPr>
            </w:rPrChange>
          </w:rPr>
          <w:t xml:space="preserve"> МВт до величины </w:t>
        </w:r>
      </w:ins>
      <w:ins w:id="29" w:author="Mishkov Ivan" w:date="2024-04-02T16:12:00Z">
        <w:r w:rsidRPr="001550D8">
          <w:rPr>
            <w:bCs/>
            <w:color w:val="000000" w:themeColor="text1"/>
            <w:szCs w:val="24"/>
            <w:rPrChange w:id="30" w:author="Mishkov Ivan" w:date="2024-04-02T16:41:00Z">
              <w:rPr>
                <w:bCs/>
                <w:color w:val="000000" w:themeColor="text1"/>
                <w:highlight w:val="yellow"/>
              </w:rPr>
            </w:rPrChange>
          </w:rPr>
          <w:t>780</w:t>
        </w:r>
      </w:ins>
      <w:ins w:id="31" w:author="Mishkov Ivan" w:date="2024-04-02T16:11:00Z">
        <w:r w:rsidRPr="001550D8">
          <w:rPr>
            <w:bCs/>
            <w:color w:val="000000" w:themeColor="text1"/>
            <w:szCs w:val="24"/>
            <w:rPrChange w:id="32" w:author="Mishkov Ivan" w:date="2024-04-02T16:41:00Z">
              <w:rPr>
                <w:bCs/>
                <w:color w:val="000000" w:themeColor="text1"/>
                <w:highlight w:val="yellow"/>
              </w:rPr>
            </w:rPrChange>
          </w:rPr>
          <w:t>,3 МВт.</w:t>
        </w:r>
      </w:ins>
    </w:p>
    <w:p w14:paraId="76DFD7A7" w14:textId="48C21BFA" w:rsidR="001550D8" w:rsidRPr="001550D8" w:rsidRDefault="001550D8" w:rsidP="001550D8">
      <w:pPr>
        <w:pStyle w:val="aa"/>
        <w:numPr>
          <w:ilvl w:val="0"/>
          <w:numId w:val="51"/>
        </w:numPr>
        <w:tabs>
          <w:tab w:val="left" w:pos="851"/>
        </w:tabs>
        <w:spacing w:line="21" w:lineRule="atLeast"/>
        <w:ind w:left="0" w:firstLine="927"/>
        <w:rPr>
          <w:ins w:id="33" w:author="Mishkov Ivan" w:date="2024-04-02T16:35:00Z"/>
          <w:bCs/>
          <w:color w:val="000000" w:themeColor="text1"/>
          <w:szCs w:val="24"/>
        </w:rPr>
      </w:pPr>
      <w:ins w:id="34" w:author="Mishkov Ivan" w:date="2024-04-02T16:35:00Z">
        <w:r w:rsidRPr="001550D8">
          <w:rPr>
            <w:bCs/>
            <w:color w:val="000000" w:themeColor="text1"/>
            <w:szCs w:val="24"/>
            <w:rPrChange w:id="35" w:author="Mishkov Ivan" w:date="2024-04-02T16:41:00Z">
              <w:rPr>
                <w:bCs/>
                <w:color w:val="000000" w:themeColor="text1"/>
                <w:szCs w:val="24"/>
                <w:highlight w:val="yellow"/>
              </w:rPr>
            </w:rPrChange>
          </w:rPr>
          <w:t xml:space="preserve">Иркутская ТЭЦ-11 с увеличением максимальной мощности на </w:t>
        </w:r>
        <w:r w:rsidRPr="001550D8">
          <w:rPr>
            <w:bCs/>
            <w:color w:val="000000" w:themeColor="text1"/>
            <w:szCs w:val="24"/>
            <w:rPrChange w:id="36" w:author="Mishkov Ivan" w:date="2024-04-02T16:41:00Z">
              <w:rPr>
                <w:bCs/>
                <w:color w:val="000000" w:themeColor="text1"/>
                <w:szCs w:val="24"/>
                <w:highlight w:val="yellow"/>
                <w:lang w:val="en-US"/>
              </w:rPr>
            </w:rPrChange>
          </w:rPr>
          <w:t>230</w:t>
        </w:r>
        <w:r w:rsidRPr="001550D8">
          <w:rPr>
            <w:bCs/>
            <w:color w:val="000000" w:themeColor="text1"/>
            <w:szCs w:val="24"/>
            <w:rPrChange w:id="37" w:author="Mishkov Ivan" w:date="2024-04-02T16:41:00Z">
              <w:rPr>
                <w:bCs/>
                <w:color w:val="000000" w:themeColor="text1"/>
                <w:szCs w:val="24"/>
                <w:highlight w:val="yellow"/>
              </w:rPr>
            </w:rPrChange>
          </w:rPr>
          <w:t xml:space="preserve"> МВт до величины </w:t>
        </w:r>
      </w:ins>
      <w:ins w:id="38" w:author="Mishkov Ivan" w:date="2024-04-02T16:36:00Z">
        <w:r w:rsidRPr="001550D8">
          <w:rPr>
            <w:bCs/>
            <w:color w:val="000000" w:themeColor="text1"/>
            <w:szCs w:val="24"/>
            <w:rPrChange w:id="39" w:author="Mishkov Ivan" w:date="2024-04-02T16:41:00Z">
              <w:rPr>
                <w:bCs/>
                <w:color w:val="000000" w:themeColor="text1"/>
                <w:szCs w:val="24"/>
                <w:highlight w:val="yellow"/>
                <w:lang w:val="en-US"/>
              </w:rPr>
            </w:rPrChange>
          </w:rPr>
          <w:t>1010</w:t>
        </w:r>
      </w:ins>
      <w:ins w:id="40" w:author="Mishkov Ivan" w:date="2024-04-02T16:35:00Z">
        <w:r w:rsidRPr="001550D8">
          <w:rPr>
            <w:bCs/>
            <w:color w:val="000000" w:themeColor="text1"/>
            <w:szCs w:val="24"/>
            <w:rPrChange w:id="41" w:author="Mishkov Ivan" w:date="2024-04-02T16:41:00Z">
              <w:rPr>
                <w:bCs/>
                <w:color w:val="000000" w:themeColor="text1"/>
                <w:szCs w:val="24"/>
                <w:highlight w:val="yellow"/>
              </w:rPr>
            </w:rPrChange>
          </w:rPr>
          <w:t>,3 МВт.</w:t>
        </w:r>
      </w:ins>
    </w:p>
    <w:p w14:paraId="0455F94C" w14:textId="6E9E6EC6" w:rsidR="001550D8" w:rsidRPr="001550D8" w:rsidRDefault="001550D8">
      <w:pPr>
        <w:pStyle w:val="aa"/>
        <w:numPr>
          <w:ilvl w:val="0"/>
          <w:numId w:val="51"/>
        </w:numPr>
        <w:tabs>
          <w:tab w:val="left" w:pos="851"/>
        </w:tabs>
        <w:spacing w:line="21" w:lineRule="atLeast"/>
        <w:ind w:left="0" w:firstLine="927"/>
        <w:rPr>
          <w:ins w:id="42" w:author="Mishkov Ivan" w:date="2024-04-02T16:37:00Z"/>
          <w:bCs/>
          <w:color w:val="000000" w:themeColor="text1"/>
        </w:rPr>
        <w:pPrChange w:id="43" w:author="Mishkov Ivan" w:date="2024-04-02T16:12:00Z">
          <w:pPr>
            <w:tabs>
              <w:tab w:val="left" w:pos="851"/>
            </w:tabs>
            <w:spacing w:line="21" w:lineRule="atLeast"/>
            <w:ind w:firstLine="567"/>
            <w:jc w:val="both"/>
          </w:pPr>
        </w:pPrChange>
      </w:pPr>
      <w:ins w:id="44" w:author="Mishkov Ivan" w:date="2024-04-02T16:36:00Z">
        <w:r w:rsidRPr="001550D8">
          <w:rPr>
            <w:bCs/>
            <w:color w:val="000000" w:themeColor="text1"/>
            <w:szCs w:val="24"/>
            <w:rPrChange w:id="45" w:author="Mishkov Ivan" w:date="2024-04-02T16:41:00Z">
              <w:rPr>
                <w:bCs/>
                <w:color w:val="000000" w:themeColor="text1"/>
                <w:highlight w:val="yellow"/>
              </w:rPr>
            </w:rPrChange>
          </w:rPr>
          <w:t>Иркутская ТЭЦ-11 с увеличением максимальной мощности на 230 МВт до величины 1</w:t>
        </w:r>
      </w:ins>
      <w:ins w:id="46" w:author="Mishkov Ivan" w:date="2024-04-02T16:37:00Z">
        <w:r w:rsidRPr="001550D8">
          <w:rPr>
            <w:bCs/>
            <w:color w:val="000000" w:themeColor="text1"/>
            <w:szCs w:val="24"/>
            <w:rPrChange w:id="47" w:author="Mishkov Ivan" w:date="2024-04-02T16:41:00Z">
              <w:rPr>
                <w:bCs/>
                <w:color w:val="000000" w:themeColor="text1"/>
                <w:highlight w:val="yellow"/>
                <w:lang w:val="en-US"/>
              </w:rPr>
            </w:rPrChange>
          </w:rPr>
          <w:t>240</w:t>
        </w:r>
      </w:ins>
      <w:ins w:id="48" w:author="Mishkov Ivan" w:date="2024-04-02T16:36:00Z">
        <w:r w:rsidRPr="001550D8">
          <w:rPr>
            <w:bCs/>
            <w:color w:val="000000" w:themeColor="text1"/>
            <w:szCs w:val="24"/>
            <w:rPrChange w:id="49" w:author="Mishkov Ivan" w:date="2024-04-02T16:41:00Z">
              <w:rPr>
                <w:bCs/>
                <w:color w:val="000000" w:themeColor="text1"/>
                <w:highlight w:val="yellow"/>
              </w:rPr>
            </w:rPrChange>
          </w:rPr>
          <w:t>,3 МВт.</w:t>
        </w:r>
      </w:ins>
    </w:p>
    <w:p w14:paraId="4F0CA727" w14:textId="7B6D91A2" w:rsidR="001550D8" w:rsidRPr="001550D8" w:rsidRDefault="001550D8">
      <w:pPr>
        <w:pStyle w:val="aa"/>
        <w:numPr>
          <w:ilvl w:val="0"/>
          <w:numId w:val="51"/>
        </w:numPr>
        <w:tabs>
          <w:tab w:val="left" w:pos="851"/>
        </w:tabs>
        <w:spacing w:line="21" w:lineRule="atLeast"/>
        <w:ind w:left="0" w:firstLine="927"/>
        <w:rPr>
          <w:ins w:id="50" w:author="Mishkov Ivan" w:date="2024-04-02T16:12:00Z"/>
          <w:bCs/>
          <w:color w:val="000000" w:themeColor="text1"/>
        </w:rPr>
        <w:pPrChange w:id="51" w:author="Mishkov Ivan" w:date="2024-04-02T16:12:00Z">
          <w:pPr>
            <w:tabs>
              <w:tab w:val="left" w:pos="851"/>
            </w:tabs>
            <w:spacing w:line="21" w:lineRule="atLeast"/>
            <w:ind w:firstLine="567"/>
            <w:jc w:val="both"/>
          </w:pPr>
        </w:pPrChange>
      </w:pPr>
      <w:ins w:id="52" w:author="Mishkov Ivan" w:date="2024-04-02T16:37:00Z">
        <w:r w:rsidRPr="001550D8">
          <w:rPr>
            <w:bCs/>
            <w:color w:val="000000" w:themeColor="text1"/>
            <w:szCs w:val="24"/>
            <w:rPrChange w:id="53" w:author="Mishkov Ivan" w:date="2024-04-02T16:41:00Z">
              <w:rPr>
                <w:bCs/>
                <w:color w:val="000000" w:themeColor="text1"/>
                <w:highlight w:val="yellow"/>
              </w:rPr>
            </w:rPrChange>
          </w:rPr>
          <w:t xml:space="preserve">Иркутская ТЭЦ-10 с увеличением максимальной мощности на </w:t>
        </w:r>
        <w:r w:rsidRPr="001550D8">
          <w:rPr>
            <w:bCs/>
            <w:color w:val="000000" w:themeColor="text1"/>
            <w:szCs w:val="24"/>
            <w:rPrChange w:id="54" w:author="Mishkov Ivan" w:date="2024-04-02T16:41:00Z">
              <w:rPr>
                <w:bCs/>
                <w:color w:val="000000" w:themeColor="text1"/>
                <w:highlight w:val="yellow"/>
                <w:lang w:val="en-US"/>
              </w:rPr>
            </w:rPrChange>
          </w:rPr>
          <w:t>230</w:t>
        </w:r>
        <w:r w:rsidRPr="001550D8">
          <w:rPr>
            <w:bCs/>
            <w:color w:val="000000" w:themeColor="text1"/>
            <w:szCs w:val="24"/>
            <w:rPrChange w:id="55" w:author="Mishkov Ivan" w:date="2024-04-02T16:41:00Z">
              <w:rPr>
                <w:bCs/>
                <w:color w:val="000000" w:themeColor="text1"/>
                <w:highlight w:val="yellow"/>
              </w:rPr>
            </w:rPrChange>
          </w:rPr>
          <w:t xml:space="preserve"> МВт до величины</w:t>
        </w:r>
        <w:r w:rsidRPr="001550D8">
          <w:rPr>
            <w:bCs/>
            <w:color w:val="000000" w:themeColor="text1"/>
            <w:szCs w:val="24"/>
            <w:rPrChange w:id="56" w:author="Mishkov Ivan" w:date="2024-04-02T16:41:00Z">
              <w:rPr>
                <w:bCs/>
                <w:color w:val="000000" w:themeColor="text1"/>
                <w:highlight w:val="yellow"/>
              </w:rPr>
            </w:rPrChange>
          </w:rPr>
          <w:br/>
          <w:t>1</w:t>
        </w:r>
      </w:ins>
      <w:ins w:id="57" w:author="Mishkov Ivan" w:date="2024-04-02T16:39:00Z">
        <w:r w:rsidRPr="001550D8">
          <w:rPr>
            <w:bCs/>
            <w:color w:val="000000" w:themeColor="text1"/>
            <w:szCs w:val="24"/>
            <w:rPrChange w:id="58" w:author="Mishkov Ivan" w:date="2024-04-02T16:41:00Z">
              <w:rPr>
                <w:bCs/>
                <w:color w:val="000000" w:themeColor="text1"/>
                <w:highlight w:val="yellow"/>
                <w:lang w:val="en-US"/>
              </w:rPr>
            </w:rPrChange>
          </w:rPr>
          <w:t>355</w:t>
        </w:r>
      </w:ins>
      <w:ins w:id="59" w:author="Mishkov Ivan" w:date="2024-04-02T16:37:00Z">
        <w:r w:rsidRPr="001550D8">
          <w:rPr>
            <w:bCs/>
            <w:color w:val="000000" w:themeColor="text1"/>
            <w:szCs w:val="24"/>
            <w:rPrChange w:id="60" w:author="Mishkov Ivan" w:date="2024-04-02T16:41:00Z">
              <w:rPr>
                <w:bCs/>
                <w:color w:val="000000" w:themeColor="text1"/>
                <w:highlight w:val="yellow"/>
              </w:rPr>
            </w:rPrChange>
          </w:rPr>
          <w:t xml:space="preserve"> МВт</w:t>
        </w:r>
      </w:ins>
    </w:p>
    <w:p w14:paraId="58E7506E" w14:textId="77777777" w:rsidR="00DC6789" w:rsidRPr="004B6F67" w:rsidRDefault="00DC6789">
      <w:pPr>
        <w:pStyle w:val="aa"/>
        <w:tabs>
          <w:tab w:val="left" w:pos="851"/>
        </w:tabs>
        <w:spacing w:line="21" w:lineRule="atLeast"/>
        <w:ind w:left="0" w:firstLine="567"/>
        <w:rPr>
          <w:bCs/>
          <w:color w:val="000000" w:themeColor="text1"/>
        </w:rPr>
        <w:pPrChange w:id="61" w:author="Mishkov Ivan" w:date="2024-04-02T16:12:00Z">
          <w:pPr>
            <w:tabs>
              <w:tab w:val="left" w:pos="851"/>
            </w:tabs>
            <w:spacing w:line="21" w:lineRule="atLeast"/>
            <w:ind w:firstLine="567"/>
            <w:jc w:val="both"/>
          </w:pPr>
        </w:pPrChange>
      </w:pPr>
    </w:p>
    <w:p w14:paraId="2CD5C0CC" w14:textId="7BD57F3C" w:rsidR="002314A7" w:rsidRPr="004B6F67" w:rsidRDefault="002314A7" w:rsidP="00386F93">
      <w:pPr>
        <w:tabs>
          <w:tab w:val="left" w:pos="851"/>
        </w:tabs>
        <w:spacing w:line="21" w:lineRule="atLeast"/>
        <w:ind w:firstLine="567"/>
        <w:jc w:val="both"/>
        <w:rPr>
          <w:bCs/>
          <w:color w:val="000000" w:themeColor="text1"/>
        </w:rPr>
      </w:pPr>
      <w:r w:rsidRPr="00CE46DE">
        <w:rPr>
          <w:bCs/>
          <w:color w:val="000000" w:themeColor="text1"/>
        </w:rPr>
        <w:t xml:space="preserve">Дата начала поставки мощности подлежащего строительству генерирующего объекта – </w:t>
      </w:r>
      <w:ins w:id="62" w:author="Mishkov Ivan" w:date="2024-03-28T10:32:00Z">
        <w:r w:rsidR="00E27D74">
          <w:rPr>
            <w:bCs/>
            <w:color w:val="000000" w:themeColor="text1"/>
          </w:rPr>
          <w:t xml:space="preserve">не позднее </w:t>
        </w:r>
      </w:ins>
      <w:r w:rsidR="00AF6EF1" w:rsidRPr="00CE46DE">
        <w:rPr>
          <w:bCs/>
          <w:color w:val="000000" w:themeColor="text1"/>
        </w:rPr>
        <w:t>31.12</w:t>
      </w:r>
      <w:r w:rsidRPr="00CE46DE">
        <w:rPr>
          <w:bCs/>
          <w:color w:val="000000" w:themeColor="text1"/>
        </w:rPr>
        <w:t>.</w:t>
      </w:r>
      <w:del w:id="63" w:author="Mishkov Ivan" w:date="2024-04-02T16:40:00Z">
        <w:r w:rsidRPr="00CE46DE" w:rsidDel="001550D8">
          <w:rPr>
            <w:bCs/>
            <w:color w:val="000000" w:themeColor="text1"/>
          </w:rPr>
          <w:delText>2028</w:delText>
        </w:r>
      </w:del>
      <w:ins w:id="64" w:author="Mishkov Ivan" w:date="2024-04-02T16:40:00Z">
        <w:r w:rsidR="001550D8" w:rsidRPr="00CE46DE">
          <w:rPr>
            <w:bCs/>
            <w:color w:val="000000" w:themeColor="text1"/>
          </w:rPr>
          <w:t>20</w:t>
        </w:r>
        <w:r w:rsidR="001550D8" w:rsidRPr="00654194">
          <w:rPr>
            <w:bCs/>
            <w:color w:val="000000" w:themeColor="text1"/>
            <w:rPrChange w:id="65" w:author="Mishkov Ivan" w:date="2024-04-02T17:04:00Z">
              <w:rPr>
                <w:bCs/>
                <w:color w:val="000000" w:themeColor="text1"/>
                <w:lang w:val="en-US"/>
              </w:rPr>
            </w:rPrChange>
          </w:rPr>
          <w:t>30</w:t>
        </w:r>
      </w:ins>
      <w:r w:rsidR="00CD2079" w:rsidRPr="00CE46DE">
        <w:rPr>
          <w:bCs/>
          <w:color w:val="000000" w:themeColor="text1"/>
        </w:rPr>
        <w:t>.</w:t>
      </w:r>
    </w:p>
    <w:p w14:paraId="1F02A2CE" w14:textId="7AA34ACE" w:rsidR="00441755" w:rsidRDefault="00441755" w:rsidP="00386F93">
      <w:pPr>
        <w:tabs>
          <w:tab w:val="left" w:pos="851"/>
        </w:tabs>
        <w:spacing w:line="21" w:lineRule="atLeast"/>
        <w:ind w:firstLine="567"/>
        <w:jc w:val="both"/>
        <w:rPr>
          <w:ins w:id="66" w:author="Mishkov Ivan" w:date="2024-04-02T16:46:00Z"/>
          <w:bCs/>
          <w:color w:val="000000" w:themeColor="text1"/>
        </w:rPr>
      </w:pPr>
      <w:r w:rsidRPr="004B6F67">
        <w:rPr>
          <w:bCs/>
          <w:color w:val="000000" w:themeColor="text1"/>
        </w:rPr>
        <w:t>Планируемы</w:t>
      </w:r>
      <w:r w:rsidR="00726B83" w:rsidRPr="004B6F67">
        <w:rPr>
          <w:bCs/>
          <w:color w:val="000000" w:themeColor="text1"/>
        </w:rPr>
        <w:t>е</w:t>
      </w:r>
      <w:r w:rsidRPr="004B6F67">
        <w:rPr>
          <w:bCs/>
          <w:color w:val="000000" w:themeColor="text1"/>
        </w:rPr>
        <w:t xml:space="preserve"> сроки технологического присоединения объектов по производству электрической энергии</w:t>
      </w:r>
      <w:r w:rsidR="00B32518" w:rsidRPr="004B6F67">
        <w:rPr>
          <w:bCs/>
          <w:color w:val="000000" w:themeColor="text1"/>
        </w:rPr>
        <w:t xml:space="preserve"> </w:t>
      </w:r>
      <w:del w:id="67" w:author="Mishkov Ivan" w:date="2024-04-02T17:04:00Z">
        <w:r w:rsidR="00B32518" w:rsidRPr="004B6F67" w:rsidDel="00654194">
          <w:rPr>
            <w:bCs/>
            <w:color w:val="000000" w:themeColor="text1"/>
          </w:rPr>
          <w:delText>(этапы ТП)</w:delText>
        </w:r>
      </w:del>
      <w:ins w:id="68" w:author="Mishkov Ivan" w:date="2024-04-02T17:03:00Z">
        <w:r w:rsidR="00654194">
          <w:rPr>
            <w:bCs/>
            <w:color w:val="000000" w:themeColor="text1"/>
          </w:rPr>
          <w:t>и этапы строительства</w:t>
        </w:r>
      </w:ins>
      <w:r w:rsidRPr="004B6F67">
        <w:rPr>
          <w:bCs/>
          <w:color w:val="000000" w:themeColor="text1"/>
        </w:rPr>
        <w:t>:</w:t>
      </w:r>
    </w:p>
    <w:p w14:paraId="2B545D78" w14:textId="48E3258E" w:rsidR="00883EF3" w:rsidRPr="004B6F67" w:rsidRDefault="00883EF3">
      <w:pPr>
        <w:pStyle w:val="aa"/>
        <w:numPr>
          <w:ilvl w:val="0"/>
          <w:numId w:val="52"/>
        </w:numPr>
        <w:tabs>
          <w:tab w:val="left" w:pos="851"/>
        </w:tabs>
        <w:spacing w:line="21" w:lineRule="atLeast"/>
        <w:ind w:left="0" w:firstLine="927"/>
        <w:rPr>
          <w:ins w:id="69" w:author="Mishkov Ivan" w:date="2024-04-02T16:47:00Z"/>
          <w:bCs/>
          <w:color w:val="000000" w:themeColor="text1"/>
        </w:rPr>
        <w:pPrChange w:id="70" w:author="Mishkov Ivan" w:date="2024-04-02T16:47:00Z">
          <w:pPr>
            <w:tabs>
              <w:tab w:val="left" w:pos="851"/>
            </w:tabs>
            <w:spacing w:line="21" w:lineRule="atLeast"/>
            <w:ind w:firstLine="567"/>
            <w:jc w:val="both"/>
          </w:pPr>
        </w:pPrChange>
      </w:pPr>
      <w:ins w:id="71" w:author="Mishkov Ivan" w:date="2024-04-02T16:46:00Z">
        <w:r w:rsidRPr="00D04E7B">
          <w:rPr>
            <w:bCs/>
            <w:color w:val="000000" w:themeColor="text1"/>
            <w:szCs w:val="24"/>
          </w:rPr>
          <w:t>Иркутская ТЭЦ-11 с увеличением максимальной мощности на 460 МВт до величины 780,3 МВт</w:t>
        </w:r>
      </w:ins>
      <w:ins w:id="72" w:author="Mishkov Ivan" w:date="2024-04-02T16:47:00Z">
        <w:r w:rsidRPr="00883EF3">
          <w:rPr>
            <w:bCs/>
            <w:color w:val="000000" w:themeColor="text1"/>
          </w:rPr>
          <w:t xml:space="preserve"> </w:t>
        </w:r>
        <w:r w:rsidRPr="00CE46DE">
          <w:rPr>
            <w:bCs/>
            <w:color w:val="000000" w:themeColor="text1"/>
          </w:rPr>
          <w:t xml:space="preserve">– </w:t>
        </w:r>
        <w:r>
          <w:rPr>
            <w:bCs/>
            <w:color w:val="000000" w:themeColor="text1"/>
          </w:rPr>
          <w:t xml:space="preserve">не позднее </w:t>
        </w:r>
        <w:r w:rsidRPr="00CE46DE">
          <w:rPr>
            <w:bCs/>
            <w:color w:val="000000" w:themeColor="text1"/>
          </w:rPr>
          <w:t>31.12.20</w:t>
        </w:r>
      </w:ins>
      <w:ins w:id="73" w:author="Mishkov Ivan" w:date="2024-04-02T16:48:00Z">
        <w:r>
          <w:rPr>
            <w:bCs/>
            <w:color w:val="000000" w:themeColor="text1"/>
          </w:rPr>
          <w:t>28</w:t>
        </w:r>
      </w:ins>
      <w:ins w:id="74" w:author="Mishkov Ivan" w:date="2024-04-02T16:47:00Z">
        <w:r w:rsidRPr="00CE46DE">
          <w:rPr>
            <w:bCs/>
            <w:color w:val="000000" w:themeColor="text1"/>
          </w:rPr>
          <w:t>.</w:t>
        </w:r>
      </w:ins>
    </w:p>
    <w:p w14:paraId="600C6613" w14:textId="081A9615" w:rsidR="00883EF3" w:rsidRPr="001550D8" w:rsidRDefault="00883EF3" w:rsidP="00883EF3">
      <w:pPr>
        <w:pStyle w:val="aa"/>
        <w:numPr>
          <w:ilvl w:val="0"/>
          <w:numId w:val="52"/>
        </w:numPr>
        <w:tabs>
          <w:tab w:val="left" w:pos="851"/>
        </w:tabs>
        <w:spacing w:line="21" w:lineRule="atLeast"/>
        <w:ind w:left="0" w:firstLine="927"/>
        <w:rPr>
          <w:ins w:id="75" w:author="Mishkov Ivan" w:date="2024-04-02T16:46:00Z"/>
          <w:bCs/>
          <w:color w:val="000000" w:themeColor="text1"/>
          <w:szCs w:val="24"/>
        </w:rPr>
      </w:pPr>
      <w:ins w:id="76" w:author="Mishkov Ivan" w:date="2024-04-02T16:46:00Z">
        <w:r w:rsidRPr="00D04E7B">
          <w:rPr>
            <w:bCs/>
            <w:color w:val="000000" w:themeColor="text1"/>
            <w:szCs w:val="24"/>
          </w:rPr>
          <w:t>Иркутская ТЭЦ-11 с увеличением максимальной мощности на 230 МВт до величины 1010,3 МВт</w:t>
        </w:r>
      </w:ins>
      <w:ins w:id="77" w:author="Mishkov Ivan" w:date="2024-04-02T16:49:00Z">
        <w:r>
          <w:rPr>
            <w:bCs/>
            <w:color w:val="000000" w:themeColor="text1"/>
            <w:szCs w:val="24"/>
          </w:rPr>
          <w:t xml:space="preserve"> </w:t>
        </w:r>
        <w:r w:rsidRPr="00CE46DE">
          <w:rPr>
            <w:bCs/>
            <w:color w:val="000000" w:themeColor="text1"/>
          </w:rPr>
          <w:t xml:space="preserve">– </w:t>
        </w:r>
        <w:r>
          <w:rPr>
            <w:bCs/>
            <w:color w:val="000000" w:themeColor="text1"/>
          </w:rPr>
          <w:t xml:space="preserve">не позднее </w:t>
        </w:r>
        <w:r w:rsidRPr="00CE46DE">
          <w:rPr>
            <w:bCs/>
            <w:color w:val="000000" w:themeColor="text1"/>
          </w:rPr>
          <w:t>31.12.20</w:t>
        </w:r>
        <w:r>
          <w:rPr>
            <w:bCs/>
            <w:color w:val="000000" w:themeColor="text1"/>
          </w:rPr>
          <w:t>30</w:t>
        </w:r>
        <w:r w:rsidRPr="00CE46DE">
          <w:rPr>
            <w:bCs/>
            <w:color w:val="000000" w:themeColor="text1"/>
          </w:rPr>
          <w:t>.</w:t>
        </w:r>
      </w:ins>
    </w:p>
    <w:p w14:paraId="56B4D5DF" w14:textId="011CA501" w:rsidR="00883EF3" w:rsidRPr="001550D8" w:rsidRDefault="00883EF3" w:rsidP="00883EF3">
      <w:pPr>
        <w:pStyle w:val="aa"/>
        <w:numPr>
          <w:ilvl w:val="0"/>
          <w:numId w:val="52"/>
        </w:numPr>
        <w:tabs>
          <w:tab w:val="left" w:pos="851"/>
        </w:tabs>
        <w:spacing w:line="21" w:lineRule="atLeast"/>
        <w:ind w:left="0" w:firstLine="927"/>
        <w:rPr>
          <w:ins w:id="78" w:author="Mishkov Ivan" w:date="2024-04-02T16:46:00Z"/>
          <w:bCs/>
          <w:color w:val="000000" w:themeColor="text1"/>
          <w:szCs w:val="24"/>
        </w:rPr>
      </w:pPr>
      <w:ins w:id="79" w:author="Mishkov Ivan" w:date="2024-04-02T16:46:00Z">
        <w:r w:rsidRPr="00D04E7B">
          <w:rPr>
            <w:bCs/>
            <w:color w:val="000000" w:themeColor="text1"/>
            <w:szCs w:val="24"/>
          </w:rPr>
          <w:t>Иркутская ТЭЦ-11 с увеличением максимальной мощности на 230 МВт до величины 1240,3 МВт</w:t>
        </w:r>
      </w:ins>
      <w:ins w:id="80" w:author="Mishkov Ivan" w:date="2024-04-02T16:49:00Z">
        <w:r>
          <w:rPr>
            <w:bCs/>
            <w:color w:val="000000" w:themeColor="text1"/>
            <w:szCs w:val="24"/>
          </w:rPr>
          <w:t xml:space="preserve"> </w:t>
        </w:r>
        <w:r w:rsidRPr="00CE46DE">
          <w:rPr>
            <w:bCs/>
            <w:color w:val="000000" w:themeColor="text1"/>
          </w:rPr>
          <w:t xml:space="preserve">– </w:t>
        </w:r>
        <w:r>
          <w:rPr>
            <w:bCs/>
            <w:color w:val="000000" w:themeColor="text1"/>
          </w:rPr>
          <w:t xml:space="preserve">не позднее </w:t>
        </w:r>
        <w:r w:rsidRPr="00CE46DE">
          <w:rPr>
            <w:bCs/>
            <w:color w:val="000000" w:themeColor="text1"/>
          </w:rPr>
          <w:t>31.12.20</w:t>
        </w:r>
        <w:r>
          <w:rPr>
            <w:bCs/>
            <w:color w:val="000000" w:themeColor="text1"/>
          </w:rPr>
          <w:t>30</w:t>
        </w:r>
        <w:r w:rsidRPr="00CE46DE">
          <w:rPr>
            <w:bCs/>
            <w:color w:val="000000" w:themeColor="text1"/>
          </w:rPr>
          <w:t>.</w:t>
        </w:r>
      </w:ins>
    </w:p>
    <w:p w14:paraId="727DA639" w14:textId="661F22FA" w:rsidR="00883EF3" w:rsidRPr="001550D8" w:rsidRDefault="00883EF3" w:rsidP="00883EF3">
      <w:pPr>
        <w:pStyle w:val="aa"/>
        <w:numPr>
          <w:ilvl w:val="0"/>
          <w:numId w:val="52"/>
        </w:numPr>
        <w:tabs>
          <w:tab w:val="left" w:pos="851"/>
        </w:tabs>
        <w:spacing w:line="21" w:lineRule="atLeast"/>
        <w:ind w:left="0" w:firstLine="927"/>
        <w:rPr>
          <w:ins w:id="81" w:author="Mishkov Ivan" w:date="2024-04-02T16:46:00Z"/>
          <w:bCs/>
          <w:color w:val="000000" w:themeColor="text1"/>
          <w:szCs w:val="24"/>
        </w:rPr>
      </w:pPr>
      <w:ins w:id="82" w:author="Mishkov Ivan" w:date="2024-04-02T16:46:00Z">
        <w:r w:rsidRPr="00D04E7B">
          <w:rPr>
            <w:bCs/>
            <w:color w:val="000000" w:themeColor="text1"/>
            <w:szCs w:val="24"/>
          </w:rPr>
          <w:t>Иркутская ТЭЦ-10 с увеличением максимальной мощности на 230 МВт до величины</w:t>
        </w:r>
        <w:r w:rsidRPr="00D04E7B">
          <w:rPr>
            <w:bCs/>
            <w:color w:val="000000" w:themeColor="text1"/>
            <w:szCs w:val="24"/>
          </w:rPr>
          <w:br/>
          <w:t>1355 МВт</w:t>
        </w:r>
      </w:ins>
      <w:ins w:id="83" w:author="Mishkov Ivan" w:date="2024-04-02T16:49:00Z">
        <w:r>
          <w:rPr>
            <w:bCs/>
            <w:color w:val="000000" w:themeColor="text1"/>
            <w:szCs w:val="24"/>
          </w:rPr>
          <w:t xml:space="preserve"> </w:t>
        </w:r>
        <w:r w:rsidRPr="00CE46DE">
          <w:rPr>
            <w:bCs/>
            <w:color w:val="000000" w:themeColor="text1"/>
          </w:rPr>
          <w:t xml:space="preserve">– </w:t>
        </w:r>
        <w:r>
          <w:rPr>
            <w:bCs/>
            <w:color w:val="000000" w:themeColor="text1"/>
          </w:rPr>
          <w:t xml:space="preserve">не позднее </w:t>
        </w:r>
        <w:r w:rsidRPr="00CE46DE">
          <w:rPr>
            <w:bCs/>
            <w:color w:val="000000" w:themeColor="text1"/>
          </w:rPr>
          <w:t>31.12.20</w:t>
        </w:r>
        <w:r>
          <w:rPr>
            <w:bCs/>
            <w:color w:val="000000" w:themeColor="text1"/>
          </w:rPr>
          <w:t>30</w:t>
        </w:r>
        <w:r w:rsidRPr="00CE46DE">
          <w:rPr>
            <w:bCs/>
            <w:color w:val="000000" w:themeColor="text1"/>
          </w:rPr>
          <w:t>.</w:t>
        </w:r>
      </w:ins>
    </w:p>
    <w:p w14:paraId="66F8A30B" w14:textId="3442667D" w:rsidR="00883EF3" w:rsidDel="00883EF3" w:rsidRDefault="00883EF3" w:rsidP="00386F93">
      <w:pPr>
        <w:tabs>
          <w:tab w:val="left" w:pos="851"/>
        </w:tabs>
        <w:spacing w:line="21" w:lineRule="atLeast"/>
        <w:ind w:firstLine="567"/>
        <w:jc w:val="both"/>
        <w:rPr>
          <w:del w:id="84" w:author="Mishkov Ivan" w:date="2024-04-02T16:49:00Z"/>
          <w:bCs/>
          <w:color w:val="000000" w:themeColor="text1"/>
        </w:rPr>
      </w:pPr>
    </w:p>
    <w:p w14:paraId="701D115F" w14:textId="33B1940E" w:rsidR="001F3114" w:rsidRPr="004B6F67" w:rsidDel="00883EF3" w:rsidRDefault="001F3114" w:rsidP="00386F93">
      <w:pPr>
        <w:tabs>
          <w:tab w:val="left" w:pos="851"/>
        </w:tabs>
        <w:spacing w:line="21" w:lineRule="atLeast"/>
        <w:ind w:firstLine="567"/>
        <w:jc w:val="both"/>
        <w:rPr>
          <w:del w:id="85" w:author="Mishkov Ivan" w:date="2024-04-02T16:49:00Z"/>
          <w:bCs/>
          <w:color w:val="000000" w:themeColor="text1"/>
        </w:rPr>
      </w:pPr>
      <w:r w:rsidRPr="00CE46DE">
        <w:rPr>
          <w:bCs/>
          <w:color w:val="000000" w:themeColor="text1"/>
        </w:rPr>
        <w:t>–</w:t>
      </w:r>
      <w:del w:id="86" w:author="Mishkov Ivan" w:date="2024-04-02T16:46:00Z">
        <w:r w:rsidRPr="00CE46DE" w:rsidDel="00883EF3">
          <w:rPr>
            <w:bCs/>
            <w:color w:val="000000" w:themeColor="text1"/>
          </w:rPr>
          <w:delText xml:space="preserve"> уточняются при проектировании</w:delText>
        </w:r>
      </w:del>
      <w:r w:rsidRPr="00CE46DE">
        <w:rPr>
          <w:bCs/>
          <w:color w:val="000000" w:themeColor="text1"/>
        </w:rPr>
        <w:t>.</w:t>
      </w:r>
      <w:ins w:id="87" w:author="Mishkov Ivan" w:date="2024-04-02T16:49:00Z">
        <w:r w:rsidR="00883EF3" w:rsidRPr="004B6F67" w:rsidDel="00883EF3">
          <w:rPr>
            <w:bCs/>
            <w:color w:val="000000" w:themeColor="text1"/>
          </w:rPr>
          <w:t xml:space="preserve"> </w:t>
        </w:r>
      </w:ins>
    </w:p>
    <w:p w14:paraId="3B965D92" w14:textId="5805CD7C" w:rsidR="00B32518" w:rsidRDefault="00B32518" w:rsidP="00D06C15">
      <w:pPr>
        <w:tabs>
          <w:tab w:val="left" w:pos="851"/>
        </w:tabs>
        <w:spacing w:line="21" w:lineRule="atLeast"/>
        <w:ind w:firstLine="567"/>
        <w:jc w:val="both"/>
        <w:rPr>
          <w:bCs/>
          <w:color w:val="000000" w:themeColor="text1"/>
        </w:rPr>
      </w:pPr>
      <w:r w:rsidRPr="004B6F67">
        <w:rPr>
          <w:bCs/>
          <w:color w:val="000000" w:themeColor="text1"/>
        </w:rPr>
        <w:t>Этапность проектирования:</w:t>
      </w:r>
    </w:p>
    <w:p w14:paraId="53539F34" w14:textId="07CD53D7" w:rsidR="006A4B66" w:rsidRPr="006A4B66" w:rsidRDefault="006A4B66" w:rsidP="006A4B66">
      <w:pPr>
        <w:widowControl w:val="0"/>
        <w:tabs>
          <w:tab w:val="left" w:pos="1134"/>
        </w:tabs>
        <w:autoSpaceDE w:val="0"/>
        <w:autoSpaceDN w:val="0"/>
        <w:adjustRightInd w:val="0"/>
        <w:spacing w:line="21" w:lineRule="atLeast"/>
        <w:jc w:val="both"/>
        <w:rPr>
          <w:bCs/>
          <w:color w:val="000000" w:themeColor="text1"/>
        </w:rPr>
      </w:pPr>
      <w:r w:rsidRPr="006A4B66">
        <w:rPr>
          <w:bCs/>
          <w:color w:val="000000" w:themeColor="text1"/>
        </w:rPr>
        <w:t>Этап 1</w:t>
      </w:r>
      <w:r>
        <w:rPr>
          <w:bCs/>
          <w:color w:val="000000" w:themeColor="text1"/>
        </w:rPr>
        <w:t xml:space="preserve"> – </w:t>
      </w:r>
      <w:ins w:id="88" w:author="Mishkov Ivan" w:date="2024-03-28T10:31:00Z">
        <w:r w:rsidR="00E27D74">
          <w:rPr>
            <w:bCs/>
            <w:color w:val="000000" w:themeColor="text1"/>
          </w:rPr>
          <w:t xml:space="preserve">Для </w:t>
        </w:r>
      </w:ins>
      <w:ins w:id="89" w:author="Mishkov Ivan" w:date="2024-04-02T09:25:00Z">
        <w:r w:rsidR="009D40CC">
          <w:rPr>
            <w:bCs/>
            <w:color w:val="000000" w:themeColor="text1"/>
          </w:rPr>
          <w:t>всех</w:t>
        </w:r>
      </w:ins>
      <w:ins w:id="90" w:author="Mishkov Ivan" w:date="2024-03-28T10:31:00Z">
        <w:r w:rsidR="00E27D74">
          <w:rPr>
            <w:bCs/>
            <w:color w:val="000000" w:themeColor="text1"/>
          </w:rPr>
          <w:t xml:space="preserve"> вариантов </w:t>
        </w:r>
      </w:ins>
      <w:del w:id="91" w:author="Mishkov Ivan" w:date="2024-03-28T10:32:00Z">
        <w:r w:rsidRPr="006A4B66" w:rsidDel="00E27D74">
          <w:rPr>
            <w:bCs/>
            <w:color w:val="000000" w:themeColor="text1"/>
          </w:rPr>
          <w:delText>О</w:delText>
        </w:r>
      </w:del>
      <w:ins w:id="92" w:author="Mishkov Ivan" w:date="2024-03-28T10:32:00Z">
        <w:r w:rsidR="00E27D74">
          <w:rPr>
            <w:bCs/>
            <w:color w:val="000000" w:themeColor="text1"/>
          </w:rPr>
          <w:t>о</w:t>
        </w:r>
      </w:ins>
      <w:r w:rsidRPr="006A4B66">
        <w:rPr>
          <w:bCs/>
          <w:color w:val="000000" w:themeColor="text1"/>
        </w:rPr>
        <w:t>предел</w:t>
      </w:r>
      <w:ins w:id="93" w:author="Mishkov Ivan" w:date="2024-03-28T10:32:00Z">
        <w:r w:rsidR="00E27D74">
          <w:rPr>
            <w:bCs/>
            <w:color w:val="000000" w:themeColor="text1"/>
          </w:rPr>
          <w:t>ить</w:t>
        </w:r>
      </w:ins>
      <w:del w:id="94" w:author="Mishkov Ivan" w:date="2024-03-28T10:32:00Z">
        <w:r w:rsidRPr="006A4B66" w:rsidDel="00E27D74">
          <w:rPr>
            <w:bCs/>
            <w:color w:val="000000" w:themeColor="text1"/>
          </w:rPr>
          <w:delText>ение</w:delText>
        </w:r>
      </w:del>
      <w:r w:rsidRPr="006A4B66">
        <w:rPr>
          <w:bCs/>
          <w:color w:val="000000" w:themeColor="text1"/>
        </w:rPr>
        <w:t xml:space="preserve"> </w:t>
      </w:r>
      <w:del w:id="95" w:author="Mishkov Ivan" w:date="2024-03-28T10:32:00Z">
        <w:r w:rsidRPr="006A4B66" w:rsidDel="00E27D74">
          <w:rPr>
            <w:bCs/>
            <w:color w:val="000000" w:themeColor="text1"/>
          </w:rPr>
          <w:delText xml:space="preserve">рекомендуемого </w:delText>
        </w:r>
      </w:del>
      <w:ins w:id="96" w:author="Mishkov Ivan" w:date="2024-03-28T10:32:00Z">
        <w:r w:rsidR="00E27D74" w:rsidRPr="006A4B66">
          <w:rPr>
            <w:bCs/>
            <w:color w:val="000000" w:themeColor="text1"/>
          </w:rPr>
          <w:t>рекомендуем</w:t>
        </w:r>
        <w:r w:rsidR="00E27D74">
          <w:rPr>
            <w:bCs/>
            <w:color w:val="000000" w:themeColor="text1"/>
          </w:rPr>
          <w:t>ый</w:t>
        </w:r>
        <w:r w:rsidR="00E27D74" w:rsidRPr="006A4B66">
          <w:rPr>
            <w:bCs/>
            <w:color w:val="000000" w:themeColor="text1"/>
          </w:rPr>
          <w:t xml:space="preserve"> </w:t>
        </w:r>
      </w:ins>
      <w:r w:rsidRPr="006A4B66">
        <w:rPr>
          <w:bCs/>
          <w:color w:val="000000" w:themeColor="text1"/>
        </w:rPr>
        <w:t>варианта СВМ</w:t>
      </w:r>
      <w:r w:rsidR="005F5053">
        <w:rPr>
          <w:bCs/>
          <w:color w:val="000000" w:themeColor="text1"/>
        </w:rPr>
        <w:t xml:space="preserve"> для</w:t>
      </w:r>
      <w:ins w:id="97" w:author="Mishkov Ivan" w:date="2024-04-02T16:41:00Z">
        <w:r w:rsidR="001550D8" w:rsidRPr="001550D8">
          <w:rPr>
            <w:bCs/>
            <w:color w:val="000000" w:themeColor="text1"/>
            <w:rPrChange w:id="98" w:author="Mishkov Ivan" w:date="2024-04-02T16:41:00Z">
              <w:rPr>
                <w:bCs/>
                <w:color w:val="000000" w:themeColor="text1"/>
                <w:lang w:val="en-US"/>
              </w:rPr>
            </w:rPrChange>
          </w:rPr>
          <w:t xml:space="preserve"> </w:t>
        </w:r>
        <w:r w:rsidR="001550D8">
          <w:rPr>
            <w:bCs/>
            <w:color w:val="000000" w:themeColor="text1"/>
          </w:rPr>
          <w:t>каждой</w:t>
        </w:r>
      </w:ins>
      <w:r w:rsidR="005F5053">
        <w:rPr>
          <w:bCs/>
          <w:color w:val="000000" w:themeColor="text1"/>
        </w:rPr>
        <w:t xml:space="preserve"> ТЭЦ</w:t>
      </w:r>
      <w:r w:rsidRPr="006A4B66">
        <w:rPr>
          <w:bCs/>
          <w:color w:val="000000" w:themeColor="text1"/>
        </w:rPr>
        <w:t>.</w:t>
      </w:r>
    </w:p>
    <w:p w14:paraId="05893F8F" w14:textId="196B03CE" w:rsidR="006A4B66" w:rsidRPr="006A4B66" w:rsidRDefault="006A4B66" w:rsidP="006A4B66">
      <w:pPr>
        <w:widowControl w:val="0"/>
        <w:tabs>
          <w:tab w:val="left" w:pos="1134"/>
        </w:tabs>
        <w:autoSpaceDE w:val="0"/>
        <w:autoSpaceDN w:val="0"/>
        <w:adjustRightInd w:val="0"/>
        <w:spacing w:line="21" w:lineRule="atLeast"/>
        <w:jc w:val="both"/>
        <w:rPr>
          <w:bCs/>
          <w:color w:val="000000" w:themeColor="text1"/>
        </w:rPr>
      </w:pPr>
      <w:r w:rsidRPr="006A4B66">
        <w:rPr>
          <w:bCs/>
          <w:color w:val="000000" w:themeColor="text1"/>
        </w:rPr>
        <w:t>Этап 2</w:t>
      </w:r>
      <w:r>
        <w:rPr>
          <w:bCs/>
          <w:color w:val="000000" w:themeColor="text1"/>
        </w:rPr>
        <w:t xml:space="preserve"> – </w:t>
      </w:r>
      <w:r w:rsidRPr="006A4B66">
        <w:rPr>
          <w:bCs/>
          <w:color w:val="000000" w:themeColor="text1"/>
        </w:rPr>
        <w:t>Разработка схемы выдачи мощности ТЭЦ с уточнением капитальных вложений.</w:t>
      </w:r>
    </w:p>
    <w:p w14:paraId="71A8EF27" w14:textId="77777777" w:rsidR="006A4B66" w:rsidRPr="004B6F67" w:rsidRDefault="006A4B66" w:rsidP="00D06C15">
      <w:pPr>
        <w:tabs>
          <w:tab w:val="left" w:pos="851"/>
        </w:tabs>
        <w:spacing w:line="21" w:lineRule="atLeast"/>
        <w:ind w:firstLine="567"/>
        <w:jc w:val="both"/>
        <w:rPr>
          <w:bCs/>
          <w:color w:val="000000" w:themeColor="text1"/>
        </w:rPr>
      </w:pPr>
    </w:p>
    <w:p w14:paraId="4AF8727D" w14:textId="4549C05F" w:rsidR="009D3CA6" w:rsidRPr="004B6F67" w:rsidRDefault="009D3CA6" w:rsidP="00BB1620">
      <w:pPr>
        <w:widowControl w:val="0"/>
        <w:numPr>
          <w:ilvl w:val="0"/>
          <w:numId w:val="9"/>
        </w:numPr>
        <w:tabs>
          <w:tab w:val="left" w:pos="851"/>
        </w:tabs>
        <w:autoSpaceDE w:val="0"/>
        <w:autoSpaceDN w:val="0"/>
        <w:adjustRightInd w:val="0"/>
        <w:ind w:firstLine="567"/>
        <w:rPr>
          <w:b/>
        </w:rPr>
      </w:pPr>
      <w:bookmarkStart w:id="99" w:name="bookmark3"/>
      <w:r w:rsidRPr="004B6F67">
        <w:rPr>
          <w:b/>
        </w:rPr>
        <w:t>Стадийность проектирования</w:t>
      </w:r>
      <w:bookmarkEnd w:id="99"/>
    </w:p>
    <w:p w14:paraId="384CF044" w14:textId="77777777" w:rsidR="009D3CA6" w:rsidRPr="00E85637" w:rsidRDefault="009D3CA6" w:rsidP="00BB1620">
      <w:pPr>
        <w:ind w:firstLine="567"/>
        <w:rPr>
          <w:bCs/>
          <w:lang w:val="en-US"/>
        </w:rPr>
      </w:pPr>
      <w:r w:rsidRPr="004B6F67">
        <w:rPr>
          <w:bCs/>
        </w:rPr>
        <w:t>Внестадийная работа.</w:t>
      </w:r>
    </w:p>
    <w:p w14:paraId="7AAA25C9" w14:textId="77777777" w:rsidR="008C2A83" w:rsidRPr="004B6F67" w:rsidRDefault="008C2A83" w:rsidP="00BB1620">
      <w:pPr>
        <w:ind w:firstLine="567"/>
        <w:rPr>
          <w:bCs/>
        </w:rPr>
      </w:pPr>
    </w:p>
    <w:p w14:paraId="6C787BFD" w14:textId="6F4220ED" w:rsidR="008C2A83" w:rsidRPr="004B6F67" w:rsidRDefault="008C2A83" w:rsidP="00BB1620">
      <w:pPr>
        <w:widowControl w:val="0"/>
        <w:numPr>
          <w:ilvl w:val="0"/>
          <w:numId w:val="9"/>
        </w:numPr>
        <w:tabs>
          <w:tab w:val="left" w:pos="851"/>
        </w:tabs>
        <w:autoSpaceDE w:val="0"/>
        <w:autoSpaceDN w:val="0"/>
        <w:adjustRightInd w:val="0"/>
        <w:ind w:firstLine="567"/>
        <w:rPr>
          <w:b/>
        </w:rPr>
      </w:pPr>
      <w:bookmarkStart w:id="100" w:name="bookmark4"/>
      <w:r w:rsidRPr="004B6F67">
        <w:rPr>
          <w:b/>
        </w:rPr>
        <w:t>Требования к выполнению работы и ее результатам</w:t>
      </w:r>
      <w:bookmarkEnd w:id="100"/>
    </w:p>
    <w:p w14:paraId="3879C5A9" w14:textId="77777777" w:rsidR="00014416" w:rsidRPr="00BB1620" w:rsidRDefault="00014416" w:rsidP="00A36046">
      <w:pPr>
        <w:pStyle w:val="22"/>
        <w:numPr>
          <w:ilvl w:val="1"/>
          <w:numId w:val="9"/>
        </w:numPr>
        <w:shd w:val="clear" w:color="auto" w:fill="auto"/>
        <w:spacing w:after="0" w:line="240" w:lineRule="auto"/>
        <w:ind w:firstLine="567"/>
        <w:jc w:val="both"/>
        <w:rPr>
          <w:sz w:val="24"/>
          <w:szCs w:val="24"/>
        </w:rPr>
      </w:pPr>
      <w:r w:rsidRPr="00BB1620">
        <w:rPr>
          <w:sz w:val="24"/>
          <w:szCs w:val="24"/>
        </w:rPr>
        <w:t>Расчетный период:</w:t>
      </w:r>
    </w:p>
    <w:p w14:paraId="32A0BD43" w14:textId="1A8993CD" w:rsidR="00014416" w:rsidRPr="00BB1620" w:rsidRDefault="00014416" w:rsidP="00BB1620">
      <w:pPr>
        <w:pStyle w:val="22"/>
        <w:shd w:val="clear" w:color="auto" w:fill="auto"/>
        <w:tabs>
          <w:tab w:val="left" w:pos="1001"/>
        </w:tabs>
        <w:spacing w:after="0" w:line="240" w:lineRule="auto"/>
        <w:ind w:firstLine="567"/>
        <w:jc w:val="both"/>
        <w:rPr>
          <w:sz w:val="24"/>
          <w:szCs w:val="24"/>
        </w:rPr>
      </w:pPr>
      <w:r w:rsidRPr="00BB1620">
        <w:rPr>
          <w:sz w:val="24"/>
          <w:szCs w:val="24"/>
        </w:rPr>
        <w:t xml:space="preserve">– </w:t>
      </w:r>
      <w:r w:rsidR="00A64DDC" w:rsidRPr="004B6F67">
        <w:rPr>
          <w:bCs/>
          <w:color w:val="000000" w:themeColor="text1"/>
          <w:sz w:val="24"/>
          <w:szCs w:val="24"/>
        </w:rPr>
        <w:t>год ввода в работу в составе энергосистемы каждого энергоблока, турбогенератора или этапа (очереди) строительства (реконструкции, технологического присоединения) объекта по производству электрической энергии, связанного с увеличением его максимальной мощности (далее - единица генерирующего оборудования);</w:t>
      </w:r>
    </w:p>
    <w:p w14:paraId="5B897726" w14:textId="1BFFAF61" w:rsidR="00014416" w:rsidRPr="00BB1620" w:rsidRDefault="00014416" w:rsidP="00BB1620">
      <w:pPr>
        <w:pStyle w:val="22"/>
        <w:shd w:val="clear" w:color="auto" w:fill="auto"/>
        <w:tabs>
          <w:tab w:val="left" w:pos="4129"/>
          <w:tab w:val="left" w:pos="6169"/>
          <w:tab w:val="left" w:pos="6654"/>
          <w:tab w:val="right" w:pos="9629"/>
        </w:tabs>
        <w:spacing w:after="0" w:line="240" w:lineRule="auto"/>
        <w:ind w:firstLine="567"/>
        <w:jc w:val="both"/>
        <w:rPr>
          <w:sz w:val="24"/>
          <w:szCs w:val="24"/>
        </w:rPr>
      </w:pPr>
      <w:r w:rsidRPr="00BB1620">
        <w:rPr>
          <w:sz w:val="24"/>
          <w:szCs w:val="24"/>
        </w:rPr>
        <w:t>– на перспективу 5 лет</w:t>
      </w:r>
      <w:r w:rsidR="00BB4566" w:rsidRPr="00BB1620">
        <w:rPr>
          <w:bCs/>
          <w:sz w:val="24"/>
          <w:szCs w:val="24"/>
        </w:rPr>
        <w:t xml:space="preserve"> начиная с планируемой даты ввода в работу в составе энергосистемы последней единицы генерирующего оборудования, </w:t>
      </w:r>
      <w:r w:rsidRPr="00BB1620">
        <w:rPr>
          <w:sz w:val="24"/>
          <w:szCs w:val="24"/>
        </w:rPr>
        <w:t xml:space="preserve">в случае, если указанный пятилетний период не превышает период, на который разработана СиПР ЭЭС, являющаяся актуальной на дату утверждения технического задания на разработку СВМ, либо на последний год расчетного периода СиПР ЭЭС, актуальной на дату утверждения технического задания на разработку СВМ, в случае, если планируемый год ввода </w:t>
      </w:r>
      <w:r w:rsidR="00BB4566" w:rsidRPr="00BB1620">
        <w:rPr>
          <w:bCs/>
          <w:sz w:val="24"/>
          <w:szCs w:val="24"/>
        </w:rPr>
        <w:t xml:space="preserve">в составе энергосистемы последней единицы генерирующего оборудования </w:t>
      </w:r>
      <w:r w:rsidRPr="00BB1620">
        <w:rPr>
          <w:sz w:val="24"/>
          <w:szCs w:val="24"/>
        </w:rPr>
        <w:t>выходит за пределы расчетного периода СиПР ЭЭС после ввода планируемых энергоблоков.</w:t>
      </w:r>
    </w:p>
    <w:p w14:paraId="65A14580" w14:textId="5C1659D3" w:rsidR="00014416" w:rsidRPr="004B6F67" w:rsidRDefault="00014416" w:rsidP="00BB1620">
      <w:pPr>
        <w:widowControl w:val="0"/>
        <w:tabs>
          <w:tab w:val="left" w:pos="1134"/>
        </w:tabs>
        <w:autoSpaceDE w:val="0"/>
        <w:autoSpaceDN w:val="0"/>
        <w:adjustRightInd w:val="0"/>
        <w:ind w:left="567"/>
        <w:jc w:val="both"/>
        <w:rPr>
          <w:bCs/>
        </w:rPr>
      </w:pPr>
    </w:p>
    <w:p w14:paraId="65398F5F" w14:textId="611E61F8" w:rsidR="008C2A83" w:rsidRPr="004B6F67" w:rsidRDefault="008C2A83" w:rsidP="00BB1620">
      <w:pPr>
        <w:widowControl w:val="0"/>
        <w:numPr>
          <w:ilvl w:val="1"/>
          <w:numId w:val="9"/>
        </w:numPr>
        <w:tabs>
          <w:tab w:val="left" w:pos="1134"/>
        </w:tabs>
        <w:autoSpaceDE w:val="0"/>
        <w:autoSpaceDN w:val="0"/>
        <w:adjustRightInd w:val="0"/>
        <w:ind w:firstLine="567"/>
        <w:jc w:val="both"/>
        <w:rPr>
          <w:bCs/>
        </w:rPr>
      </w:pPr>
      <w:r w:rsidRPr="004B6F67">
        <w:rPr>
          <w:bCs/>
        </w:rPr>
        <w:t>Работа должна</w:t>
      </w:r>
      <w:r w:rsidR="000D5252" w:rsidRPr="004B6F67">
        <w:rPr>
          <w:bCs/>
        </w:rPr>
        <w:t xml:space="preserve"> </w:t>
      </w:r>
      <w:r w:rsidRPr="004B6F67">
        <w:rPr>
          <w:bCs/>
        </w:rPr>
        <w:t>включа</w:t>
      </w:r>
      <w:r w:rsidR="000D5252" w:rsidRPr="004B6F67">
        <w:rPr>
          <w:bCs/>
        </w:rPr>
        <w:t>ть</w:t>
      </w:r>
      <w:r w:rsidRPr="004B6F67">
        <w:rPr>
          <w:bCs/>
        </w:rPr>
        <w:t xml:space="preserve"> в себя:</w:t>
      </w:r>
    </w:p>
    <w:p w14:paraId="6C3E1018" w14:textId="77777777" w:rsidR="008C2A83" w:rsidRPr="004B6F67" w:rsidRDefault="008C2A83" w:rsidP="00BB1620">
      <w:pPr>
        <w:widowControl w:val="0"/>
        <w:numPr>
          <w:ilvl w:val="0"/>
          <w:numId w:val="11"/>
        </w:numPr>
        <w:tabs>
          <w:tab w:val="left" w:pos="851"/>
        </w:tabs>
        <w:autoSpaceDE w:val="0"/>
        <w:autoSpaceDN w:val="0"/>
        <w:adjustRightInd w:val="0"/>
        <w:ind w:firstLine="567"/>
        <w:jc w:val="both"/>
        <w:rPr>
          <w:bCs/>
          <w:color w:val="000000" w:themeColor="text1"/>
        </w:rPr>
      </w:pPr>
      <w:r w:rsidRPr="004B6F67">
        <w:rPr>
          <w:bCs/>
          <w:color w:val="000000" w:themeColor="text1"/>
        </w:rPr>
        <w:t>текстовую описательную часть;</w:t>
      </w:r>
    </w:p>
    <w:p w14:paraId="23FC47BB" w14:textId="77777777" w:rsidR="008C2A83" w:rsidRPr="004B6F67" w:rsidRDefault="008C2A83" w:rsidP="00BB1620">
      <w:pPr>
        <w:widowControl w:val="0"/>
        <w:numPr>
          <w:ilvl w:val="0"/>
          <w:numId w:val="11"/>
        </w:numPr>
        <w:tabs>
          <w:tab w:val="left" w:pos="851"/>
        </w:tabs>
        <w:autoSpaceDE w:val="0"/>
        <w:autoSpaceDN w:val="0"/>
        <w:adjustRightInd w:val="0"/>
        <w:ind w:firstLine="567"/>
        <w:jc w:val="both"/>
        <w:rPr>
          <w:bCs/>
          <w:color w:val="000000" w:themeColor="text1"/>
        </w:rPr>
      </w:pPr>
      <w:r w:rsidRPr="004B6F67">
        <w:rPr>
          <w:bCs/>
          <w:color w:val="000000" w:themeColor="text1"/>
        </w:rPr>
        <w:lastRenderedPageBreak/>
        <w:t>результаты расчетов в табличной и графической формах;</w:t>
      </w:r>
    </w:p>
    <w:p w14:paraId="205890B3" w14:textId="77777777" w:rsidR="008C2A83" w:rsidRPr="004B6F67" w:rsidRDefault="008C2A83" w:rsidP="00BB1620">
      <w:pPr>
        <w:widowControl w:val="0"/>
        <w:numPr>
          <w:ilvl w:val="0"/>
          <w:numId w:val="11"/>
        </w:numPr>
        <w:tabs>
          <w:tab w:val="left" w:pos="851"/>
        </w:tabs>
        <w:autoSpaceDE w:val="0"/>
        <w:autoSpaceDN w:val="0"/>
        <w:adjustRightInd w:val="0"/>
        <w:ind w:firstLine="567"/>
        <w:jc w:val="both"/>
        <w:rPr>
          <w:bCs/>
          <w:color w:val="000000" w:themeColor="text1"/>
        </w:rPr>
      </w:pPr>
      <w:r w:rsidRPr="004B6F67">
        <w:rPr>
          <w:bCs/>
          <w:color w:val="000000" w:themeColor="text1"/>
        </w:rPr>
        <w:t>при необходимости дополнительные графические и табличные материалы;</w:t>
      </w:r>
    </w:p>
    <w:p w14:paraId="175D1FE6" w14:textId="01A38E78" w:rsidR="00D06C15" w:rsidRPr="004B6F67" w:rsidRDefault="008C2A83" w:rsidP="00BB1620">
      <w:pPr>
        <w:widowControl w:val="0"/>
        <w:numPr>
          <w:ilvl w:val="0"/>
          <w:numId w:val="11"/>
        </w:numPr>
        <w:tabs>
          <w:tab w:val="left" w:pos="851"/>
        </w:tabs>
        <w:autoSpaceDE w:val="0"/>
        <w:autoSpaceDN w:val="0"/>
        <w:adjustRightInd w:val="0"/>
        <w:ind w:firstLine="567"/>
        <w:jc w:val="both"/>
        <w:rPr>
          <w:bCs/>
          <w:color w:val="000000" w:themeColor="text1"/>
        </w:rPr>
      </w:pPr>
      <w:r w:rsidRPr="006A4296">
        <w:rPr>
          <w:bCs/>
          <w:color w:val="000000" w:themeColor="text1"/>
        </w:rPr>
        <w:t>выводы по работе</w:t>
      </w:r>
      <w:r w:rsidR="00172F63" w:rsidRPr="006A4296">
        <w:rPr>
          <w:bCs/>
          <w:color w:val="000000" w:themeColor="text1"/>
        </w:rPr>
        <w:t>, включая</w:t>
      </w:r>
      <w:r w:rsidR="00C6461A" w:rsidRPr="006A4296">
        <w:rPr>
          <w:bCs/>
          <w:color w:val="000000" w:themeColor="text1"/>
        </w:rPr>
        <w:t xml:space="preserve"> </w:t>
      </w:r>
      <w:r w:rsidR="000320C2" w:rsidRPr="006A4296">
        <w:rPr>
          <w:bCs/>
          <w:color w:val="000000" w:themeColor="text1"/>
        </w:rPr>
        <w:t xml:space="preserve">сводную таблицу с предварительными мероприятиями для каждого из разработанных вариантов схемы </w:t>
      </w:r>
      <w:r w:rsidR="00172F63" w:rsidRPr="00E73735">
        <w:rPr>
          <w:bCs/>
          <w:color w:val="000000" w:themeColor="text1"/>
        </w:rPr>
        <w:t>выдачи мощности</w:t>
      </w:r>
      <w:r w:rsidRPr="00DD3B37">
        <w:rPr>
          <w:bCs/>
          <w:color w:val="000000" w:themeColor="text1"/>
        </w:rPr>
        <w:t>.</w:t>
      </w:r>
    </w:p>
    <w:p w14:paraId="64BD55BF" w14:textId="68BA7AAA" w:rsidR="005342E8" w:rsidRPr="00DD3B37" w:rsidRDefault="005342E8" w:rsidP="00BB1620">
      <w:pPr>
        <w:widowControl w:val="0"/>
        <w:tabs>
          <w:tab w:val="left" w:pos="1134"/>
        </w:tabs>
        <w:autoSpaceDE w:val="0"/>
        <w:autoSpaceDN w:val="0"/>
        <w:adjustRightInd w:val="0"/>
        <w:ind w:firstLine="567"/>
        <w:jc w:val="both"/>
        <w:rPr>
          <w:bCs/>
        </w:rPr>
      </w:pPr>
      <w:r w:rsidRPr="00DD3B37">
        <w:rPr>
          <w:bCs/>
        </w:rPr>
        <w:t xml:space="preserve">Разработка </w:t>
      </w:r>
      <w:r w:rsidR="00A64DDC" w:rsidRPr="00D82E2A">
        <w:rPr>
          <w:bCs/>
        </w:rPr>
        <w:t>СВМ ТЭЦ</w:t>
      </w:r>
      <w:r w:rsidRPr="00DD3B37">
        <w:rPr>
          <w:bCs/>
        </w:rPr>
        <w:t xml:space="preserve"> должна осуществляться с использованием перспективных расчетных моделей электроэнергетических систем или их фрагментов, формируемых и предоставляемых системным оператором в соответствии с порядком раскрытия цифровых информационных моделей электроэнергетических систем и предоставления системным оператором иным субъектам электроэнергетики, потребителям электрической энергии и проектным организациям перспективных расчетных моделей электроэнергетических систем или фрагментов таких моделей для целей перспективного развития электроэнергетики, утвержденным Минэнерго России в соответствии с пунктом 11 статьи 6.1 и абзацем пятидесятым пункта 2 статьи 21 Федерального закона «Об электроэнергетике».</w:t>
      </w:r>
    </w:p>
    <w:p w14:paraId="1188DE63" w14:textId="1DE9246B" w:rsidR="002418E5" w:rsidRPr="004B6F67" w:rsidRDefault="00862DFA" w:rsidP="00D06C15">
      <w:pPr>
        <w:widowControl w:val="0"/>
        <w:tabs>
          <w:tab w:val="left" w:pos="1134"/>
        </w:tabs>
        <w:autoSpaceDE w:val="0"/>
        <w:autoSpaceDN w:val="0"/>
        <w:adjustRightInd w:val="0"/>
        <w:spacing w:line="21" w:lineRule="atLeast"/>
        <w:ind w:firstLine="567"/>
        <w:jc w:val="both"/>
        <w:rPr>
          <w:bCs/>
        </w:rPr>
      </w:pPr>
      <w:r w:rsidRPr="004B6F67">
        <w:rPr>
          <w:bCs/>
        </w:rPr>
        <w:t xml:space="preserve">Исходные данные для выполнения Этапа 1 </w:t>
      </w:r>
      <w:r w:rsidR="006911DC" w:rsidRPr="004B6F67">
        <w:rPr>
          <w:bCs/>
        </w:rPr>
        <w:t xml:space="preserve">работы предоставляются Заказчиком в соответствии с </w:t>
      </w:r>
      <w:r w:rsidR="002418E5" w:rsidRPr="004B6F67">
        <w:rPr>
          <w:bCs/>
        </w:rPr>
        <w:t>Приложени</w:t>
      </w:r>
      <w:r w:rsidR="006911DC" w:rsidRPr="004B6F67">
        <w:rPr>
          <w:bCs/>
        </w:rPr>
        <w:t>ем</w:t>
      </w:r>
      <w:r w:rsidR="002418E5" w:rsidRPr="004B6F67">
        <w:rPr>
          <w:bCs/>
        </w:rPr>
        <w:t xml:space="preserve"> 1</w:t>
      </w:r>
      <w:r w:rsidR="00D8690A" w:rsidRPr="004B6F67">
        <w:rPr>
          <w:bCs/>
        </w:rPr>
        <w:t xml:space="preserve"> к настоящему </w:t>
      </w:r>
      <w:r w:rsidR="00A90DD2" w:rsidRPr="004B6F67">
        <w:rPr>
          <w:bCs/>
        </w:rPr>
        <w:t>З</w:t>
      </w:r>
      <w:r w:rsidR="00D8690A" w:rsidRPr="004B6F67">
        <w:rPr>
          <w:bCs/>
        </w:rPr>
        <w:t>аданию</w:t>
      </w:r>
      <w:r w:rsidR="002418E5" w:rsidRPr="004B6F67">
        <w:rPr>
          <w:bCs/>
        </w:rPr>
        <w:t>.</w:t>
      </w:r>
    </w:p>
    <w:p w14:paraId="4AC83AE8" w14:textId="77777777" w:rsidR="00862DFA" w:rsidRPr="00CE46DE" w:rsidRDefault="00862DFA" w:rsidP="00171180">
      <w:pPr>
        <w:widowControl w:val="0"/>
        <w:tabs>
          <w:tab w:val="left" w:pos="1134"/>
        </w:tabs>
        <w:autoSpaceDE w:val="0"/>
        <w:autoSpaceDN w:val="0"/>
        <w:adjustRightInd w:val="0"/>
        <w:spacing w:line="21" w:lineRule="atLeast"/>
        <w:ind w:firstLine="567"/>
        <w:jc w:val="both"/>
      </w:pPr>
      <w:r w:rsidRPr="00CE46DE">
        <w:rPr>
          <w:bCs/>
        </w:rPr>
        <w:t xml:space="preserve">Исходные данные для выполнения Этапа 2 работы предоставляются </w:t>
      </w:r>
      <w:r w:rsidR="008B2CDF" w:rsidRPr="00CE46DE">
        <w:rPr>
          <w:bCs/>
        </w:rPr>
        <w:t>З</w:t>
      </w:r>
      <w:r w:rsidRPr="00CE46DE">
        <w:rPr>
          <w:bCs/>
        </w:rPr>
        <w:t xml:space="preserve">аказчиком в соответствии с Приложением 2 до </w:t>
      </w:r>
      <w:r w:rsidR="00E112CA" w:rsidRPr="00CE46DE">
        <w:rPr>
          <w:bCs/>
        </w:rPr>
        <w:t xml:space="preserve">начала </w:t>
      </w:r>
      <w:r w:rsidRPr="00CE46DE">
        <w:rPr>
          <w:bCs/>
        </w:rPr>
        <w:t>выполнения работ по Этапу 2.</w:t>
      </w:r>
    </w:p>
    <w:p w14:paraId="17470EF7" w14:textId="75FB337E" w:rsidR="00744B1B" w:rsidRPr="004B6F67" w:rsidRDefault="00744B1B" w:rsidP="00744B1B">
      <w:pPr>
        <w:widowControl w:val="0"/>
        <w:numPr>
          <w:ilvl w:val="1"/>
          <w:numId w:val="9"/>
        </w:numPr>
        <w:tabs>
          <w:tab w:val="left" w:pos="1134"/>
        </w:tabs>
        <w:autoSpaceDE w:val="0"/>
        <w:autoSpaceDN w:val="0"/>
        <w:adjustRightInd w:val="0"/>
        <w:spacing w:line="21" w:lineRule="atLeast"/>
        <w:ind w:firstLine="567"/>
        <w:jc w:val="both"/>
        <w:rPr>
          <w:bCs/>
        </w:rPr>
      </w:pPr>
      <w:r w:rsidRPr="004B6F67">
        <w:rPr>
          <w:bCs/>
        </w:rPr>
        <w:t>Работа должна соответствовать требованиям Правил СВМ, Методических указаний по проектированию развития энергосистем, утвержденных приказом Минэнерго России от 06.12.2022 №1286 (далее – Методические указания по проектированию)</w:t>
      </w:r>
      <w:r w:rsidR="00324321" w:rsidRPr="004B6F67">
        <w:rPr>
          <w:bCs/>
        </w:rPr>
        <w:t xml:space="preserve">, Правил технологического функционирования электроэнергетических систем, </w:t>
      </w:r>
      <w:r w:rsidR="00A36046" w:rsidRPr="004B6F67">
        <w:rPr>
          <w:bCs/>
        </w:rPr>
        <w:t>утверждённых</w:t>
      </w:r>
      <w:r w:rsidR="00324321" w:rsidRPr="004B6F67">
        <w:rPr>
          <w:bCs/>
        </w:rPr>
        <w:t xml:space="preserve"> постановлением Правительства Российской Федерации от 13.08.2018 № 937</w:t>
      </w:r>
      <w:r w:rsidRPr="004B6F67">
        <w:rPr>
          <w:bCs/>
        </w:rPr>
        <w:t>.</w:t>
      </w:r>
    </w:p>
    <w:p w14:paraId="2332051B" w14:textId="77777777" w:rsidR="00744B1B" w:rsidRPr="004B6F67" w:rsidRDefault="00744B1B" w:rsidP="00171180">
      <w:pPr>
        <w:widowControl w:val="0"/>
        <w:tabs>
          <w:tab w:val="left" w:pos="1134"/>
        </w:tabs>
        <w:autoSpaceDE w:val="0"/>
        <w:autoSpaceDN w:val="0"/>
        <w:adjustRightInd w:val="0"/>
        <w:spacing w:line="21" w:lineRule="atLeast"/>
        <w:ind w:firstLine="567"/>
        <w:jc w:val="both"/>
        <w:rPr>
          <w:bCs/>
        </w:rPr>
      </w:pPr>
    </w:p>
    <w:p w14:paraId="2F1F4E22" w14:textId="61F61583" w:rsidR="001B3465" w:rsidRPr="004B6F67" w:rsidRDefault="00862DFA" w:rsidP="00171180">
      <w:pPr>
        <w:widowControl w:val="0"/>
        <w:tabs>
          <w:tab w:val="left" w:pos="1134"/>
        </w:tabs>
        <w:autoSpaceDE w:val="0"/>
        <w:autoSpaceDN w:val="0"/>
        <w:adjustRightInd w:val="0"/>
        <w:spacing w:line="21" w:lineRule="atLeast"/>
        <w:jc w:val="center"/>
        <w:rPr>
          <w:b/>
        </w:rPr>
      </w:pPr>
      <w:r w:rsidRPr="004B6F67">
        <w:rPr>
          <w:b/>
        </w:rPr>
        <w:t>Этап 1</w:t>
      </w:r>
      <w:r w:rsidR="008B2CDF" w:rsidRPr="004B6F67">
        <w:rPr>
          <w:b/>
        </w:rPr>
        <w:t>.</w:t>
      </w:r>
      <w:r w:rsidR="0071398A" w:rsidRPr="004B6F67">
        <w:rPr>
          <w:b/>
        </w:rPr>
        <w:t xml:space="preserve"> Определение рекомендуемого варианта </w:t>
      </w:r>
      <w:r w:rsidR="00A66B81" w:rsidRPr="004B6F67">
        <w:rPr>
          <w:b/>
        </w:rPr>
        <w:t>СВМ</w:t>
      </w:r>
      <w:r w:rsidR="0071398A" w:rsidRPr="004B6F67">
        <w:rPr>
          <w:b/>
        </w:rPr>
        <w:t xml:space="preserve"> для </w:t>
      </w:r>
      <w:r w:rsidR="00021F8B" w:rsidRPr="004B6F67">
        <w:rPr>
          <w:b/>
        </w:rPr>
        <w:t>ТЭЦ</w:t>
      </w:r>
      <w:r w:rsidR="0071398A" w:rsidRPr="004B6F67">
        <w:rPr>
          <w:b/>
        </w:rPr>
        <w:t>.</w:t>
      </w:r>
    </w:p>
    <w:p w14:paraId="5F054438" w14:textId="47EB6B63" w:rsidR="008C2A83" w:rsidRPr="004B6F67" w:rsidRDefault="00A90DD2" w:rsidP="001F5596">
      <w:pPr>
        <w:widowControl w:val="0"/>
        <w:tabs>
          <w:tab w:val="left" w:pos="1134"/>
        </w:tabs>
        <w:autoSpaceDE w:val="0"/>
        <w:autoSpaceDN w:val="0"/>
        <w:adjustRightInd w:val="0"/>
        <w:spacing w:line="21" w:lineRule="atLeast"/>
        <w:ind w:firstLine="567"/>
        <w:jc w:val="both"/>
        <w:rPr>
          <w:bCs/>
        </w:rPr>
      </w:pPr>
      <w:r w:rsidRPr="004B6F67">
        <w:rPr>
          <w:bCs/>
        </w:rPr>
        <w:t>При получении соответствующего уведомления</w:t>
      </w:r>
      <w:r w:rsidR="00AF5119" w:rsidRPr="004B6F67">
        <w:rPr>
          <w:bCs/>
        </w:rPr>
        <w:t xml:space="preserve"> </w:t>
      </w:r>
      <w:r w:rsidRPr="004B6F67">
        <w:rPr>
          <w:bCs/>
        </w:rPr>
        <w:t xml:space="preserve">от Заказчика и </w:t>
      </w:r>
      <w:r w:rsidR="006911DC" w:rsidRPr="004B6F67">
        <w:rPr>
          <w:bCs/>
        </w:rPr>
        <w:t>исходных данных по форме Приложения 1 к настоящему Заданию</w:t>
      </w:r>
      <w:ins w:id="101" w:author="Mishkov Ivan" w:date="2024-04-02T16:51:00Z">
        <w:r w:rsidR="00883EF3">
          <w:rPr>
            <w:bCs/>
          </w:rPr>
          <w:t>, для каждой площадки размещения ТЭЦ</w:t>
        </w:r>
      </w:ins>
      <w:r w:rsidR="001B3465" w:rsidRPr="004B6F67">
        <w:rPr>
          <w:bCs/>
        </w:rPr>
        <w:t xml:space="preserve"> должен быть разработан отчет, отвечающий следующим требованиям</w:t>
      </w:r>
      <w:r w:rsidR="00CF5890" w:rsidRPr="004B6F67">
        <w:rPr>
          <w:bCs/>
        </w:rPr>
        <w:t>.</w:t>
      </w:r>
    </w:p>
    <w:p w14:paraId="6816F853" w14:textId="407B6408" w:rsidR="00A55DF5" w:rsidRPr="004B6F67" w:rsidRDefault="008C2A83" w:rsidP="001F5596">
      <w:pPr>
        <w:widowControl w:val="0"/>
        <w:numPr>
          <w:ilvl w:val="1"/>
          <w:numId w:val="9"/>
        </w:numPr>
        <w:tabs>
          <w:tab w:val="left" w:pos="142"/>
          <w:tab w:val="left" w:pos="1134"/>
        </w:tabs>
        <w:autoSpaceDE w:val="0"/>
        <w:autoSpaceDN w:val="0"/>
        <w:adjustRightInd w:val="0"/>
        <w:spacing w:line="21" w:lineRule="atLeast"/>
        <w:ind w:firstLine="567"/>
        <w:jc w:val="both"/>
        <w:rPr>
          <w:bCs/>
        </w:rPr>
      </w:pPr>
      <w:bookmarkStart w:id="102" w:name="_Ref77592845"/>
      <w:r w:rsidRPr="004B6F67">
        <w:rPr>
          <w:bCs/>
        </w:rPr>
        <w:t>В работе должен быть проведен анализ существующего баланса мощности и электр</w:t>
      </w:r>
      <w:r w:rsidR="009B1683" w:rsidRPr="004B6F67">
        <w:rPr>
          <w:bCs/>
        </w:rPr>
        <w:t xml:space="preserve">ической </w:t>
      </w:r>
      <w:r w:rsidRPr="004B6F67">
        <w:rPr>
          <w:bCs/>
        </w:rPr>
        <w:t xml:space="preserve">энергии </w:t>
      </w:r>
      <w:r w:rsidR="00B71F36" w:rsidRPr="004B6F67">
        <w:rPr>
          <w:bCs/>
        </w:rPr>
        <w:t xml:space="preserve">на </w:t>
      </w:r>
      <w:r w:rsidR="00B71F36" w:rsidRPr="004B6F67">
        <w:rPr>
          <w:bCs/>
          <w:color w:val="000000" w:themeColor="text1"/>
        </w:rPr>
        <w:t>территории Иркутско-Черемховского и Тулуно-Зиминского энергорайонов</w:t>
      </w:r>
      <w:r w:rsidR="002A28E3" w:rsidRPr="004B6F67">
        <w:rPr>
          <w:bCs/>
          <w:color w:val="000000" w:themeColor="text1"/>
        </w:rPr>
        <w:t xml:space="preserve">, а также </w:t>
      </w:r>
      <w:r w:rsidR="002A28E3" w:rsidRPr="004B6F67">
        <w:t>южных частей э</w:t>
      </w:r>
      <w:r w:rsidR="00AF7E8E" w:rsidRPr="004B6F67">
        <w:t xml:space="preserve">нергосистем Республики Бурятия и </w:t>
      </w:r>
      <w:r w:rsidR="002A28E3" w:rsidRPr="004B6F67">
        <w:t>Забайкальского края</w:t>
      </w:r>
      <w:r w:rsidR="0042585A" w:rsidRPr="004B6F67">
        <w:rPr>
          <w:bCs/>
        </w:rPr>
        <w:t xml:space="preserve">, на режимно-балансовую ситуацию в которых оказывает влияние </w:t>
      </w:r>
      <w:r w:rsidR="005F5053">
        <w:rPr>
          <w:bCs/>
        </w:rPr>
        <w:t>ввод</w:t>
      </w:r>
      <w:r w:rsidR="005F5053" w:rsidRPr="004B6F67">
        <w:rPr>
          <w:bCs/>
        </w:rPr>
        <w:t xml:space="preserve"> нового генерирующего </w:t>
      </w:r>
      <w:r w:rsidR="005F5053" w:rsidRPr="00EA0C33">
        <w:rPr>
          <w:bCs/>
        </w:rPr>
        <w:t xml:space="preserve">оборудования </w:t>
      </w:r>
      <w:r w:rsidR="0042585A" w:rsidRPr="004B6F67">
        <w:rPr>
          <w:bCs/>
        </w:rPr>
        <w:t xml:space="preserve"> </w:t>
      </w:r>
      <w:r w:rsidR="00021F8B" w:rsidRPr="00EA0C33">
        <w:rPr>
          <w:bCs/>
        </w:rPr>
        <w:t>ТЭЦ</w:t>
      </w:r>
      <w:r w:rsidR="00A55DF5" w:rsidRPr="004B6F67">
        <w:rPr>
          <w:bCs/>
        </w:rPr>
        <w:t xml:space="preserve"> (</w:t>
      </w:r>
      <w:r w:rsidR="009F209B" w:rsidRPr="004B6F67">
        <w:rPr>
          <w:bCs/>
        </w:rPr>
        <w:t xml:space="preserve">далее – </w:t>
      </w:r>
      <w:r w:rsidR="00A64DDC" w:rsidRPr="004B6F67">
        <w:rPr>
          <w:bCs/>
        </w:rPr>
        <w:t>исследуемые</w:t>
      </w:r>
      <w:r w:rsidR="00A55DF5" w:rsidRPr="004B6F67">
        <w:rPr>
          <w:bCs/>
        </w:rPr>
        <w:t xml:space="preserve"> энергорайон</w:t>
      </w:r>
      <w:r w:rsidR="0042585A" w:rsidRPr="004B6F67">
        <w:rPr>
          <w:bCs/>
        </w:rPr>
        <w:t>ы</w:t>
      </w:r>
      <w:r w:rsidR="00A55DF5" w:rsidRPr="004B6F67">
        <w:rPr>
          <w:bCs/>
        </w:rPr>
        <w:t>), и разработа</w:t>
      </w:r>
      <w:r w:rsidR="00726B83" w:rsidRPr="004B6F67">
        <w:rPr>
          <w:bCs/>
        </w:rPr>
        <w:t>ны</w:t>
      </w:r>
      <w:r w:rsidR="00A55DF5" w:rsidRPr="004B6F67">
        <w:rPr>
          <w:bCs/>
        </w:rPr>
        <w:t xml:space="preserve"> основные показатели развития электроэнергетики энергорайон</w:t>
      </w:r>
      <w:r w:rsidR="0042585A" w:rsidRPr="004B6F67">
        <w:rPr>
          <w:bCs/>
        </w:rPr>
        <w:t>ов</w:t>
      </w:r>
      <w:r w:rsidR="00A55DF5" w:rsidRPr="004B6F67">
        <w:rPr>
          <w:bCs/>
        </w:rPr>
        <w:t xml:space="preserve"> </w:t>
      </w:r>
      <w:r w:rsidR="00744B1B" w:rsidRPr="004B6F67">
        <w:rPr>
          <w:bCs/>
        </w:rPr>
        <w:t xml:space="preserve">на </w:t>
      </w:r>
      <w:r w:rsidR="00BB4566" w:rsidRPr="004B6F67">
        <w:rPr>
          <w:bCs/>
        </w:rPr>
        <w:t>расчётный</w:t>
      </w:r>
      <w:r w:rsidR="00744B1B" w:rsidRPr="004B6F67">
        <w:rPr>
          <w:bCs/>
        </w:rPr>
        <w:t xml:space="preserve"> период </w:t>
      </w:r>
      <w:r w:rsidR="00A55DF5" w:rsidRPr="004B6F67">
        <w:rPr>
          <w:bCs/>
        </w:rPr>
        <w:t>с оценкой уровня потребления электрической мощности в отдельных узлах, предельных параметров суточного графика потребления мощности энергосистемы</w:t>
      </w:r>
      <w:r w:rsidR="00EE36B1" w:rsidRPr="004B6F67">
        <w:rPr>
          <w:bCs/>
        </w:rPr>
        <w:t xml:space="preserve"> </w:t>
      </w:r>
      <w:r w:rsidR="00A53A60" w:rsidRPr="004B6F67">
        <w:rPr>
          <w:bCs/>
        </w:rPr>
        <w:t xml:space="preserve">– максимум и минимум потребления мощности </w:t>
      </w:r>
      <w:r w:rsidR="00EE36B1" w:rsidRPr="004B6F67">
        <w:rPr>
          <w:bCs/>
        </w:rPr>
        <w:t>для характерных режимов</w:t>
      </w:r>
      <w:r w:rsidR="00BB7894" w:rsidRPr="004B6F67">
        <w:rPr>
          <w:bCs/>
        </w:rPr>
        <w:t xml:space="preserve"> (летнего, зимнего</w:t>
      </w:r>
      <w:r w:rsidR="00B823A8" w:rsidRPr="004B6F67">
        <w:rPr>
          <w:bCs/>
        </w:rPr>
        <w:t>, период паводка</w:t>
      </w:r>
      <w:r w:rsidR="00BB7894" w:rsidRPr="004B6F67">
        <w:rPr>
          <w:bCs/>
        </w:rPr>
        <w:t>)</w:t>
      </w:r>
      <w:r w:rsidR="00A55DF5" w:rsidRPr="004B6F67">
        <w:rPr>
          <w:bCs/>
        </w:rPr>
        <w:t>, балансов мощности и электрической энергии</w:t>
      </w:r>
      <w:bookmarkEnd w:id="102"/>
      <w:r w:rsidR="00741811" w:rsidRPr="00BB1620">
        <w:rPr>
          <w:rFonts w:eastAsiaTheme="minorHAnsi"/>
          <w:lang w:eastAsia="en-US"/>
        </w:rPr>
        <w:t xml:space="preserve"> </w:t>
      </w:r>
      <w:r w:rsidR="00741811" w:rsidRPr="004B6F67">
        <w:rPr>
          <w:bCs/>
        </w:rPr>
        <w:t>прилегающих энергорайонов</w:t>
      </w:r>
      <w:r w:rsidR="00EA56DB" w:rsidRPr="004B6F67">
        <w:rPr>
          <w:bCs/>
        </w:rPr>
        <w:t xml:space="preserve">, разработанный в соответствии с требованиями глав </w:t>
      </w:r>
      <w:r w:rsidR="00EA56DB" w:rsidRPr="004B6F67">
        <w:rPr>
          <w:bCs/>
          <w:lang w:val="en-US"/>
        </w:rPr>
        <w:t>V</w:t>
      </w:r>
      <w:r w:rsidR="003A6E47" w:rsidRPr="004B6F67">
        <w:rPr>
          <w:bCs/>
        </w:rPr>
        <w:t xml:space="preserve"> и </w:t>
      </w:r>
      <w:r w:rsidR="003A6E47" w:rsidRPr="004B6F67">
        <w:rPr>
          <w:bCs/>
          <w:lang w:val="en-US"/>
        </w:rPr>
        <w:t>VII</w:t>
      </w:r>
      <w:r w:rsidR="00EA56DB" w:rsidRPr="004B6F67">
        <w:rPr>
          <w:bCs/>
        </w:rPr>
        <w:t xml:space="preserve"> Методических указани</w:t>
      </w:r>
      <w:r w:rsidR="003A6E47" w:rsidRPr="004B6F67">
        <w:rPr>
          <w:bCs/>
        </w:rPr>
        <w:t>й</w:t>
      </w:r>
      <w:r w:rsidR="00EA56DB" w:rsidRPr="004B6F67">
        <w:rPr>
          <w:bCs/>
        </w:rPr>
        <w:t xml:space="preserve"> по проектированию</w:t>
      </w:r>
      <w:r w:rsidR="00C72745" w:rsidRPr="004B6F67">
        <w:rPr>
          <w:bCs/>
        </w:rPr>
        <w:t>.</w:t>
      </w:r>
    </w:p>
    <w:p w14:paraId="54417C24" w14:textId="316A26D0" w:rsidR="00A55DF5" w:rsidRPr="004B6F67" w:rsidRDefault="008C2A83" w:rsidP="001F5596">
      <w:pPr>
        <w:widowControl w:val="0"/>
        <w:numPr>
          <w:ilvl w:val="1"/>
          <w:numId w:val="9"/>
        </w:numPr>
        <w:tabs>
          <w:tab w:val="left" w:pos="142"/>
          <w:tab w:val="left" w:pos="1134"/>
        </w:tabs>
        <w:autoSpaceDE w:val="0"/>
        <w:autoSpaceDN w:val="0"/>
        <w:adjustRightInd w:val="0"/>
        <w:spacing w:line="21" w:lineRule="atLeast"/>
        <w:ind w:firstLine="567"/>
        <w:jc w:val="both"/>
        <w:rPr>
          <w:bCs/>
        </w:rPr>
      </w:pPr>
      <w:r w:rsidRPr="004B6F67">
        <w:rPr>
          <w:bCs/>
        </w:rPr>
        <w:t xml:space="preserve">В работе должны быть </w:t>
      </w:r>
      <w:r w:rsidR="00A55DF5" w:rsidRPr="004B6F67">
        <w:rPr>
          <w:bCs/>
        </w:rPr>
        <w:t>разработа</w:t>
      </w:r>
      <w:r w:rsidR="00AE11CE" w:rsidRPr="004B6F67">
        <w:rPr>
          <w:bCs/>
        </w:rPr>
        <w:t>ны</w:t>
      </w:r>
      <w:r w:rsidR="00A55DF5" w:rsidRPr="004B6F67">
        <w:rPr>
          <w:bCs/>
        </w:rPr>
        <w:t xml:space="preserve"> балансы мощности и электрической энергии </w:t>
      </w:r>
      <w:r w:rsidR="00744B1B" w:rsidRPr="004B6F67">
        <w:rPr>
          <w:bCs/>
        </w:rPr>
        <w:t xml:space="preserve">исследуемых </w:t>
      </w:r>
      <w:r w:rsidR="00A55DF5" w:rsidRPr="004B6F67">
        <w:rPr>
          <w:bCs/>
        </w:rPr>
        <w:t>энергорайон</w:t>
      </w:r>
      <w:r w:rsidR="0042585A" w:rsidRPr="004B6F67">
        <w:rPr>
          <w:bCs/>
        </w:rPr>
        <w:t>ов</w:t>
      </w:r>
      <w:r w:rsidR="00A55DF5" w:rsidRPr="004B6F67">
        <w:rPr>
          <w:bCs/>
        </w:rPr>
        <w:t xml:space="preserve"> с учетом </w:t>
      </w:r>
      <w:r w:rsidR="00744B1B" w:rsidRPr="004B6F67">
        <w:rPr>
          <w:bCs/>
        </w:rPr>
        <w:t xml:space="preserve">ввода нового генерирующего </w:t>
      </w:r>
      <w:r w:rsidR="00744B1B" w:rsidRPr="00EA0C33">
        <w:rPr>
          <w:bCs/>
        </w:rPr>
        <w:t xml:space="preserve">оборудования </w:t>
      </w:r>
      <w:r w:rsidR="00021F8B" w:rsidRPr="00EA0C33">
        <w:rPr>
          <w:bCs/>
        </w:rPr>
        <w:t>ТЭЦ</w:t>
      </w:r>
      <w:r w:rsidR="00A55DF5" w:rsidRPr="004B6F67">
        <w:rPr>
          <w:bCs/>
        </w:rPr>
        <w:t>, а также с учетом очередности строительства (реконструкции) иных объектов по производству электрической энергии, очередности и объема мероприятий по строительству (реконструкции, модернизации) электрических сетей</w:t>
      </w:r>
      <w:r w:rsidR="008133D4" w:rsidRPr="004B6F67">
        <w:rPr>
          <w:bCs/>
        </w:rPr>
        <w:t>.</w:t>
      </w:r>
    </w:p>
    <w:p w14:paraId="3B65EC7A" w14:textId="079DFB95" w:rsidR="008133D4" w:rsidRPr="004B6F67" w:rsidRDefault="00AE11CE" w:rsidP="001F5596">
      <w:pPr>
        <w:widowControl w:val="0"/>
        <w:tabs>
          <w:tab w:val="left" w:pos="142"/>
          <w:tab w:val="left" w:pos="1134"/>
        </w:tabs>
        <w:autoSpaceDE w:val="0"/>
        <w:autoSpaceDN w:val="0"/>
        <w:adjustRightInd w:val="0"/>
        <w:spacing w:line="21" w:lineRule="atLeast"/>
        <w:ind w:firstLine="567"/>
        <w:jc w:val="both"/>
        <w:rPr>
          <w:bCs/>
          <w:color w:val="000000" w:themeColor="text1"/>
        </w:rPr>
      </w:pPr>
      <w:r w:rsidRPr="004B6F67">
        <w:rPr>
          <w:bCs/>
        </w:rPr>
        <w:t>Проведение указанных в</w:t>
      </w:r>
      <w:r w:rsidR="00F51342" w:rsidRPr="004B6F67">
        <w:rPr>
          <w:bCs/>
        </w:rPr>
        <w:t xml:space="preserve"> настоящем</w:t>
      </w:r>
      <w:r w:rsidRPr="004B6F67">
        <w:rPr>
          <w:bCs/>
        </w:rPr>
        <w:t xml:space="preserve"> пункт</w:t>
      </w:r>
      <w:r w:rsidR="00F51342" w:rsidRPr="004B6F67">
        <w:rPr>
          <w:bCs/>
        </w:rPr>
        <w:t>е</w:t>
      </w:r>
      <w:r w:rsidRPr="004B6F67">
        <w:rPr>
          <w:bCs/>
        </w:rPr>
        <w:t xml:space="preserve"> анализа существующего баланса мощности и электрической энергии энергорайон</w:t>
      </w:r>
      <w:r w:rsidR="00FE38B8" w:rsidRPr="004B6F67">
        <w:rPr>
          <w:bCs/>
        </w:rPr>
        <w:t>ов</w:t>
      </w:r>
      <w:r w:rsidRPr="004B6F67">
        <w:rPr>
          <w:bCs/>
        </w:rPr>
        <w:t xml:space="preserve"> и разработка балансов мощности и электрической энергии энергорайон</w:t>
      </w:r>
      <w:r w:rsidR="00FE38B8" w:rsidRPr="004B6F67">
        <w:rPr>
          <w:bCs/>
        </w:rPr>
        <w:t>ов</w:t>
      </w:r>
      <w:r w:rsidRPr="004B6F67">
        <w:rPr>
          <w:bCs/>
        </w:rPr>
        <w:t xml:space="preserve"> должны осуществляться</w:t>
      </w:r>
      <w:r w:rsidR="00A80869" w:rsidRPr="004B6F67">
        <w:rPr>
          <w:bCs/>
        </w:rPr>
        <w:t xml:space="preserve"> на расчётный период</w:t>
      </w:r>
      <w:r w:rsidR="00EE36B1" w:rsidRPr="004B6F67">
        <w:rPr>
          <w:bCs/>
        </w:rPr>
        <w:t>.</w:t>
      </w:r>
    </w:p>
    <w:p w14:paraId="0E0DF246" w14:textId="52C94092" w:rsidR="00B7092A" w:rsidRPr="004B6F67" w:rsidRDefault="004B2C6A" w:rsidP="001F5596">
      <w:pPr>
        <w:widowControl w:val="0"/>
        <w:numPr>
          <w:ilvl w:val="1"/>
          <w:numId w:val="9"/>
        </w:numPr>
        <w:tabs>
          <w:tab w:val="left" w:pos="142"/>
          <w:tab w:val="left" w:pos="1134"/>
        </w:tabs>
        <w:autoSpaceDE w:val="0"/>
        <w:autoSpaceDN w:val="0"/>
        <w:adjustRightInd w:val="0"/>
        <w:spacing w:line="21" w:lineRule="atLeast"/>
        <w:ind w:firstLine="567"/>
        <w:jc w:val="both"/>
        <w:rPr>
          <w:bCs/>
        </w:rPr>
      </w:pPr>
      <w:bookmarkStart w:id="103" w:name="_Ref84927026"/>
      <w:r w:rsidRPr="004B6F67">
        <w:rPr>
          <w:bCs/>
        </w:rPr>
        <w:t xml:space="preserve">При разработке </w:t>
      </w:r>
      <w:r w:rsidR="00A66B81" w:rsidRPr="004B6F67">
        <w:rPr>
          <w:bCs/>
        </w:rPr>
        <w:t>СВМ</w:t>
      </w:r>
      <w:r w:rsidRPr="004B6F67">
        <w:rPr>
          <w:bCs/>
        </w:rPr>
        <w:t xml:space="preserve"> должны быть определены режимы работы </w:t>
      </w:r>
      <w:r w:rsidR="00021F8B" w:rsidRPr="00EA0C33">
        <w:rPr>
          <w:bCs/>
        </w:rPr>
        <w:t>ТЭЦ</w:t>
      </w:r>
      <w:r w:rsidRPr="00EA0C33">
        <w:rPr>
          <w:bCs/>
        </w:rPr>
        <w:t>,</w:t>
      </w:r>
      <w:r w:rsidRPr="004B6F67">
        <w:rPr>
          <w:bCs/>
        </w:rPr>
        <w:t xml:space="preserve"> учитывающие предельные параметры суточного графика потребления мощности </w:t>
      </w:r>
      <w:r w:rsidR="00A01AE1" w:rsidRPr="004B6F67">
        <w:rPr>
          <w:bCs/>
        </w:rPr>
        <w:t xml:space="preserve">максимум и минимум потребления мощности </w:t>
      </w:r>
      <w:r w:rsidRPr="004B6F67">
        <w:rPr>
          <w:bCs/>
        </w:rPr>
        <w:t>энерго</w:t>
      </w:r>
      <w:r w:rsidR="00FE38B8" w:rsidRPr="004B6F67">
        <w:rPr>
          <w:bCs/>
        </w:rPr>
        <w:t>районов</w:t>
      </w:r>
      <w:r w:rsidRPr="004B6F67">
        <w:rPr>
          <w:bCs/>
        </w:rPr>
        <w:t xml:space="preserve"> для характерных режимов</w:t>
      </w:r>
      <w:r w:rsidR="00535686" w:rsidRPr="004B6F67">
        <w:rPr>
          <w:bCs/>
        </w:rPr>
        <w:t xml:space="preserve"> (летнего, зимнего</w:t>
      </w:r>
      <w:r w:rsidR="006C527B" w:rsidRPr="004B6F67">
        <w:rPr>
          <w:bCs/>
        </w:rPr>
        <w:t xml:space="preserve">, </w:t>
      </w:r>
      <w:r w:rsidR="00A86845" w:rsidRPr="004B6F67">
        <w:rPr>
          <w:bCs/>
        </w:rPr>
        <w:t xml:space="preserve">периода </w:t>
      </w:r>
      <w:r w:rsidR="006C527B" w:rsidRPr="004B6F67">
        <w:rPr>
          <w:bCs/>
        </w:rPr>
        <w:t>паводка</w:t>
      </w:r>
      <w:r w:rsidR="00B219F9" w:rsidRPr="004B6F67">
        <w:rPr>
          <w:bCs/>
        </w:rPr>
        <w:t xml:space="preserve"> (</w:t>
      </w:r>
      <w:r w:rsidR="00A86845" w:rsidRPr="004B6F67">
        <w:rPr>
          <w:bCs/>
        </w:rPr>
        <w:t>половодья</w:t>
      </w:r>
      <w:r w:rsidR="00B219F9" w:rsidRPr="004B6F67">
        <w:rPr>
          <w:bCs/>
        </w:rPr>
        <w:t>)</w:t>
      </w:r>
      <w:r w:rsidR="00535686" w:rsidRPr="004B6F67">
        <w:rPr>
          <w:bCs/>
        </w:rPr>
        <w:t>)</w:t>
      </w:r>
      <w:r w:rsidRPr="004B6F67">
        <w:rPr>
          <w:bCs/>
        </w:rPr>
        <w:t>.</w:t>
      </w:r>
      <w:bookmarkEnd w:id="103"/>
    </w:p>
    <w:p w14:paraId="7A08B31A" w14:textId="56DB0F0A" w:rsidR="00B7092A" w:rsidRPr="00597D0A" w:rsidRDefault="00B7092A" w:rsidP="001F5596">
      <w:pPr>
        <w:widowControl w:val="0"/>
        <w:numPr>
          <w:ilvl w:val="1"/>
          <w:numId w:val="9"/>
        </w:numPr>
        <w:tabs>
          <w:tab w:val="left" w:pos="142"/>
          <w:tab w:val="left" w:pos="1134"/>
        </w:tabs>
        <w:autoSpaceDE w:val="0"/>
        <w:autoSpaceDN w:val="0"/>
        <w:adjustRightInd w:val="0"/>
        <w:spacing w:line="21" w:lineRule="atLeast"/>
        <w:ind w:firstLine="567"/>
        <w:jc w:val="both"/>
        <w:rPr>
          <w:sz w:val="22"/>
        </w:rPr>
      </w:pPr>
      <w:bookmarkStart w:id="104" w:name="_Ref77592678"/>
      <w:r w:rsidRPr="00597D0A">
        <w:rPr>
          <w:szCs w:val="26"/>
        </w:rPr>
        <w:t xml:space="preserve">В работе должен быть сформирован перечень учитываемых мероприятий по развитию электросетевых и генерирующих объектов (включая мероприятия по выводу из эксплуатации) с </w:t>
      </w:r>
      <w:r w:rsidRPr="00597D0A">
        <w:rPr>
          <w:szCs w:val="26"/>
        </w:rPr>
        <w:lastRenderedPageBreak/>
        <w:t>указанием срока их реализации, технических параметров и обосновывающих документов (СиПР ЭЭС, инвестиционные программы, технические условия на технологическое присоединение, планы собственников и заключения о возможности вывода из эксплуатации и т.п.).</w:t>
      </w:r>
    </w:p>
    <w:p w14:paraId="0A743F49" w14:textId="46022464" w:rsidR="004B2C6A" w:rsidRPr="004B6F67" w:rsidRDefault="004B2C6A" w:rsidP="001F5596">
      <w:pPr>
        <w:widowControl w:val="0"/>
        <w:numPr>
          <w:ilvl w:val="1"/>
          <w:numId w:val="9"/>
        </w:numPr>
        <w:tabs>
          <w:tab w:val="left" w:pos="1134"/>
        </w:tabs>
        <w:autoSpaceDE w:val="0"/>
        <w:autoSpaceDN w:val="0"/>
        <w:adjustRightInd w:val="0"/>
        <w:spacing w:line="21" w:lineRule="atLeast"/>
        <w:ind w:firstLine="567"/>
        <w:jc w:val="both"/>
        <w:rPr>
          <w:bCs/>
          <w:color w:val="000000"/>
        </w:rPr>
      </w:pPr>
      <w:r w:rsidRPr="004B6F67">
        <w:rPr>
          <w:bCs/>
        </w:rPr>
        <w:t xml:space="preserve">При разработке </w:t>
      </w:r>
      <w:r w:rsidR="00A66B81" w:rsidRPr="004B6F67">
        <w:rPr>
          <w:bCs/>
        </w:rPr>
        <w:t>СВМ</w:t>
      </w:r>
      <w:r w:rsidR="00A80869" w:rsidRPr="004B6F67">
        <w:rPr>
          <w:bCs/>
        </w:rPr>
        <w:t xml:space="preserve"> </w:t>
      </w:r>
      <w:r w:rsidR="00A80869" w:rsidRPr="00EA0C33">
        <w:rPr>
          <w:bCs/>
        </w:rPr>
        <w:t>ТЭЦ</w:t>
      </w:r>
      <w:r w:rsidRPr="004B6F67">
        <w:rPr>
          <w:bCs/>
        </w:rPr>
        <w:t xml:space="preserve"> должен быть проведен анализ режима работы основной электрической сети напряжением </w:t>
      </w:r>
      <w:r w:rsidR="005C05BB" w:rsidRPr="004B6F67">
        <w:rPr>
          <w:bCs/>
        </w:rPr>
        <w:t>6-</w:t>
      </w:r>
      <w:r w:rsidR="005E7F87" w:rsidRPr="004B6F67">
        <w:rPr>
          <w:bCs/>
        </w:rPr>
        <w:t>35</w:t>
      </w:r>
      <w:r w:rsidR="00A86845" w:rsidRPr="004B6F67">
        <w:rPr>
          <w:bCs/>
        </w:rPr>
        <w:t xml:space="preserve"> кВ и </w:t>
      </w:r>
      <w:r w:rsidRPr="004B6F67">
        <w:rPr>
          <w:bCs/>
        </w:rPr>
        <w:t xml:space="preserve">110 кВ и выше (далее </w:t>
      </w:r>
      <w:r w:rsidR="00C30F02" w:rsidRPr="004B6F67">
        <w:rPr>
          <w:bCs/>
        </w:rPr>
        <w:t>–</w:t>
      </w:r>
      <w:r w:rsidRPr="004B6F67">
        <w:rPr>
          <w:bCs/>
        </w:rPr>
        <w:t xml:space="preserve"> электрическая сеть напряжением 110 кВ и выше) энергорайон</w:t>
      </w:r>
      <w:r w:rsidR="00FE38B8" w:rsidRPr="004B6F67">
        <w:rPr>
          <w:bCs/>
        </w:rPr>
        <w:t>ов</w:t>
      </w:r>
      <w:r w:rsidRPr="004B6F67">
        <w:rPr>
          <w:bCs/>
        </w:rPr>
        <w:t xml:space="preserve"> на основании фактического баланса мощности и электрической энергии и параметров электроэнергетического режима за дни контрольных замеров.</w:t>
      </w:r>
      <w:bookmarkEnd w:id="104"/>
    </w:p>
    <w:p w14:paraId="28AC905D" w14:textId="2D91FA86" w:rsidR="00A66B81" w:rsidRPr="004B6F67" w:rsidRDefault="004B2C6A" w:rsidP="001F5596">
      <w:pPr>
        <w:pStyle w:val="aa"/>
        <w:spacing w:after="0" w:line="21" w:lineRule="atLeast"/>
        <w:ind w:left="0" w:firstLine="567"/>
        <w:rPr>
          <w:bCs/>
          <w:color w:val="auto"/>
          <w:szCs w:val="24"/>
        </w:rPr>
      </w:pPr>
      <w:r w:rsidRPr="004B6F67">
        <w:rPr>
          <w:bCs/>
          <w:color w:val="auto"/>
          <w:szCs w:val="24"/>
        </w:rPr>
        <w:t>С учетом результатов указанного анализа и расчетов, проводимых в соответствии с требованиями</w:t>
      </w:r>
      <w:r w:rsidR="00EF5640" w:rsidRPr="004B6F67">
        <w:rPr>
          <w:bCs/>
          <w:color w:val="auto"/>
          <w:szCs w:val="24"/>
        </w:rPr>
        <w:t xml:space="preserve"> настоящего Задания на разработку СВМ </w:t>
      </w:r>
      <w:r w:rsidR="00021F8B" w:rsidRPr="00EA0C33">
        <w:rPr>
          <w:bCs/>
          <w:color w:val="auto"/>
          <w:szCs w:val="24"/>
        </w:rPr>
        <w:t>ТЭЦ</w:t>
      </w:r>
      <w:r w:rsidRPr="004B6F67">
        <w:rPr>
          <w:bCs/>
          <w:color w:val="auto"/>
          <w:szCs w:val="24"/>
        </w:rPr>
        <w:t xml:space="preserve">, должна быть разработана </w:t>
      </w:r>
      <w:r w:rsidR="00A66B81" w:rsidRPr="004B6F67">
        <w:rPr>
          <w:bCs/>
          <w:color w:val="auto"/>
          <w:szCs w:val="24"/>
        </w:rPr>
        <w:t>СВМ</w:t>
      </w:r>
      <w:r w:rsidRPr="004B6F67">
        <w:rPr>
          <w:bCs/>
          <w:color w:val="auto"/>
          <w:szCs w:val="24"/>
        </w:rPr>
        <w:t xml:space="preserve"> напряжением 110 кВ и выше энергорайон</w:t>
      </w:r>
      <w:r w:rsidR="00FE38B8" w:rsidRPr="004B6F67">
        <w:rPr>
          <w:bCs/>
          <w:color w:val="auto"/>
          <w:szCs w:val="24"/>
        </w:rPr>
        <w:t>ов</w:t>
      </w:r>
      <w:r w:rsidRPr="004B6F67">
        <w:rPr>
          <w:bCs/>
          <w:color w:val="auto"/>
          <w:szCs w:val="24"/>
        </w:rPr>
        <w:t xml:space="preserve"> на</w:t>
      </w:r>
      <w:r w:rsidR="0029376A" w:rsidRPr="004B6F67">
        <w:rPr>
          <w:bCs/>
          <w:color w:val="auto"/>
          <w:szCs w:val="24"/>
        </w:rPr>
        <w:t xml:space="preserve"> </w:t>
      </w:r>
      <w:r w:rsidR="009B1683" w:rsidRPr="004B6F67">
        <w:rPr>
          <w:bCs/>
          <w:color w:val="auto"/>
          <w:szCs w:val="24"/>
        </w:rPr>
        <w:t>Расчетный период</w:t>
      </w:r>
      <w:r w:rsidRPr="004B6F67">
        <w:rPr>
          <w:bCs/>
          <w:color w:val="auto"/>
          <w:szCs w:val="24"/>
        </w:rPr>
        <w:t xml:space="preserve"> и определены варианты </w:t>
      </w:r>
      <w:r w:rsidR="00A66B81" w:rsidRPr="004B6F67">
        <w:rPr>
          <w:bCs/>
          <w:color w:val="auto"/>
          <w:szCs w:val="24"/>
        </w:rPr>
        <w:t>СВМ</w:t>
      </w:r>
      <w:r w:rsidRPr="004B6F67">
        <w:rPr>
          <w:bCs/>
          <w:color w:val="auto"/>
          <w:szCs w:val="24"/>
        </w:rPr>
        <w:t xml:space="preserve"> </w:t>
      </w:r>
      <w:r w:rsidR="009B1683" w:rsidRPr="004B6F67">
        <w:rPr>
          <w:bCs/>
          <w:color w:val="auto"/>
          <w:szCs w:val="24"/>
        </w:rPr>
        <w:t>(не менее двух)</w:t>
      </w:r>
      <w:r w:rsidR="00A66B81" w:rsidRPr="004B6F67">
        <w:rPr>
          <w:bCs/>
          <w:color w:val="auto"/>
          <w:szCs w:val="24"/>
        </w:rPr>
        <w:t>, учитывающие развитие электрической сети</w:t>
      </w:r>
      <w:r w:rsidR="009B1683" w:rsidRPr="004B6F67">
        <w:rPr>
          <w:bCs/>
          <w:color w:val="auto"/>
          <w:szCs w:val="24"/>
        </w:rPr>
        <w:t xml:space="preserve"> </w:t>
      </w:r>
      <w:r w:rsidRPr="004B6F67">
        <w:rPr>
          <w:bCs/>
          <w:color w:val="auto"/>
          <w:szCs w:val="24"/>
        </w:rPr>
        <w:t xml:space="preserve">напряжением 110 кВ и выше, обеспечивающие выдачу мощности </w:t>
      </w:r>
      <w:r w:rsidR="0029376A" w:rsidRPr="004B6F67">
        <w:rPr>
          <w:bCs/>
          <w:color w:val="auto"/>
          <w:szCs w:val="24"/>
        </w:rPr>
        <w:t>каждой единицы генерирующего оборудования</w:t>
      </w:r>
      <w:r w:rsidRPr="004B6F67">
        <w:rPr>
          <w:bCs/>
          <w:color w:val="auto"/>
          <w:szCs w:val="24"/>
        </w:rPr>
        <w:t>.</w:t>
      </w:r>
    </w:p>
    <w:p w14:paraId="45A3A1DE" w14:textId="77777777" w:rsidR="002F6E93" w:rsidRPr="004B6F67" w:rsidRDefault="002F6E93" w:rsidP="001F5596">
      <w:pPr>
        <w:pStyle w:val="aa"/>
        <w:spacing w:after="0" w:line="21" w:lineRule="atLeast"/>
        <w:ind w:left="0" w:firstLine="567"/>
        <w:rPr>
          <w:bCs/>
          <w:szCs w:val="24"/>
        </w:rPr>
      </w:pPr>
      <w:r w:rsidRPr="004B6F67">
        <w:rPr>
          <w:bCs/>
          <w:color w:val="auto"/>
          <w:szCs w:val="24"/>
        </w:rPr>
        <w:t>Для каждого варианта должна быть разработана однолинейная электрическая схема прилегающей к ТЭЦ сети.</w:t>
      </w:r>
    </w:p>
    <w:p w14:paraId="7F2B0624" w14:textId="38013C81" w:rsidR="004B2C6A" w:rsidRPr="004B6F67" w:rsidRDefault="004B2C6A" w:rsidP="001F5596">
      <w:pPr>
        <w:widowControl w:val="0"/>
        <w:numPr>
          <w:ilvl w:val="1"/>
          <w:numId w:val="9"/>
        </w:numPr>
        <w:tabs>
          <w:tab w:val="left" w:pos="1134"/>
        </w:tabs>
        <w:autoSpaceDE w:val="0"/>
        <w:autoSpaceDN w:val="0"/>
        <w:adjustRightInd w:val="0"/>
        <w:spacing w:line="21" w:lineRule="atLeast"/>
        <w:ind w:firstLine="567"/>
        <w:jc w:val="both"/>
        <w:rPr>
          <w:bCs/>
        </w:rPr>
      </w:pPr>
      <w:r w:rsidRPr="004B6F67">
        <w:rPr>
          <w:bCs/>
        </w:rPr>
        <w:t>При определении технических мероприятий по строительству (реконструкции, модернизации) электрических сетей должна быть учтена этапность (очередность)</w:t>
      </w:r>
      <w:r w:rsidR="00896513" w:rsidRPr="004B6F67">
        <w:rPr>
          <w:bCs/>
        </w:rPr>
        <w:t xml:space="preserve"> каждой </w:t>
      </w:r>
      <w:r w:rsidR="00FC1EE4" w:rsidRPr="004B6F67">
        <w:rPr>
          <w:bCs/>
        </w:rPr>
        <w:t>единицы генерирующего оборудования</w:t>
      </w:r>
      <w:r w:rsidR="00896513" w:rsidRPr="004B6F67">
        <w:rPr>
          <w:bCs/>
        </w:rPr>
        <w:t>, в том числе этапы пусконаладочных работ и комплексных испытаний</w:t>
      </w:r>
      <w:r w:rsidRPr="004B6F67">
        <w:rPr>
          <w:bCs/>
        </w:rPr>
        <w:t>.</w:t>
      </w:r>
    </w:p>
    <w:p w14:paraId="537CF2DB" w14:textId="5CDA46FF" w:rsidR="00B47262" w:rsidRPr="00DD3B37" w:rsidRDefault="00B47262" w:rsidP="001F5596">
      <w:pPr>
        <w:widowControl w:val="0"/>
        <w:numPr>
          <w:ilvl w:val="1"/>
          <w:numId w:val="9"/>
        </w:numPr>
        <w:tabs>
          <w:tab w:val="left" w:pos="1134"/>
        </w:tabs>
        <w:autoSpaceDE w:val="0"/>
        <w:autoSpaceDN w:val="0"/>
        <w:adjustRightInd w:val="0"/>
        <w:spacing w:line="21" w:lineRule="atLeast"/>
        <w:ind w:firstLine="567"/>
        <w:jc w:val="both"/>
        <w:rPr>
          <w:bCs/>
        </w:rPr>
      </w:pPr>
      <w:r w:rsidRPr="006A4296">
        <w:rPr>
          <w:bCs/>
        </w:rPr>
        <w:t xml:space="preserve">Для определения основных технических решений по выдаче мощности ТЭЦ при разработке </w:t>
      </w:r>
      <w:r w:rsidR="00A80869" w:rsidRPr="006A4296">
        <w:rPr>
          <w:bCs/>
        </w:rPr>
        <w:t>СВМ</w:t>
      </w:r>
      <w:r w:rsidRPr="006A4296">
        <w:rPr>
          <w:bCs/>
        </w:rPr>
        <w:t xml:space="preserve"> должны быть проведены расчеты электроэнергетических режимов для нормальной и основных ремонтных схем, а также нормативных возмущений в указанных схемах как при выдаче максимальной мощности, так и при отсутствии генерации ТЭЦ, в соо</w:t>
      </w:r>
      <w:r w:rsidRPr="00E73735">
        <w:rPr>
          <w:bCs/>
        </w:rPr>
        <w:t>тветствии с требованиями к обеспечению надежности электроэнергетических систем, надежности и безопасности объектов электроэнергетики и энерго</w:t>
      </w:r>
      <w:r w:rsidRPr="00DD3B37">
        <w:rPr>
          <w:bCs/>
        </w:rPr>
        <w:t>принимающих установок «Методические указания по устойчивости энергосистем», утвержденными приказом Минэнерго России от 3 августа 2018 г. № 630 (далее – Методические указания по устойчивости энергосистем).</w:t>
      </w:r>
    </w:p>
    <w:p w14:paraId="026107FC" w14:textId="76204C03" w:rsidR="00726EF0" w:rsidRPr="004B6F67" w:rsidRDefault="00726EF0" w:rsidP="001F5596">
      <w:pPr>
        <w:widowControl w:val="0"/>
        <w:tabs>
          <w:tab w:val="left" w:pos="1134"/>
        </w:tabs>
        <w:autoSpaceDE w:val="0"/>
        <w:autoSpaceDN w:val="0"/>
        <w:adjustRightInd w:val="0"/>
        <w:spacing w:line="21" w:lineRule="atLeast"/>
        <w:ind w:firstLine="567"/>
        <w:jc w:val="both"/>
        <w:rPr>
          <w:bCs/>
        </w:rPr>
      </w:pPr>
      <w:r w:rsidRPr="004B6F67">
        <w:rPr>
          <w:bCs/>
        </w:rPr>
        <w:t>При проведении расчетов электроэнергетических режимов необходимо учитывать существующие устройства сетевой автоматики и устройства (комплексы) противоаварийной автоматики (далее - ПА), установленные на объектах электроэнергетики классом напряжения 6 - 35</w:t>
      </w:r>
      <w:r w:rsidR="00726B83" w:rsidRPr="004B6F67">
        <w:rPr>
          <w:bCs/>
        </w:rPr>
        <w:t>,</w:t>
      </w:r>
      <w:r w:rsidRPr="004B6F67">
        <w:rPr>
          <w:bCs/>
        </w:rPr>
        <w:t xml:space="preserve"> 110 кВ и выше энергорайона.</w:t>
      </w:r>
    </w:p>
    <w:p w14:paraId="2DF63918" w14:textId="3AFD1120" w:rsidR="00B47262" w:rsidRPr="00DD3B37" w:rsidRDefault="00726EF0" w:rsidP="001F5596">
      <w:pPr>
        <w:pStyle w:val="afc"/>
        <w:spacing w:before="0" w:beforeAutospacing="0" w:after="0" w:afterAutospacing="0" w:line="180" w:lineRule="atLeast"/>
        <w:ind w:firstLine="567"/>
        <w:jc w:val="both"/>
        <w:rPr>
          <w:bCs/>
        </w:rPr>
      </w:pPr>
      <w:r w:rsidRPr="006A4296">
        <w:rPr>
          <w:bCs/>
        </w:rPr>
        <w:t xml:space="preserve">При анализе перспективных режимов работы электрических сетей и формировании требований к пропускной способности электрической сети напряжением </w:t>
      </w:r>
      <w:r w:rsidRPr="00E73735">
        <w:rPr>
          <w:bCs/>
        </w:rPr>
        <w:t>110 кВ и выше энергорайона необходимо рассматривать режимы зимнего максимума потребления мощности, зимнего минимума потребления мощности, летнего максимума потреблен</w:t>
      </w:r>
      <w:r w:rsidRPr="00DD3B37">
        <w:rPr>
          <w:bCs/>
        </w:rPr>
        <w:t>ия мощности и летнего минимума потребления мощности</w:t>
      </w:r>
      <w:r w:rsidR="00B219F9" w:rsidRPr="00DD3B37">
        <w:rPr>
          <w:bCs/>
        </w:rPr>
        <w:t xml:space="preserve">, </w:t>
      </w:r>
      <w:r w:rsidR="00B219F9" w:rsidRPr="00DD3B37">
        <w:t>минимум потребления мощности в период паводка (половодья), максимум потребления мощности в период паводка (половодья)</w:t>
      </w:r>
      <w:r w:rsidRPr="00DD3B37">
        <w:rPr>
          <w:bCs/>
        </w:rPr>
        <w:t>. Результаты расчетов должны быть представлены в табличной и графической формах.</w:t>
      </w:r>
    </w:p>
    <w:p w14:paraId="65B92E31" w14:textId="1986DD2E" w:rsidR="0000053F" w:rsidRPr="00BB1620" w:rsidRDefault="0000053F" w:rsidP="001F5596">
      <w:pPr>
        <w:widowControl w:val="0"/>
        <w:tabs>
          <w:tab w:val="left" w:pos="1134"/>
        </w:tabs>
        <w:autoSpaceDE w:val="0"/>
        <w:autoSpaceDN w:val="0"/>
        <w:adjustRightInd w:val="0"/>
        <w:spacing w:line="21" w:lineRule="atLeast"/>
        <w:ind w:firstLine="567"/>
        <w:jc w:val="both"/>
        <w:rPr>
          <w:bCs/>
        </w:rPr>
      </w:pPr>
      <w:r w:rsidRPr="00BB1620">
        <w:rPr>
          <w:bCs/>
        </w:rPr>
        <w:t xml:space="preserve">При выполнении расчетов электроэнергетических режимов и определении основных технических решений по выдаче мощности </w:t>
      </w:r>
      <w:r w:rsidR="00F432F4" w:rsidRPr="00EA0C33">
        <w:rPr>
          <w:bCs/>
        </w:rPr>
        <w:t>ТЭЦ</w:t>
      </w:r>
      <w:r w:rsidR="007C136D" w:rsidRPr="004B6F67">
        <w:rPr>
          <w:bCs/>
        </w:rPr>
        <w:t xml:space="preserve"> (новых блоков)</w:t>
      </w:r>
      <w:r w:rsidRPr="00BB1620">
        <w:rPr>
          <w:bCs/>
        </w:rPr>
        <w:t>, нагрузка иных существующих и планируемых к строительству (реконструкции) электростанций энергорайона должны определяться с соблюдением требований, установленных настоящим пунктом.</w:t>
      </w:r>
    </w:p>
    <w:p w14:paraId="0C2DF7AE" w14:textId="65DFFE68" w:rsidR="0000053F" w:rsidRPr="00BB1620" w:rsidRDefault="0000053F" w:rsidP="001F5596">
      <w:pPr>
        <w:widowControl w:val="0"/>
        <w:tabs>
          <w:tab w:val="left" w:pos="1134"/>
        </w:tabs>
        <w:autoSpaceDE w:val="0"/>
        <w:autoSpaceDN w:val="0"/>
        <w:adjustRightInd w:val="0"/>
        <w:spacing w:line="21" w:lineRule="atLeast"/>
        <w:ind w:firstLine="567"/>
        <w:jc w:val="both"/>
        <w:rPr>
          <w:bCs/>
        </w:rPr>
      </w:pPr>
      <w:r w:rsidRPr="00BB1620">
        <w:rPr>
          <w:bCs/>
        </w:rPr>
        <w:t>Мощность объекта по производству электрической энергии, для которого осуществляется разработка схемы выдачи мощности</w:t>
      </w:r>
      <w:r w:rsidR="00F432F4" w:rsidRPr="004B6F67">
        <w:rPr>
          <w:bCs/>
        </w:rPr>
        <w:t>,</w:t>
      </w:r>
      <w:r w:rsidRPr="00BB1620">
        <w:rPr>
          <w:bCs/>
        </w:rPr>
        <w:t xml:space="preserve"> для режимов зимнего максимума потребления мощности, зимнего минимума потребления мощности, летнего максимума потребления мощности, летнего минимума потребления мощности и режимов максимума и минимума потребления мощности в период паводка (половодья) должна приниматься равной максимальной располагаемой мощности.</w:t>
      </w:r>
    </w:p>
    <w:p w14:paraId="001C053F" w14:textId="5D2FCDAC" w:rsidR="0000053F" w:rsidRPr="00BB1620" w:rsidRDefault="0000053F" w:rsidP="001F5596">
      <w:pPr>
        <w:widowControl w:val="0"/>
        <w:tabs>
          <w:tab w:val="left" w:pos="1134"/>
        </w:tabs>
        <w:autoSpaceDE w:val="0"/>
        <w:autoSpaceDN w:val="0"/>
        <w:adjustRightInd w:val="0"/>
        <w:spacing w:line="21" w:lineRule="atLeast"/>
        <w:ind w:firstLine="567"/>
        <w:jc w:val="both"/>
        <w:rPr>
          <w:bCs/>
        </w:rPr>
      </w:pPr>
      <w:r w:rsidRPr="00BB1620">
        <w:rPr>
          <w:bCs/>
        </w:rPr>
        <w:t>Для существующих электростанций энергорайона в составе Единой энергетической системы России:</w:t>
      </w:r>
    </w:p>
    <w:p w14:paraId="4E01ED32" w14:textId="21689BF5" w:rsidR="0000053F" w:rsidRPr="00BB1620" w:rsidRDefault="008B2026" w:rsidP="001F5596">
      <w:pPr>
        <w:widowControl w:val="0"/>
        <w:tabs>
          <w:tab w:val="left" w:pos="1134"/>
        </w:tabs>
        <w:autoSpaceDE w:val="0"/>
        <w:autoSpaceDN w:val="0"/>
        <w:adjustRightInd w:val="0"/>
        <w:spacing w:line="21" w:lineRule="atLeast"/>
        <w:ind w:firstLine="567"/>
        <w:jc w:val="both"/>
        <w:rPr>
          <w:bCs/>
        </w:rPr>
      </w:pPr>
      <w:r w:rsidRPr="004B6F67">
        <w:rPr>
          <w:bCs/>
        </w:rPr>
        <w:t xml:space="preserve">– </w:t>
      </w:r>
      <w:r w:rsidR="0000053F" w:rsidRPr="00BB1620">
        <w:rPr>
          <w:bCs/>
        </w:rPr>
        <w:t>нагрузка ТЭС</w:t>
      </w:r>
      <w:r w:rsidR="00391141" w:rsidRPr="004B6F67">
        <w:rPr>
          <w:bCs/>
        </w:rPr>
        <w:t xml:space="preserve"> и</w:t>
      </w:r>
      <w:r w:rsidR="0000053F" w:rsidRPr="00BB1620">
        <w:rPr>
          <w:bCs/>
        </w:rPr>
        <w:t xml:space="preserve"> ГЭС в режимах зимнего максимума потребления мощности, зимнего минимума потребления мощности, летнего максимума потребления мощности, летнего минимума потребления мощности, режимах минимума и максимума потребления мощности в период </w:t>
      </w:r>
      <w:r w:rsidR="0000053F" w:rsidRPr="00BB1620">
        <w:rPr>
          <w:bCs/>
        </w:rPr>
        <w:lastRenderedPageBreak/>
        <w:t>паводка (половодья) должна приниматься равной их характерной нагрузке для соответствующего режима, определяемой как абсолютная суммарная максимальная нагрузка указанного типа электростанций энергорайона для соответствующего режима за последние пять лет</w:t>
      </w:r>
      <w:r w:rsidR="00A36046" w:rsidRPr="004B6F67">
        <w:rPr>
          <w:bCs/>
        </w:rPr>
        <w:t>.</w:t>
      </w:r>
    </w:p>
    <w:p w14:paraId="74EBD432" w14:textId="73ABBAE9" w:rsidR="0000053F" w:rsidRPr="00BB1620" w:rsidRDefault="0000053F" w:rsidP="001F5596">
      <w:pPr>
        <w:widowControl w:val="0"/>
        <w:tabs>
          <w:tab w:val="left" w:pos="1134"/>
        </w:tabs>
        <w:autoSpaceDE w:val="0"/>
        <w:autoSpaceDN w:val="0"/>
        <w:adjustRightInd w:val="0"/>
        <w:spacing w:line="21" w:lineRule="atLeast"/>
        <w:ind w:firstLine="567"/>
        <w:jc w:val="both"/>
        <w:rPr>
          <w:bCs/>
        </w:rPr>
      </w:pPr>
      <w:r w:rsidRPr="00BB1620">
        <w:rPr>
          <w:bCs/>
        </w:rPr>
        <w:t>Для планируемых к строительству (реконструкции) электростанций (за исключением объекта по производству электрической энергии, для которого осуществляется разработка схемы выдачи мощности) энергорайона в составе Единой энергетической системы России:</w:t>
      </w:r>
    </w:p>
    <w:p w14:paraId="16386F7D" w14:textId="7AE48111" w:rsidR="0000053F" w:rsidRPr="00BB1620" w:rsidRDefault="00A36046" w:rsidP="001F5596">
      <w:pPr>
        <w:widowControl w:val="0"/>
        <w:tabs>
          <w:tab w:val="left" w:pos="1134"/>
        </w:tabs>
        <w:autoSpaceDE w:val="0"/>
        <w:autoSpaceDN w:val="0"/>
        <w:adjustRightInd w:val="0"/>
        <w:spacing w:line="21" w:lineRule="atLeast"/>
        <w:ind w:firstLine="567"/>
        <w:jc w:val="both"/>
        <w:rPr>
          <w:bCs/>
        </w:rPr>
      </w:pPr>
      <w:r w:rsidRPr="004B6F67">
        <w:rPr>
          <w:bCs/>
        </w:rPr>
        <w:t xml:space="preserve">– </w:t>
      </w:r>
      <w:r w:rsidR="0000053F" w:rsidRPr="00BB1620">
        <w:rPr>
          <w:bCs/>
        </w:rPr>
        <w:t>характерная нагрузка для ТЭС</w:t>
      </w:r>
      <w:r w:rsidR="00391141" w:rsidRPr="004B6F67">
        <w:rPr>
          <w:bCs/>
        </w:rPr>
        <w:t xml:space="preserve"> и</w:t>
      </w:r>
      <w:r w:rsidR="0000053F" w:rsidRPr="00BB1620">
        <w:rPr>
          <w:bCs/>
        </w:rPr>
        <w:t xml:space="preserve"> ГЭС должна определяться как произведение их установленной (максимальной) мощности на коэффициент отношения нагрузки существующих электростанций данного типа для соответствующего режима</w:t>
      </w:r>
      <w:r w:rsidRPr="004B6F67">
        <w:rPr>
          <w:bCs/>
        </w:rPr>
        <w:t>.</w:t>
      </w:r>
    </w:p>
    <w:p w14:paraId="0D46F21B" w14:textId="4687701C" w:rsidR="0000053F" w:rsidRPr="00BB1620" w:rsidRDefault="0000053F" w:rsidP="001F5596">
      <w:pPr>
        <w:widowControl w:val="0"/>
        <w:tabs>
          <w:tab w:val="left" w:pos="1134"/>
        </w:tabs>
        <w:autoSpaceDE w:val="0"/>
        <w:autoSpaceDN w:val="0"/>
        <w:adjustRightInd w:val="0"/>
        <w:spacing w:line="21" w:lineRule="atLeast"/>
        <w:ind w:firstLine="567"/>
        <w:jc w:val="both"/>
        <w:rPr>
          <w:bCs/>
        </w:rPr>
      </w:pPr>
      <w:r w:rsidRPr="00BB1620">
        <w:rPr>
          <w:bCs/>
        </w:rPr>
        <w:t>При отсутствии в энергорайоне существующих электростанций соответствующего типа величина характерной нагрузки для данного типа планируемых к строительству (реконструкции) электростанций принимается равной их максимальной располагаемой мощности.</w:t>
      </w:r>
    </w:p>
    <w:p w14:paraId="35E7C7BE" w14:textId="54E4C381" w:rsidR="008B4042" w:rsidRPr="006A4296" w:rsidRDefault="008B4042" w:rsidP="001F5596">
      <w:pPr>
        <w:widowControl w:val="0"/>
        <w:tabs>
          <w:tab w:val="left" w:pos="1134"/>
        </w:tabs>
        <w:autoSpaceDE w:val="0"/>
        <w:autoSpaceDN w:val="0"/>
        <w:adjustRightInd w:val="0"/>
        <w:spacing w:line="21" w:lineRule="atLeast"/>
        <w:ind w:firstLine="567"/>
        <w:jc w:val="both"/>
        <w:rPr>
          <w:bCs/>
        </w:rPr>
      </w:pPr>
      <w:r w:rsidRPr="006A4296">
        <w:rPr>
          <w:bCs/>
        </w:rPr>
        <w:t>Разрабатываемые варианты СВМ должны обеспечивать:</w:t>
      </w:r>
    </w:p>
    <w:p w14:paraId="17E69792" w14:textId="77777777" w:rsidR="008B4042" w:rsidRPr="004B6F67" w:rsidRDefault="008B4042" w:rsidP="001F5596">
      <w:pPr>
        <w:pStyle w:val="22"/>
        <w:numPr>
          <w:ilvl w:val="0"/>
          <w:numId w:val="39"/>
        </w:numPr>
        <w:shd w:val="clear" w:color="auto" w:fill="auto"/>
        <w:tabs>
          <w:tab w:val="left" w:pos="1001"/>
        </w:tabs>
        <w:spacing w:after="0" w:line="21" w:lineRule="atLeast"/>
        <w:ind w:left="0" w:firstLine="567"/>
        <w:jc w:val="both"/>
        <w:rPr>
          <w:sz w:val="24"/>
          <w:szCs w:val="24"/>
        </w:rPr>
      </w:pPr>
      <w:r w:rsidRPr="004B6F67">
        <w:rPr>
          <w:sz w:val="24"/>
          <w:szCs w:val="24"/>
        </w:rPr>
        <w:t>в нормальной схеме выдачу всей располагаемой мощности с учетом отбора нагрузки на собственные нужды на расчётный период;</w:t>
      </w:r>
    </w:p>
    <w:p w14:paraId="045183D3" w14:textId="77777777" w:rsidR="008B4042" w:rsidRPr="004B6F67" w:rsidRDefault="008B4042" w:rsidP="001F5596">
      <w:pPr>
        <w:pStyle w:val="22"/>
        <w:numPr>
          <w:ilvl w:val="0"/>
          <w:numId w:val="39"/>
        </w:numPr>
        <w:shd w:val="clear" w:color="auto" w:fill="auto"/>
        <w:tabs>
          <w:tab w:val="left" w:pos="1001"/>
        </w:tabs>
        <w:spacing w:after="0" w:line="21" w:lineRule="atLeast"/>
        <w:ind w:left="0" w:firstLine="567"/>
        <w:jc w:val="both"/>
        <w:rPr>
          <w:sz w:val="24"/>
          <w:szCs w:val="24"/>
        </w:rPr>
      </w:pPr>
      <w:r w:rsidRPr="004B6F67">
        <w:rPr>
          <w:sz w:val="24"/>
          <w:szCs w:val="24"/>
        </w:rPr>
        <w:t>сохранение условий электроснабжения (установленной категории надежности электроснабжения и сохранения качества электрической энергии) для потребителей электрической энергии, энергопринимающие установки которых по состоянию на дату начала выполнения данной работы присоединены к электрическим сетям, а также неухудшение условий работы других объектов электроэнергетики, ранее присоединенных к объектам электросетевого хозяйства;</w:t>
      </w:r>
    </w:p>
    <w:p w14:paraId="463AE994" w14:textId="77777777" w:rsidR="008B4042" w:rsidRPr="004B6F67" w:rsidRDefault="008B4042" w:rsidP="001F5596">
      <w:pPr>
        <w:pStyle w:val="22"/>
        <w:numPr>
          <w:ilvl w:val="0"/>
          <w:numId w:val="39"/>
        </w:numPr>
        <w:shd w:val="clear" w:color="auto" w:fill="auto"/>
        <w:tabs>
          <w:tab w:val="left" w:pos="1001"/>
        </w:tabs>
        <w:spacing w:after="0" w:line="21" w:lineRule="atLeast"/>
        <w:ind w:left="0" w:firstLine="567"/>
        <w:jc w:val="both"/>
        <w:rPr>
          <w:sz w:val="24"/>
          <w:szCs w:val="24"/>
        </w:rPr>
      </w:pPr>
      <w:r w:rsidRPr="004B6F67">
        <w:rPr>
          <w:sz w:val="24"/>
          <w:szCs w:val="24"/>
        </w:rPr>
        <w:t>обеспечение в случае технологического присоединения электростанции заявителя допустимых параметров электроэнергетического режима энергосистемы, в том числе с учетом нормативных возмущений.</w:t>
      </w:r>
    </w:p>
    <w:p w14:paraId="5D1FA7E2" w14:textId="15CF93F0" w:rsidR="008B4042" w:rsidRPr="00DD3B37" w:rsidRDefault="008B4042" w:rsidP="001F5596">
      <w:pPr>
        <w:widowControl w:val="0"/>
        <w:numPr>
          <w:ilvl w:val="1"/>
          <w:numId w:val="9"/>
        </w:numPr>
        <w:tabs>
          <w:tab w:val="left" w:pos="1134"/>
        </w:tabs>
        <w:autoSpaceDE w:val="0"/>
        <w:autoSpaceDN w:val="0"/>
        <w:adjustRightInd w:val="0"/>
        <w:spacing w:line="21" w:lineRule="atLeast"/>
        <w:ind w:firstLine="567"/>
        <w:jc w:val="both"/>
        <w:rPr>
          <w:bCs/>
        </w:rPr>
      </w:pPr>
      <w:r w:rsidRPr="006A4296">
        <w:rPr>
          <w:bCs/>
        </w:rPr>
        <w:t>Разработанные предварительные варианты СВМ дополнительно к требованиям пункта</w:t>
      </w:r>
      <w:hyperlink w:anchor="bookmark7" w:tooltip="Current Document">
        <w:r w:rsidRPr="00DD3B37">
          <w:rPr>
            <w:bCs/>
          </w:rPr>
          <w:t xml:space="preserve"> </w:t>
        </w:r>
        <w:r w:rsidR="00391141" w:rsidRPr="00DD3B37">
          <w:rPr>
            <w:bCs/>
          </w:rPr>
          <w:t>4</w:t>
        </w:r>
        <w:r w:rsidRPr="00DD3B37">
          <w:rPr>
            <w:bCs/>
          </w:rPr>
          <w:t>.</w:t>
        </w:r>
        <w:r w:rsidR="00CF640E" w:rsidRPr="00DD3B37">
          <w:rPr>
            <w:bCs/>
          </w:rPr>
          <w:t>10</w:t>
        </w:r>
        <w:r w:rsidRPr="00DD3B37">
          <w:rPr>
            <w:bCs/>
          </w:rPr>
          <w:t>,</w:t>
        </w:r>
      </w:hyperlink>
      <w:r w:rsidRPr="00DD3B37">
        <w:rPr>
          <w:bCs/>
        </w:rPr>
        <w:t xml:space="preserve"> должны соответствовать следующим требованиям:</w:t>
      </w:r>
    </w:p>
    <w:p w14:paraId="22787021" w14:textId="77777777" w:rsidR="008B4042" w:rsidRPr="004B6F67" w:rsidRDefault="008B4042" w:rsidP="001F5596">
      <w:pPr>
        <w:pStyle w:val="22"/>
        <w:numPr>
          <w:ilvl w:val="0"/>
          <w:numId w:val="38"/>
        </w:numPr>
        <w:shd w:val="clear" w:color="auto" w:fill="auto"/>
        <w:tabs>
          <w:tab w:val="left" w:pos="996"/>
        </w:tabs>
        <w:spacing w:after="0" w:line="21" w:lineRule="atLeast"/>
        <w:ind w:firstLine="567"/>
        <w:jc w:val="both"/>
        <w:rPr>
          <w:sz w:val="24"/>
          <w:szCs w:val="24"/>
        </w:rPr>
      </w:pPr>
      <w:r w:rsidRPr="004B6F67">
        <w:rPr>
          <w:sz w:val="24"/>
          <w:szCs w:val="24"/>
        </w:rPr>
        <w:t>при единичной ремонтной схеме, характеризующейся отключенным состоянием одной отходящей от шин электростанции линии электропередачи, автотрансформатора связи распределительных устройств электростанции, выключателя или системы шин распределительного устройства электростанции или электросетевого элемента в энергорайоне размещения электростанции, должна обеспечиваться выдача всей располагаемой мощности электростанции с учетом отбора нагрузки на собственные нужды;</w:t>
      </w:r>
    </w:p>
    <w:p w14:paraId="01727277" w14:textId="442C5A6D" w:rsidR="008B4042" w:rsidRPr="004B6F67" w:rsidRDefault="008B4042" w:rsidP="001F5596">
      <w:pPr>
        <w:pStyle w:val="22"/>
        <w:numPr>
          <w:ilvl w:val="0"/>
          <w:numId w:val="38"/>
        </w:numPr>
        <w:shd w:val="clear" w:color="auto" w:fill="auto"/>
        <w:tabs>
          <w:tab w:val="left" w:pos="996"/>
        </w:tabs>
        <w:spacing w:after="0" w:line="21" w:lineRule="atLeast"/>
        <w:ind w:firstLine="567"/>
        <w:jc w:val="both"/>
        <w:rPr>
          <w:sz w:val="24"/>
          <w:szCs w:val="24"/>
        </w:rPr>
      </w:pPr>
      <w:r w:rsidRPr="004B6F67">
        <w:rPr>
          <w:sz w:val="24"/>
          <w:szCs w:val="24"/>
        </w:rPr>
        <w:t>не допускаются технические решения по выдаче мощности электростанции, приводящие к отключению электростанции от электрической сети при возникновении нормативного возмущения в единичной ремонтной схеме, указанной в первом буллите пункта</w:t>
      </w:r>
      <w:hyperlink w:anchor="bookmark8" w:tooltip="Current Document">
        <w:r w:rsidRPr="004B6F67">
          <w:rPr>
            <w:sz w:val="24"/>
            <w:szCs w:val="24"/>
          </w:rPr>
          <w:t xml:space="preserve"> </w:t>
        </w:r>
        <w:r w:rsidR="00CF640E" w:rsidRPr="00BB1620">
          <w:rPr>
            <w:sz w:val="24"/>
            <w:szCs w:val="24"/>
          </w:rPr>
          <w:t>4</w:t>
        </w:r>
        <w:r w:rsidRPr="004B6F67">
          <w:rPr>
            <w:sz w:val="24"/>
            <w:szCs w:val="24"/>
          </w:rPr>
          <w:t>.</w:t>
        </w:r>
        <w:r w:rsidR="00CF640E" w:rsidRPr="004B6F67">
          <w:rPr>
            <w:sz w:val="24"/>
            <w:szCs w:val="24"/>
          </w:rPr>
          <w:t>11</w:t>
        </w:r>
        <w:r w:rsidRPr="004B6F67">
          <w:rPr>
            <w:sz w:val="24"/>
            <w:szCs w:val="24"/>
          </w:rPr>
          <w:t xml:space="preserve"> </w:t>
        </w:r>
      </w:hyperlink>
      <w:r w:rsidRPr="004B6F67">
        <w:rPr>
          <w:sz w:val="24"/>
          <w:szCs w:val="24"/>
        </w:rPr>
        <w:t>технического задания.</w:t>
      </w:r>
    </w:p>
    <w:p w14:paraId="1E9DF5DB" w14:textId="0EDC4E19" w:rsidR="008B4042" w:rsidRPr="004B6F67" w:rsidRDefault="008B4042" w:rsidP="001F5596">
      <w:pPr>
        <w:pStyle w:val="22"/>
        <w:numPr>
          <w:ilvl w:val="2"/>
          <w:numId w:val="9"/>
        </w:numPr>
        <w:tabs>
          <w:tab w:val="left" w:pos="1450"/>
        </w:tabs>
        <w:spacing w:after="0" w:line="21" w:lineRule="atLeast"/>
        <w:ind w:firstLine="567"/>
        <w:jc w:val="both"/>
        <w:rPr>
          <w:sz w:val="24"/>
          <w:szCs w:val="24"/>
        </w:rPr>
      </w:pPr>
      <w:r w:rsidRPr="004B6F67">
        <w:rPr>
          <w:sz w:val="24"/>
          <w:szCs w:val="24"/>
        </w:rPr>
        <w:t>Для электростанций с высшим классом напряжения распределительного устройства 220 кВ и ниже:</w:t>
      </w:r>
    </w:p>
    <w:p w14:paraId="2CED95FF" w14:textId="77777777" w:rsidR="008B4042" w:rsidRPr="004B6F67" w:rsidRDefault="008B4042" w:rsidP="001F5596">
      <w:pPr>
        <w:pStyle w:val="22"/>
        <w:numPr>
          <w:ilvl w:val="0"/>
          <w:numId w:val="38"/>
        </w:numPr>
        <w:shd w:val="clear" w:color="auto" w:fill="auto"/>
        <w:tabs>
          <w:tab w:val="left" w:pos="996"/>
        </w:tabs>
        <w:spacing w:after="0" w:line="21" w:lineRule="atLeast"/>
        <w:ind w:firstLine="567"/>
        <w:jc w:val="both"/>
        <w:rPr>
          <w:sz w:val="24"/>
          <w:szCs w:val="24"/>
        </w:rPr>
      </w:pPr>
      <w:r w:rsidRPr="004B6F67">
        <w:rPr>
          <w:sz w:val="24"/>
          <w:szCs w:val="24"/>
        </w:rPr>
        <w:t xml:space="preserve">в нормальной схеме при возникновении нормативного возмущения группы </w:t>
      </w:r>
      <w:r w:rsidRPr="004B6F67">
        <w:rPr>
          <w:sz w:val="24"/>
          <w:szCs w:val="24"/>
          <w:lang w:val="en-US" w:bidi="en-US"/>
        </w:rPr>
        <w:t>I</w:t>
      </w:r>
      <w:r w:rsidRPr="004B6F67">
        <w:rPr>
          <w:sz w:val="24"/>
          <w:szCs w:val="24"/>
          <w:lang w:bidi="en-US"/>
        </w:rPr>
        <w:t xml:space="preserve">, </w:t>
      </w:r>
      <w:r w:rsidRPr="004B6F67">
        <w:rPr>
          <w:sz w:val="24"/>
          <w:szCs w:val="24"/>
        </w:rPr>
        <w:t>II или III не допускается воздействие противоаварийной автоматики на отключение генераторов и длительную разгрузку турбин (ограничение мощности), за исключением случаев применения указанного противоаварийного управления при нормативных возмущениях в нормальной схеме для обеспечения динамической устойчивости;</w:t>
      </w:r>
    </w:p>
    <w:p w14:paraId="31A028E6" w14:textId="2560CC83" w:rsidR="008B4042" w:rsidRPr="004B6F67" w:rsidRDefault="008B4042" w:rsidP="001F5596">
      <w:pPr>
        <w:pStyle w:val="22"/>
        <w:numPr>
          <w:ilvl w:val="0"/>
          <w:numId w:val="38"/>
        </w:numPr>
        <w:shd w:val="clear" w:color="auto" w:fill="auto"/>
        <w:tabs>
          <w:tab w:val="left" w:pos="996"/>
        </w:tabs>
        <w:spacing w:after="0" w:line="21" w:lineRule="atLeast"/>
        <w:ind w:firstLine="567"/>
        <w:jc w:val="both"/>
        <w:rPr>
          <w:sz w:val="24"/>
          <w:szCs w:val="24"/>
        </w:rPr>
      </w:pPr>
      <w:r w:rsidRPr="004B6F67">
        <w:rPr>
          <w:sz w:val="24"/>
          <w:szCs w:val="24"/>
        </w:rPr>
        <w:t>в единичной ремонтной схеме, указанной в первом буллите пункта</w:t>
      </w:r>
      <w:r w:rsidR="0011295F" w:rsidRPr="004B6F67">
        <w:rPr>
          <w:sz w:val="24"/>
          <w:szCs w:val="24"/>
        </w:rPr>
        <w:t xml:space="preserve"> </w:t>
      </w:r>
      <w:r w:rsidR="00CF640E" w:rsidRPr="00BB1620">
        <w:rPr>
          <w:sz w:val="24"/>
          <w:szCs w:val="24"/>
        </w:rPr>
        <w:t>4.11</w:t>
      </w:r>
      <w:r w:rsidR="00CF640E" w:rsidRPr="004B6F67">
        <w:rPr>
          <w:sz w:val="24"/>
          <w:szCs w:val="24"/>
        </w:rPr>
        <w:t xml:space="preserve"> </w:t>
      </w:r>
      <w:r w:rsidRPr="004B6F67">
        <w:rPr>
          <w:sz w:val="24"/>
          <w:szCs w:val="24"/>
        </w:rPr>
        <w:t xml:space="preserve">технического задания, при возникновении нормативного возмущения группы </w:t>
      </w:r>
      <w:r w:rsidRPr="004B6F67">
        <w:rPr>
          <w:sz w:val="24"/>
          <w:szCs w:val="24"/>
          <w:lang w:val="en-US" w:bidi="en-US"/>
        </w:rPr>
        <w:t>I</w:t>
      </w:r>
      <w:r w:rsidRPr="004B6F67">
        <w:rPr>
          <w:sz w:val="24"/>
          <w:szCs w:val="24"/>
          <w:lang w:bidi="en-US"/>
        </w:rPr>
        <w:t xml:space="preserve"> </w:t>
      </w:r>
      <w:r w:rsidRPr="004B6F67">
        <w:rPr>
          <w:sz w:val="24"/>
          <w:szCs w:val="24"/>
        </w:rPr>
        <w:t xml:space="preserve">или </w:t>
      </w:r>
      <w:r w:rsidRPr="004B6F67">
        <w:rPr>
          <w:sz w:val="24"/>
          <w:szCs w:val="24"/>
          <w:lang w:val="en-US" w:bidi="en-US"/>
        </w:rPr>
        <w:t>II</w:t>
      </w:r>
      <w:r w:rsidRPr="004B6F67">
        <w:rPr>
          <w:sz w:val="24"/>
          <w:szCs w:val="24"/>
          <w:lang w:bidi="en-US"/>
        </w:rPr>
        <w:t xml:space="preserve"> </w:t>
      </w:r>
      <w:r w:rsidRPr="004B6F67">
        <w:rPr>
          <w:sz w:val="24"/>
          <w:szCs w:val="24"/>
        </w:rPr>
        <w:t>допускается воздействие противоаварийной автоматики на отключение генераторов или длительную разгрузку турбин в объеме, не превышающем требуемого ограничения выдачи мощности электростанции в послеаварийном режиме.</w:t>
      </w:r>
    </w:p>
    <w:p w14:paraId="26EB151C" w14:textId="10291088" w:rsidR="0050719E" w:rsidRPr="00597D0A" w:rsidRDefault="008B4042" w:rsidP="001F5596">
      <w:pPr>
        <w:pStyle w:val="22"/>
        <w:numPr>
          <w:ilvl w:val="2"/>
          <w:numId w:val="9"/>
        </w:numPr>
        <w:tabs>
          <w:tab w:val="left" w:pos="1450"/>
        </w:tabs>
        <w:spacing w:after="0" w:line="21" w:lineRule="atLeast"/>
        <w:ind w:firstLine="567"/>
        <w:jc w:val="both"/>
        <w:rPr>
          <w:sz w:val="28"/>
          <w:szCs w:val="24"/>
        </w:rPr>
      </w:pPr>
      <w:r w:rsidRPr="00597D0A">
        <w:rPr>
          <w:sz w:val="24"/>
        </w:rPr>
        <w:t xml:space="preserve">Для всех типов электростанций независимо от класса напряжения распределительного устройства в нормальной схеме при возникновении нормативного возмущения группы </w:t>
      </w:r>
      <w:r w:rsidRPr="00597D0A">
        <w:rPr>
          <w:sz w:val="24"/>
          <w:lang w:val="en-US" w:bidi="en-US"/>
        </w:rPr>
        <w:t>I</w:t>
      </w:r>
      <w:r w:rsidRPr="00597D0A">
        <w:rPr>
          <w:sz w:val="24"/>
          <w:lang w:bidi="en-US"/>
        </w:rPr>
        <w:t xml:space="preserve">, </w:t>
      </w:r>
      <w:r w:rsidRPr="00597D0A">
        <w:rPr>
          <w:sz w:val="24"/>
        </w:rPr>
        <w:t xml:space="preserve">II или III и в единичной ремонтной схеме при возникновении нормативного </w:t>
      </w:r>
      <w:r w:rsidRPr="00597D0A">
        <w:rPr>
          <w:sz w:val="24"/>
        </w:rPr>
        <w:lastRenderedPageBreak/>
        <w:t>возмущения группы I или II допускается воздействие противоаварийной автоматики на импульсную разгрузку турбин.</w:t>
      </w:r>
    </w:p>
    <w:p w14:paraId="2E6C37D3" w14:textId="78878E44" w:rsidR="0050719E" w:rsidRPr="00597D0A" w:rsidRDefault="008B4042" w:rsidP="001F5596">
      <w:pPr>
        <w:pStyle w:val="22"/>
        <w:numPr>
          <w:ilvl w:val="2"/>
          <w:numId w:val="9"/>
        </w:numPr>
        <w:tabs>
          <w:tab w:val="left" w:pos="1459"/>
        </w:tabs>
        <w:spacing w:after="0" w:line="21" w:lineRule="atLeast"/>
        <w:ind w:firstLine="567"/>
        <w:jc w:val="both"/>
        <w:rPr>
          <w:sz w:val="28"/>
          <w:szCs w:val="24"/>
        </w:rPr>
      </w:pPr>
      <w:r w:rsidRPr="00597D0A">
        <w:rPr>
          <w:sz w:val="24"/>
        </w:rPr>
        <w:t xml:space="preserve">Присоединение электростанции к линиям электропередачи классом напряжения </w:t>
      </w:r>
      <w:r w:rsidR="00FE4917">
        <w:rPr>
          <w:sz w:val="24"/>
        </w:rPr>
        <w:br/>
      </w:r>
      <w:r w:rsidRPr="00597D0A">
        <w:rPr>
          <w:sz w:val="24"/>
        </w:rPr>
        <w:t>220 кВ отпайками (ответвлениями) от линий электропередачи не допускается.</w:t>
      </w:r>
    </w:p>
    <w:p w14:paraId="7ED74409" w14:textId="013700C8" w:rsidR="0011295F" w:rsidRPr="004B6F67" w:rsidRDefault="0011295F" w:rsidP="001F5596">
      <w:pPr>
        <w:pStyle w:val="22"/>
        <w:numPr>
          <w:ilvl w:val="2"/>
          <w:numId w:val="9"/>
        </w:numPr>
        <w:tabs>
          <w:tab w:val="left" w:pos="1459"/>
        </w:tabs>
        <w:spacing w:after="0" w:line="21" w:lineRule="atLeast"/>
        <w:ind w:firstLine="567"/>
        <w:jc w:val="both"/>
        <w:rPr>
          <w:sz w:val="24"/>
          <w:szCs w:val="24"/>
        </w:rPr>
      </w:pPr>
      <w:r w:rsidRPr="00BB1620">
        <w:rPr>
          <w:sz w:val="24"/>
          <w:szCs w:val="24"/>
        </w:rPr>
        <w:t>Допускается выдача мощности электростанции по отходящим от шин электростанции ЛЭП, присоединяемым к электрической сети отпайками (ответвлениями) от ЛЭП классом напряжения 35 – 110 кВ с односторонним питанием, а также от транзитных ЛЭП классом напряжения 35 – 110 кВ при количестве отпаек (ответвлений) от указанных ЛЭП до шин электростанции не более двух.</w:t>
      </w:r>
    </w:p>
    <w:p w14:paraId="3C066413" w14:textId="3625AF5B" w:rsidR="002E7372" w:rsidRPr="00DD3B37" w:rsidRDefault="002E7372" w:rsidP="001F5596">
      <w:pPr>
        <w:widowControl w:val="0"/>
        <w:numPr>
          <w:ilvl w:val="1"/>
          <w:numId w:val="9"/>
        </w:numPr>
        <w:tabs>
          <w:tab w:val="left" w:pos="1134"/>
        </w:tabs>
        <w:autoSpaceDE w:val="0"/>
        <w:autoSpaceDN w:val="0"/>
        <w:adjustRightInd w:val="0"/>
        <w:spacing w:line="21" w:lineRule="atLeast"/>
        <w:ind w:firstLine="567"/>
        <w:jc w:val="both"/>
        <w:rPr>
          <w:bCs/>
        </w:rPr>
      </w:pPr>
      <w:r w:rsidRPr="006A4296">
        <w:rPr>
          <w:bCs/>
        </w:rPr>
        <w:t xml:space="preserve">Для определения основных технических решений по </w:t>
      </w:r>
      <w:r w:rsidRPr="00EA0C33">
        <w:rPr>
          <w:bCs/>
        </w:rPr>
        <w:t>СВМ ТЭЦ</w:t>
      </w:r>
      <w:r w:rsidRPr="006A4296">
        <w:rPr>
          <w:bCs/>
        </w:rPr>
        <w:t xml:space="preserve"> в работе должны быть проведены расчеты установившихся электроэнергетических режимов </w:t>
      </w:r>
      <w:r w:rsidRPr="00E73735">
        <w:rPr>
          <w:bCs/>
        </w:rPr>
        <w:t>в электрической сети 110 кВ и выше для нормальной и основных ремонтных схем, а также норма</w:t>
      </w:r>
      <w:r w:rsidRPr="00DD3B37">
        <w:rPr>
          <w:bCs/>
        </w:rPr>
        <w:t>тивных возмущений в указанных схемах в соответствии с требованиями Методических указаний по устойчивости энергосистем и Методических указаний по проектированию развития энергосистем на расчётный период для следующих режимно-балансовых условий:</w:t>
      </w:r>
    </w:p>
    <w:p w14:paraId="5C39F20F" w14:textId="77777777" w:rsidR="002E7372" w:rsidRPr="004B6F67" w:rsidRDefault="002E7372" w:rsidP="001F5596">
      <w:pPr>
        <w:pStyle w:val="22"/>
        <w:numPr>
          <w:ilvl w:val="0"/>
          <w:numId w:val="38"/>
        </w:numPr>
        <w:shd w:val="clear" w:color="auto" w:fill="auto"/>
        <w:tabs>
          <w:tab w:val="left" w:pos="1028"/>
          <w:tab w:val="left" w:pos="2342"/>
          <w:tab w:val="right" w:pos="5377"/>
          <w:tab w:val="left" w:pos="5531"/>
          <w:tab w:val="center" w:pos="7311"/>
          <w:tab w:val="right" w:pos="9665"/>
        </w:tabs>
        <w:spacing w:after="0" w:line="21" w:lineRule="atLeast"/>
        <w:ind w:firstLine="567"/>
        <w:jc w:val="both"/>
        <w:rPr>
          <w:sz w:val="24"/>
          <w:szCs w:val="24"/>
        </w:rPr>
      </w:pPr>
      <w:r w:rsidRPr="004B6F67">
        <w:rPr>
          <w:sz w:val="24"/>
          <w:szCs w:val="24"/>
        </w:rPr>
        <w:t>зимнего максимума</w:t>
      </w:r>
      <w:r w:rsidRPr="004B6F67">
        <w:rPr>
          <w:sz w:val="24"/>
          <w:szCs w:val="24"/>
        </w:rPr>
        <w:tab/>
        <w:t xml:space="preserve"> и зимнего минимума потребления </w:t>
      </w:r>
      <w:r w:rsidRPr="004B6F67">
        <w:rPr>
          <w:sz w:val="24"/>
          <w:szCs w:val="24"/>
        </w:rPr>
        <w:tab/>
        <w:t>мощности (для температурных условий, указанных в подпункте а) пункта 180 Методических указаний по проектированию);</w:t>
      </w:r>
    </w:p>
    <w:p w14:paraId="36081C64" w14:textId="77777777" w:rsidR="002E7372" w:rsidRPr="004B6F67" w:rsidRDefault="002E7372" w:rsidP="001F5596">
      <w:pPr>
        <w:pStyle w:val="22"/>
        <w:numPr>
          <w:ilvl w:val="0"/>
          <w:numId w:val="38"/>
        </w:numPr>
        <w:shd w:val="clear" w:color="auto" w:fill="auto"/>
        <w:tabs>
          <w:tab w:val="left" w:pos="1028"/>
          <w:tab w:val="left" w:pos="2342"/>
          <w:tab w:val="right" w:pos="5377"/>
          <w:tab w:val="left" w:pos="5531"/>
          <w:tab w:val="center" w:pos="7311"/>
          <w:tab w:val="right" w:pos="9665"/>
        </w:tabs>
        <w:spacing w:after="0" w:line="21" w:lineRule="atLeast"/>
        <w:ind w:firstLine="567"/>
        <w:jc w:val="both"/>
        <w:rPr>
          <w:sz w:val="24"/>
          <w:szCs w:val="24"/>
        </w:rPr>
      </w:pPr>
      <w:r w:rsidRPr="004B6F67">
        <w:rPr>
          <w:sz w:val="24"/>
          <w:szCs w:val="24"/>
        </w:rPr>
        <w:t>летнего максимума</w:t>
      </w:r>
      <w:r w:rsidRPr="004B6F67">
        <w:rPr>
          <w:sz w:val="24"/>
          <w:szCs w:val="24"/>
        </w:rPr>
        <w:tab/>
        <w:t xml:space="preserve"> и летнего минимума потребления</w:t>
      </w:r>
      <w:r w:rsidRPr="004B6F67">
        <w:rPr>
          <w:sz w:val="24"/>
          <w:szCs w:val="24"/>
        </w:rPr>
        <w:tab/>
        <w:t xml:space="preserve">мощности (для </w:t>
      </w:r>
      <w:r w:rsidRPr="004B6F67">
        <w:rPr>
          <w:sz w:val="24"/>
          <w:szCs w:val="24"/>
        </w:rPr>
        <w:tab/>
        <w:t>температурных условий, указанных в подпункте в) пункта 180 Методических указаний по проектированию);</w:t>
      </w:r>
    </w:p>
    <w:p w14:paraId="7035F43A" w14:textId="77777777" w:rsidR="002E7372" w:rsidRPr="004B6F67" w:rsidRDefault="002E7372" w:rsidP="001F5596">
      <w:pPr>
        <w:pStyle w:val="22"/>
        <w:numPr>
          <w:ilvl w:val="0"/>
          <w:numId w:val="38"/>
        </w:numPr>
        <w:shd w:val="clear" w:color="auto" w:fill="auto"/>
        <w:tabs>
          <w:tab w:val="left" w:pos="1005"/>
          <w:tab w:val="left" w:pos="2342"/>
          <w:tab w:val="right" w:pos="5377"/>
          <w:tab w:val="left" w:pos="5531"/>
          <w:tab w:val="center" w:pos="7311"/>
          <w:tab w:val="right" w:pos="9665"/>
        </w:tabs>
        <w:spacing w:after="0" w:line="21" w:lineRule="atLeast"/>
        <w:ind w:firstLine="567"/>
        <w:jc w:val="both"/>
        <w:rPr>
          <w:sz w:val="24"/>
          <w:szCs w:val="24"/>
        </w:rPr>
      </w:pPr>
      <w:r w:rsidRPr="004B6F67">
        <w:rPr>
          <w:sz w:val="24"/>
          <w:szCs w:val="24"/>
        </w:rPr>
        <w:t>летнего максимума потребления мощности (для температурных условий, указанных в подпункте б) пункта 180 Методических указаний по проектированию).</w:t>
      </w:r>
    </w:p>
    <w:p w14:paraId="60E75559" w14:textId="77777777" w:rsidR="002E7372" w:rsidRPr="004B6F67" w:rsidRDefault="002E7372" w:rsidP="001F5596">
      <w:pPr>
        <w:pStyle w:val="22"/>
        <w:tabs>
          <w:tab w:val="left" w:pos="1005"/>
          <w:tab w:val="left" w:pos="2342"/>
          <w:tab w:val="right" w:pos="5377"/>
          <w:tab w:val="left" w:pos="5531"/>
          <w:tab w:val="center" w:pos="7311"/>
          <w:tab w:val="right" w:pos="9665"/>
        </w:tabs>
        <w:spacing w:after="0" w:line="21" w:lineRule="atLeast"/>
        <w:ind w:firstLine="567"/>
        <w:jc w:val="both"/>
        <w:rPr>
          <w:sz w:val="24"/>
          <w:szCs w:val="24"/>
        </w:rPr>
      </w:pPr>
      <w:r w:rsidRPr="004B6F67">
        <w:rPr>
          <w:sz w:val="24"/>
          <w:szCs w:val="24"/>
        </w:rPr>
        <w:t>Расчеты электроэнергетических режимов и статической устойчивости выполняются для следующих схемно-режимных ситуаций:</w:t>
      </w:r>
    </w:p>
    <w:p w14:paraId="25C20FF9" w14:textId="77777777" w:rsidR="002E7372" w:rsidRPr="004B6F67" w:rsidRDefault="002E7372" w:rsidP="001F5596">
      <w:pPr>
        <w:pStyle w:val="22"/>
        <w:tabs>
          <w:tab w:val="left" w:pos="1088"/>
        </w:tabs>
        <w:spacing w:after="0" w:line="21" w:lineRule="atLeast"/>
        <w:ind w:firstLine="567"/>
        <w:jc w:val="both"/>
        <w:rPr>
          <w:sz w:val="24"/>
          <w:szCs w:val="24"/>
        </w:rPr>
      </w:pPr>
      <w:r w:rsidRPr="004B6F67">
        <w:rPr>
          <w:sz w:val="24"/>
          <w:szCs w:val="24"/>
        </w:rPr>
        <w:t>а)</w:t>
      </w:r>
      <w:r w:rsidRPr="004B6F67">
        <w:rPr>
          <w:sz w:val="24"/>
          <w:szCs w:val="24"/>
        </w:rPr>
        <w:tab/>
        <w:t>нормальная схема электрической сети;</w:t>
      </w:r>
    </w:p>
    <w:p w14:paraId="20EB98BA" w14:textId="77777777" w:rsidR="002E7372" w:rsidRPr="004B6F67" w:rsidRDefault="002E7372" w:rsidP="001F5596">
      <w:pPr>
        <w:pStyle w:val="22"/>
        <w:tabs>
          <w:tab w:val="left" w:pos="1207"/>
        </w:tabs>
        <w:spacing w:after="0" w:line="21" w:lineRule="atLeast"/>
        <w:ind w:firstLine="567"/>
        <w:jc w:val="both"/>
        <w:rPr>
          <w:sz w:val="24"/>
          <w:szCs w:val="24"/>
        </w:rPr>
      </w:pPr>
      <w:r w:rsidRPr="004B6F67">
        <w:rPr>
          <w:sz w:val="24"/>
          <w:szCs w:val="24"/>
        </w:rPr>
        <w:t>б)</w:t>
      </w:r>
      <w:r w:rsidRPr="004B6F67">
        <w:rPr>
          <w:sz w:val="24"/>
          <w:szCs w:val="24"/>
        </w:rPr>
        <w:tab/>
        <w:t>нормативное возмущение (до 20 минут после нормативного возмущения) в нормальной схеме к электрической сети;</w:t>
      </w:r>
    </w:p>
    <w:p w14:paraId="094EE62C" w14:textId="77777777" w:rsidR="002E7372" w:rsidRPr="004B6F67" w:rsidRDefault="002E7372" w:rsidP="001F5596">
      <w:pPr>
        <w:pStyle w:val="22"/>
        <w:tabs>
          <w:tab w:val="left" w:pos="1108"/>
        </w:tabs>
        <w:spacing w:after="0" w:line="21" w:lineRule="atLeast"/>
        <w:ind w:firstLine="567"/>
        <w:jc w:val="both"/>
        <w:rPr>
          <w:sz w:val="24"/>
          <w:szCs w:val="24"/>
        </w:rPr>
      </w:pPr>
      <w:r w:rsidRPr="004B6F67">
        <w:rPr>
          <w:sz w:val="24"/>
          <w:szCs w:val="24"/>
        </w:rPr>
        <w:t>в)</w:t>
      </w:r>
      <w:r w:rsidRPr="004B6F67">
        <w:rPr>
          <w:sz w:val="24"/>
          <w:szCs w:val="24"/>
        </w:rPr>
        <w:tab/>
        <w:t>единичная ремонтная схема электрической сети, к которой относятся:</w:t>
      </w:r>
    </w:p>
    <w:p w14:paraId="32E0EE37" w14:textId="77777777" w:rsidR="002E7372" w:rsidRPr="004B6F67" w:rsidRDefault="002E7372" w:rsidP="001F5596">
      <w:pPr>
        <w:pStyle w:val="22"/>
        <w:numPr>
          <w:ilvl w:val="0"/>
          <w:numId w:val="38"/>
        </w:numPr>
        <w:shd w:val="clear" w:color="auto" w:fill="auto"/>
        <w:tabs>
          <w:tab w:val="left" w:pos="1010"/>
        </w:tabs>
        <w:spacing w:after="0" w:line="21" w:lineRule="atLeast"/>
        <w:ind w:firstLine="567"/>
        <w:jc w:val="both"/>
        <w:rPr>
          <w:sz w:val="24"/>
          <w:szCs w:val="24"/>
        </w:rPr>
      </w:pPr>
      <w:r w:rsidRPr="004B6F67">
        <w:rPr>
          <w:sz w:val="24"/>
          <w:szCs w:val="24"/>
        </w:rPr>
        <w:t>схема электрической сети, характеризующаяся отключенным состоянием линии электропередачи, или единицы генерирующего, или электросетевого оборудования;</w:t>
      </w:r>
    </w:p>
    <w:p w14:paraId="7A1F91B6" w14:textId="77777777" w:rsidR="002E7372" w:rsidRPr="004B6F67" w:rsidRDefault="002E7372" w:rsidP="001F5596">
      <w:pPr>
        <w:pStyle w:val="22"/>
        <w:numPr>
          <w:ilvl w:val="0"/>
          <w:numId w:val="38"/>
        </w:numPr>
        <w:shd w:val="clear" w:color="auto" w:fill="auto"/>
        <w:tabs>
          <w:tab w:val="left" w:pos="1010"/>
        </w:tabs>
        <w:spacing w:after="0" w:line="21" w:lineRule="atLeast"/>
        <w:ind w:firstLine="567"/>
        <w:jc w:val="both"/>
        <w:rPr>
          <w:sz w:val="24"/>
          <w:szCs w:val="24"/>
        </w:rPr>
      </w:pPr>
      <w:r w:rsidRPr="004B6F67">
        <w:rPr>
          <w:sz w:val="24"/>
          <w:szCs w:val="24"/>
        </w:rPr>
        <w:t>схема электрической сети, которая формируется по истечении 20 минут после возникновения нормативного возмущения в нормальной схеме электрической сети;</w:t>
      </w:r>
    </w:p>
    <w:p w14:paraId="2825FC3D" w14:textId="77777777" w:rsidR="002E7372" w:rsidRPr="004B6F67" w:rsidRDefault="002E7372" w:rsidP="001F5596">
      <w:pPr>
        <w:pStyle w:val="22"/>
        <w:tabs>
          <w:tab w:val="left" w:pos="1010"/>
        </w:tabs>
        <w:spacing w:after="0" w:line="21" w:lineRule="atLeast"/>
        <w:ind w:firstLine="567"/>
        <w:jc w:val="both"/>
        <w:rPr>
          <w:sz w:val="24"/>
          <w:szCs w:val="24"/>
        </w:rPr>
      </w:pPr>
      <w:r w:rsidRPr="004B6F67">
        <w:rPr>
          <w:sz w:val="24"/>
          <w:szCs w:val="24"/>
        </w:rPr>
        <w:t>г) нормативное возмущение (до 20 минут после нормативного возмущения) в единичной ремонтной схеме.</w:t>
      </w:r>
    </w:p>
    <w:p w14:paraId="544A7338" w14:textId="77777777" w:rsidR="002E7372" w:rsidRPr="004B6F67" w:rsidRDefault="002E7372" w:rsidP="001F5596">
      <w:pPr>
        <w:pStyle w:val="22"/>
        <w:tabs>
          <w:tab w:val="left" w:pos="1028"/>
          <w:tab w:val="left" w:pos="2342"/>
          <w:tab w:val="right" w:pos="5377"/>
          <w:tab w:val="left" w:pos="5531"/>
          <w:tab w:val="center" w:pos="7311"/>
          <w:tab w:val="right" w:pos="9665"/>
        </w:tabs>
        <w:spacing w:after="0" w:line="21" w:lineRule="atLeast"/>
        <w:ind w:firstLine="567"/>
        <w:jc w:val="both"/>
        <w:rPr>
          <w:sz w:val="24"/>
          <w:szCs w:val="24"/>
        </w:rPr>
      </w:pPr>
      <w:r w:rsidRPr="004B6F67">
        <w:rPr>
          <w:sz w:val="24"/>
          <w:szCs w:val="24"/>
        </w:rPr>
        <w:t>Дополнительно к схемно-режимным ситуациям, указанным в подпунктах а-г) настоящего пункта, для летнего максимума</w:t>
      </w:r>
      <w:r w:rsidRPr="004B6F67">
        <w:rPr>
          <w:sz w:val="24"/>
          <w:szCs w:val="24"/>
        </w:rPr>
        <w:tab/>
        <w:t xml:space="preserve"> и летнего минимума потребления мощности </w:t>
      </w:r>
      <w:r w:rsidRPr="004B6F67">
        <w:rPr>
          <w:sz w:val="24"/>
          <w:szCs w:val="24"/>
        </w:rPr>
        <w:tab/>
        <w:t>(для температурных условий, указанных в подпункте в) пункта 180 Методических указаний по проектированию) должны быть рассмотрены:</w:t>
      </w:r>
    </w:p>
    <w:p w14:paraId="47331AFD" w14:textId="77777777" w:rsidR="002E7372" w:rsidRPr="004B6F67" w:rsidRDefault="002E7372" w:rsidP="001F5596">
      <w:pPr>
        <w:pStyle w:val="22"/>
        <w:tabs>
          <w:tab w:val="left" w:pos="1112"/>
        </w:tabs>
        <w:spacing w:after="0" w:line="21" w:lineRule="atLeast"/>
        <w:ind w:firstLine="567"/>
        <w:jc w:val="both"/>
        <w:rPr>
          <w:sz w:val="24"/>
          <w:szCs w:val="24"/>
        </w:rPr>
      </w:pPr>
      <w:r w:rsidRPr="004B6F67">
        <w:rPr>
          <w:sz w:val="24"/>
          <w:szCs w:val="24"/>
        </w:rPr>
        <w:t>д)</w:t>
      </w:r>
      <w:r w:rsidRPr="004B6F67">
        <w:rPr>
          <w:sz w:val="24"/>
          <w:szCs w:val="24"/>
        </w:rPr>
        <w:tab/>
        <w:t>двойная ремонтная схема электрической сети, к которой относятся:</w:t>
      </w:r>
    </w:p>
    <w:p w14:paraId="0E9F281E" w14:textId="77777777" w:rsidR="002E7372" w:rsidRPr="004B6F67" w:rsidRDefault="002E7372" w:rsidP="001F5596">
      <w:pPr>
        <w:pStyle w:val="22"/>
        <w:numPr>
          <w:ilvl w:val="0"/>
          <w:numId w:val="38"/>
        </w:numPr>
        <w:shd w:val="clear" w:color="auto" w:fill="auto"/>
        <w:tabs>
          <w:tab w:val="left" w:pos="1010"/>
        </w:tabs>
        <w:spacing w:after="0" w:line="21" w:lineRule="atLeast"/>
        <w:ind w:firstLine="567"/>
        <w:jc w:val="both"/>
        <w:rPr>
          <w:sz w:val="24"/>
          <w:szCs w:val="24"/>
        </w:rPr>
      </w:pPr>
      <w:r w:rsidRPr="004B6F67">
        <w:rPr>
          <w:sz w:val="24"/>
          <w:szCs w:val="24"/>
        </w:rPr>
        <w:t>схема электрической сети, характеризующаяся дополнительным по отношению к единичной ремонтной схеме отключенным состоянием линии электропередачи, или единицы генерирующего, или электросетевого оборудования;</w:t>
      </w:r>
    </w:p>
    <w:p w14:paraId="0AD2AFF6" w14:textId="77777777" w:rsidR="002E7372" w:rsidRPr="004B6F67" w:rsidRDefault="002E7372" w:rsidP="001F5596">
      <w:pPr>
        <w:pStyle w:val="22"/>
        <w:numPr>
          <w:ilvl w:val="0"/>
          <w:numId w:val="38"/>
        </w:numPr>
        <w:shd w:val="clear" w:color="auto" w:fill="auto"/>
        <w:tabs>
          <w:tab w:val="left" w:pos="1010"/>
        </w:tabs>
        <w:spacing w:after="0" w:line="21" w:lineRule="atLeast"/>
        <w:ind w:firstLine="567"/>
        <w:jc w:val="both"/>
        <w:rPr>
          <w:sz w:val="24"/>
          <w:szCs w:val="24"/>
        </w:rPr>
      </w:pPr>
      <w:r w:rsidRPr="004B6F67">
        <w:rPr>
          <w:sz w:val="24"/>
          <w:szCs w:val="24"/>
        </w:rPr>
        <w:t>схема электрической сети, которая формируется по истечении 20 минут после возникновения нормативного возмущения (за исключением нормативного возмущения, приводящего к отключению более одного элемента энергосистемы) в единичной ремонтной схеме электрической сети;</w:t>
      </w:r>
    </w:p>
    <w:p w14:paraId="4FB53886" w14:textId="77777777" w:rsidR="002E7372" w:rsidRPr="004B6F67" w:rsidRDefault="002E7372" w:rsidP="001F5596">
      <w:pPr>
        <w:pStyle w:val="22"/>
        <w:tabs>
          <w:tab w:val="left" w:pos="1010"/>
        </w:tabs>
        <w:spacing w:after="0" w:line="21" w:lineRule="atLeast"/>
        <w:ind w:firstLine="567"/>
        <w:jc w:val="both"/>
        <w:rPr>
          <w:sz w:val="24"/>
          <w:szCs w:val="24"/>
        </w:rPr>
      </w:pPr>
      <w:r w:rsidRPr="004B6F67">
        <w:rPr>
          <w:sz w:val="24"/>
          <w:szCs w:val="24"/>
        </w:rPr>
        <w:t>е) нормативное возмущение (до 20 минут после нормативного возмущения) в двойной ремонтной схеме.</w:t>
      </w:r>
    </w:p>
    <w:p w14:paraId="76464372" w14:textId="77777777" w:rsidR="002E7372" w:rsidRPr="004B6F67" w:rsidRDefault="002E7372" w:rsidP="001F5596">
      <w:pPr>
        <w:pStyle w:val="22"/>
        <w:spacing w:after="0" w:line="21" w:lineRule="atLeast"/>
        <w:ind w:firstLine="567"/>
        <w:jc w:val="both"/>
        <w:rPr>
          <w:sz w:val="24"/>
          <w:szCs w:val="24"/>
        </w:rPr>
      </w:pPr>
      <w:r w:rsidRPr="004B6F67">
        <w:rPr>
          <w:sz w:val="24"/>
          <w:szCs w:val="24"/>
        </w:rPr>
        <w:t>При проведении расчетов установившихся электроэнергетических режимов, статической устойчивости необходимо учитывать существующие устройства сетевой автоматики и устройства (комплексы) противоаварийной автоматики (далее – ПА), установленные на объектах электроэнергетики классом напряжения 110 кВ и выше исследуемого энергорайона.</w:t>
      </w:r>
    </w:p>
    <w:p w14:paraId="183FBF5C" w14:textId="77777777" w:rsidR="002E7372" w:rsidRPr="004B6F67" w:rsidRDefault="002E7372" w:rsidP="001F5596">
      <w:pPr>
        <w:pStyle w:val="22"/>
        <w:spacing w:after="0" w:line="21" w:lineRule="atLeast"/>
        <w:ind w:firstLine="567"/>
        <w:jc w:val="both"/>
        <w:rPr>
          <w:sz w:val="24"/>
          <w:szCs w:val="24"/>
        </w:rPr>
      </w:pPr>
      <w:r w:rsidRPr="004B6F67">
        <w:rPr>
          <w:sz w:val="24"/>
          <w:szCs w:val="24"/>
        </w:rPr>
        <w:lastRenderedPageBreak/>
        <w:t xml:space="preserve">Результаты расчетов должны быть представлены в табличной и графической формах и включать в себя токовые нагрузки ЛЭП, (авто)трансформаторов, потокораспределение активной и реактивной мощности, уровни напряжения в электрической сети 110 кВ и выше. </w:t>
      </w:r>
    </w:p>
    <w:p w14:paraId="609CFA6C" w14:textId="77777777" w:rsidR="002E7372" w:rsidRPr="004B6F67" w:rsidRDefault="002E7372" w:rsidP="001F5596">
      <w:pPr>
        <w:pStyle w:val="22"/>
        <w:spacing w:after="0" w:line="21" w:lineRule="atLeast"/>
        <w:ind w:firstLine="567"/>
        <w:jc w:val="both"/>
        <w:rPr>
          <w:sz w:val="24"/>
          <w:szCs w:val="24"/>
        </w:rPr>
      </w:pPr>
      <w:r w:rsidRPr="004B6F67">
        <w:rPr>
          <w:sz w:val="24"/>
          <w:szCs w:val="24"/>
        </w:rPr>
        <w:t>На основании результатов расчетов должен быть проведен выбор оборудования ПС и ЛЭП, оценен объем необходимого электросетевого строительства, очередность ввода элементов электрической сети, определены предварительные мероприятия по обеспечению допустимых параметров электроэнергетического режима.</w:t>
      </w:r>
    </w:p>
    <w:p w14:paraId="3330A97F" w14:textId="5EC50076" w:rsidR="00CF640E" w:rsidRPr="00597D0A" w:rsidRDefault="002E7372" w:rsidP="001F5596">
      <w:pPr>
        <w:pStyle w:val="22"/>
        <w:numPr>
          <w:ilvl w:val="1"/>
          <w:numId w:val="9"/>
        </w:numPr>
        <w:spacing w:after="0" w:line="21" w:lineRule="atLeast"/>
        <w:ind w:firstLine="567"/>
        <w:jc w:val="both"/>
        <w:rPr>
          <w:sz w:val="28"/>
          <w:szCs w:val="24"/>
        </w:rPr>
      </w:pPr>
      <w:bookmarkStart w:id="105" w:name="bookmark10"/>
      <w:r w:rsidRPr="00597D0A">
        <w:rPr>
          <w:sz w:val="24"/>
        </w:rPr>
        <w:t>В случае превышения расчетными величинами допустимых значений параметров существующего оборудования электрической сети (провода ЛЭП, выключатели, разъединители, ТТ, ВЧ-заградители, ошиновка и т.д.) предусмотреть усиление электрической сети, а также замену оборудования вне зависимости от принадлежности объектов.</w:t>
      </w:r>
      <w:bookmarkEnd w:id="105"/>
    </w:p>
    <w:p w14:paraId="0A4593C2" w14:textId="77777777" w:rsidR="002E7372" w:rsidRPr="004B6F67" w:rsidRDefault="002E7372" w:rsidP="001F5596">
      <w:pPr>
        <w:pStyle w:val="22"/>
        <w:numPr>
          <w:ilvl w:val="1"/>
          <w:numId w:val="9"/>
        </w:numPr>
        <w:spacing w:after="0" w:line="21" w:lineRule="atLeast"/>
        <w:ind w:firstLine="567"/>
        <w:jc w:val="both"/>
        <w:rPr>
          <w:sz w:val="24"/>
          <w:szCs w:val="24"/>
        </w:rPr>
      </w:pPr>
      <w:r w:rsidRPr="004B6F67">
        <w:rPr>
          <w:sz w:val="24"/>
          <w:szCs w:val="24"/>
        </w:rPr>
        <w:t>На основании результатов расчетов должны быть определены предварительные величины максимально допустимых перетоков активной мощности в контролируемых сечениях.</w:t>
      </w:r>
    </w:p>
    <w:p w14:paraId="2A4232E0" w14:textId="1192B744" w:rsidR="002E7372" w:rsidRPr="004B6F67" w:rsidRDefault="002E7372" w:rsidP="001F5596">
      <w:pPr>
        <w:pStyle w:val="22"/>
        <w:tabs>
          <w:tab w:val="left" w:pos="1274"/>
        </w:tabs>
        <w:spacing w:after="0" w:line="21" w:lineRule="atLeast"/>
        <w:ind w:firstLine="567"/>
        <w:jc w:val="both"/>
        <w:rPr>
          <w:sz w:val="24"/>
          <w:szCs w:val="24"/>
        </w:rPr>
      </w:pPr>
      <w:r w:rsidRPr="004B6F67">
        <w:rPr>
          <w:sz w:val="24"/>
          <w:szCs w:val="24"/>
        </w:rPr>
        <w:t>Результаты расчетов максимально допустимых перетоков активной мощности должны быть п</w:t>
      </w:r>
      <w:r w:rsidR="00CC111B" w:rsidRPr="004B6F67">
        <w:rPr>
          <w:sz w:val="24"/>
          <w:szCs w:val="24"/>
        </w:rPr>
        <w:t>риведены по форме приложения № 3</w:t>
      </w:r>
      <w:r w:rsidRPr="004B6F67">
        <w:rPr>
          <w:sz w:val="24"/>
          <w:szCs w:val="24"/>
        </w:rPr>
        <w:t xml:space="preserve"> к настоящему техническому заданию.</w:t>
      </w:r>
    </w:p>
    <w:p w14:paraId="211B7CFF" w14:textId="77777777" w:rsidR="0026540A" w:rsidRPr="004B6F67" w:rsidRDefault="0026540A" w:rsidP="001F5596">
      <w:pPr>
        <w:pStyle w:val="aa"/>
        <w:spacing w:after="0" w:line="21" w:lineRule="atLeast"/>
        <w:ind w:left="0" w:firstLine="567"/>
        <w:rPr>
          <w:bCs/>
          <w:color w:val="auto"/>
          <w:szCs w:val="24"/>
        </w:rPr>
      </w:pPr>
      <w:r w:rsidRPr="004B6F67">
        <w:rPr>
          <w:bCs/>
          <w:color w:val="auto"/>
          <w:szCs w:val="24"/>
        </w:rPr>
        <w:t>При выполнении расчетов должна учитываться информация о перспективном развитии в соответствии с перечнем материалов, приведенным в разделе 5.</w:t>
      </w:r>
    </w:p>
    <w:p w14:paraId="026E590C" w14:textId="4D4887AE" w:rsidR="00E25CE7" w:rsidRPr="004B6F67" w:rsidRDefault="00531AA7" w:rsidP="001F5596">
      <w:pPr>
        <w:pStyle w:val="aa"/>
        <w:numPr>
          <w:ilvl w:val="1"/>
          <w:numId w:val="9"/>
        </w:numPr>
        <w:spacing w:after="0" w:line="21" w:lineRule="atLeast"/>
        <w:ind w:firstLine="567"/>
        <w:rPr>
          <w:bCs/>
          <w:color w:val="auto"/>
          <w:szCs w:val="24"/>
        </w:rPr>
      </w:pPr>
      <w:r w:rsidRPr="004B6F67">
        <w:rPr>
          <w:bCs/>
          <w:color w:val="auto"/>
          <w:szCs w:val="24"/>
        </w:rPr>
        <w:t xml:space="preserve">В работе </w:t>
      </w:r>
      <w:r w:rsidR="00C72A6F" w:rsidRPr="004B6F67">
        <w:rPr>
          <w:bCs/>
          <w:color w:val="auto"/>
          <w:szCs w:val="24"/>
        </w:rPr>
        <w:t xml:space="preserve">на основании результатов выполнения требований пунктов </w:t>
      </w:r>
      <w:r w:rsidR="00A828E6">
        <w:rPr>
          <w:bCs/>
          <w:color w:val="auto"/>
          <w:szCs w:val="24"/>
        </w:rPr>
        <w:t xml:space="preserve">4.4 </w:t>
      </w:r>
      <w:r w:rsidR="0054332D" w:rsidRPr="004B6F67">
        <w:rPr>
          <w:bCs/>
          <w:color w:val="auto"/>
          <w:szCs w:val="24"/>
        </w:rPr>
        <w:t>-</w:t>
      </w:r>
      <w:r w:rsidR="00A828E6">
        <w:rPr>
          <w:bCs/>
          <w:color w:val="auto"/>
          <w:szCs w:val="24"/>
        </w:rPr>
        <w:t xml:space="preserve"> </w:t>
      </w:r>
      <w:r w:rsidR="00A36046" w:rsidRPr="004B6F67">
        <w:rPr>
          <w:bCs/>
          <w:color w:val="auto"/>
          <w:szCs w:val="24"/>
        </w:rPr>
        <w:t>4</w:t>
      </w:r>
      <w:r w:rsidR="007132E2" w:rsidRPr="004B6F67">
        <w:rPr>
          <w:bCs/>
          <w:color w:val="auto"/>
          <w:szCs w:val="24"/>
        </w:rPr>
        <w:t>.1</w:t>
      </w:r>
      <w:r w:rsidR="00CF640E" w:rsidRPr="00BB1620">
        <w:rPr>
          <w:bCs/>
          <w:color w:val="auto"/>
          <w:szCs w:val="24"/>
        </w:rPr>
        <w:t>4</w:t>
      </w:r>
      <w:r w:rsidR="00060747" w:rsidRPr="004B6F67">
        <w:rPr>
          <w:bCs/>
          <w:color w:val="auto"/>
          <w:szCs w:val="24"/>
        </w:rPr>
        <w:t xml:space="preserve"> </w:t>
      </w:r>
      <w:r w:rsidRPr="004B6F67">
        <w:rPr>
          <w:bCs/>
          <w:color w:val="auto"/>
          <w:szCs w:val="24"/>
        </w:rPr>
        <w:t>должна быть о</w:t>
      </w:r>
      <w:r w:rsidR="00E25CE7" w:rsidRPr="004B6F67">
        <w:rPr>
          <w:bCs/>
          <w:color w:val="auto"/>
          <w:szCs w:val="24"/>
        </w:rPr>
        <w:t>пределена укрупненная стоимость сооружения ЛЭП</w:t>
      </w:r>
      <w:r w:rsidR="00711453" w:rsidRPr="004B6F67">
        <w:rPr>
          <w:bCs/>
          <w:color w:val="auto"/>
          <w:szCs w:val="24"/>
        </w:rPr>
        <w:t xml:space="preserve"> (раздельно в вариантах ВЛ и КЛ)</w:t>
      </w:r>
      <w:r w:rsidR="00E25CE7" w:rsidRPr="004B6F67">
        <w:rPr>
          <w:bCs/>
          <w:color w:val="auto"/>
          <w:szCs w:val="24"/>
        </w:rPr>
        <w:t xml:space="preserve"> и технических мероприятий, необходимых к реализации в связи с вводом</w:t>
      </w:r>
      <w:r w:rsidR="005F5053">
        <w:rPr>
          <w:bCs/>
          <w:color w:val="auto"/>
          <w:szCs w:val="24"/>
        </w:rPr>
        <w:t xml:space="preserve"> новых блоков</w:t>
      </w:r>
      <w:r w:rsidR="00E25CE7" w:rsidRPr="004B6F67">
        <w:rPr>
          <w:bCs/>
          <w:color w:val="auto"/>
          <w:szCs w:val="24"/>
        </w:rPr>
        <w:t xml:space="preserve"> </w:t>
      </w:r>
      <w:r w:rsidR="00021F8B" w:rsidRPr="00EA0C33">
        <w:rPr>
          <w:bCs/>
          <w:color w:val="auto"/>
          <w:szCs w:val="24"/>
        </w:rPr>
        <w:t>ТЭЦ</w:t>
      </w:r>
      <w:r w:rsidR="00E25CE7" w:rsidRPr="004B6F67">
        <w:rPr>
          <w:bCs/>
          <w:color w:val="auto"/>
          <w:szCs w:val="24"/>
        </w:rPr>
        <w:t xml:space="preserve">, </w:t>
      </w:r>
      <w:r w:rsidR="00060747" w:rsidRPr="004B6F67">
        <w:rPr>
          <w:bCs/>
          <w:color w:val="auto"/>
          <w:szCs w:val="24"/>
        </w:rPr>
        <w:t xml:space="preserve">на объектах сетевой организации, в которую должна быть подана заявка на технологическое присоединение к электрическим сетям </w:t>
      </w:r>
      <w:r w:rsidR="005F5053">
        <w:rPr>
          <w:bCs/>
          <w:color w:val="auto"/>
          <w:szCs w:val="24"/>
        </w:rPr>
        <w:t xml:space="preserve">Иркутской </w:t>
      </w:r>
      <w:r w:rsidR="00021F8B" w:rsidRPr="004B6F67">
        <w:rPr>
          <w:bCs/>
          <w:color w:val="auto"/>
          <w:szCs w:val="24"/>
        </w:rPr>
        <w:t>ТЭЦ</w:t>
      </w:r>
      <w:r w:rsidR="005F5053">
        <w:rPr>
          <w:bCs/>
          <w:color w:val="auto"/>
          <w:szCs w:val="24"/>
        </w:rPr>
        <w:t>-11</w:t>
      </w:r>
      <w:r w:rsidR="00060747" w:rsidRPr="004B6F67">
        <w:rPr>
          <w:bCs/>
          <w:color w:val="auto"/>
          <w:szCs w:val="24"/>
        </w:rPr>
        <w:t>,</w:t>
      </w:r>
      <w:r w:rsidR="00031A43" w:rsidRPr="004B6F67">
        <w:rPr>
          <w:bCs/>
          <w:color w:val="auto"/>
          <w:szCs w:val="24"/>
        </w:rPr>
        <w:t xml:space="preserve"> и на объектах третьих лиц</w:t>
      </w:r>
      <w:r w:rsidR="00087FA4" w:rsidRPr="004B6F67">
        <w:rPr>
          <w:bCs/>
          <w:color w:val="auto"/>
          <w:szCs w:val="24"/>
        </w:rPr>
        <w:t xml:space="preserve"> </w:t>
      </w:r>
      <w:r w:rsidR="000A333D" w:rsidRPr="004B6F67">
        <w:rPr>
          <w:bCs/>
          <w:color w:val="auto"/>
          <w:szCs w:val="24"/>
        </w:rPr>
        <w:t>с представлением результатов в виде таблицы</w:t>
      </w:r>
      <w:r w:rsidR="00C72745" w:rsidRPr="004B6F67">
        <w:rPr>
          <w:bCs/>
          <w:color w:val="auto"/>
          <w:szCs w:val="24"/>
        </w:rPr>
        <w:t xml:space="preserve"> </w:t>
      </w:r>
      <w:r w:rsidR="007768C6" w:rsidRPr="004B6F67">
        <w:rPr>
          <w:bCs/>
          <w:color w:val="auto"/>
          <w:szCs w:val="24"/>
        </w:rPr>
        <w:t>(приложение 4)</w:t>
      </w:r>
      <w:r w:rsidR="00C72745" w:rsidRPr="004B6F67">
        <w:rPr>
          <w:bCs/>
          <w:color w:val="auto"/>
          <w:szCs w:val="24"/>
        </w:rPr>
        <w:t>.</w:t>
      </w:r>
    </w:p>
    <w:p w14:paraId="31F9CE3E" w14:textId="33741675" w:rsidR="00B7092A" w:rsidRPr="004B6F67" w:rsidRDefault="00B7092A" w:rsidP="001F5596">
      <w:pPr>
        <w:pStyle w:val="aa"/>
        <w:numPr>
          <w:ilvl w:val="1"/>
          <w:numId w:val="9"/>
        </w:numPr>
        <w:spacing w:line="21" w:lineRule="atLeast"/>
        <w:ind w:firstLine="567"/>
        <w:rPr>
          <w:bCs/>
          <w:color w:val="auto"/>
          <w:szCs w:val="24"/>
        </w:rPr>
      </w:pPr>
      <w:r w:rsidRPr="004B6F67">
        <w:rPr>
          <w:bCs/>
          <w:color w:val="auto"/>
          <w:szCs w:val="24"/>
        </w:rPr>
        <w:t>На основании результатов расчетов должны быть определены предварительные величины максимально допустимых перетоков активной мощности в контролируемых сечениях.</w:t>
      </w:r>
    </w:p>
    <w:p w14:paraId="5769EFF2" w14:textId="4F41416F" w:rsidR="00B7092A" w:rsidRPr="004B6F67" w:rsidRDefault="00B7092A" w:rsidP="001F5596">
      <w:pPr>
        <w:pStyle w:val="aa"/>
        <w:spacing w:line="21" w:lineRule="atLeast"/>
        <w:ind w:left="0" w:firstLine="567"/>
        <w:rPr>
          <w:bCs/>
          <w:color w:val="auto"/>
          <w:szCs w:val="24"/>
        </w:rPr>
      </w:pPr>
      <w:r w:rsidRPr="004B6F67">
        <w:rPr>
          <w:bCs/>
          <w:color w:val="auto"/>
          <w:szCs w:val="24"/>
        </w:rPr>
        <w:t>Результаты расчетов максимально допустимых перетоков активной мощности должны быть приведены по форме приложения № 3 к настоящему техническому заданию.</w:t>
      </w:r>
    </w:p>
    <w:p w14:paraId="183CCC45" w14:textId="470536C8" w:rsidR="00B7092A" w:rsidRPr="004B6F67" w:rsidRDefault="00B7092A" w:rsidP="001F5596">
      <w:pPr>
        <w:pStyle w:val="aa"/>
        <w:numPr>
          <w:ilvl w:val="1"/>
          <w:numId w:val="9"/>
        </w:numPr>
        <w:spacing w:after="0" w:line="240" w:lineRule="auto"/>
        <w:ind w:firstLine="567"/>
        <w:rPr>
          <w:bCs/>
          <w:color w:val="auto"/>
          <w:szCs w:val="24"/>
        </w:rPr>
      </w:pPr>
      <w:r w:rsidRPr="004B6F67">
        <w:rPr>
          <w:bCs/>
          <w:color w:val="auto"/>
          <w:szCs w:val="24"/>
        </w:rPr>
        <w:t>По результатам выполнения расчетов установившихся электроэнергетических режимов, статической устойчивости должна быть подтверждена достаточность разработанных вариантов СВМ или предложены дополнительные предварительные мероприятия, обеспечивающие нахождение параметров электроэнергетического режима в области допустимых значений с учетом ввода нового генерирующего оборудования.</w:t>
      </w:r>
    </w:p>
    <w:p w14:paraId="5835E8EA" w14:textId="77777777" w:rsidR="008453D2" w:rsidRPr="004B6F67" w:rsidRDefault="008453D2" w:rsidP="001F5596">
      <w:pPr>
        <w:widowControl w:val="0"/>
        <w:numPr>
          <w:ilvl w:val="1"/>
          <w:numId w:val="9"/>
        </w:numPr>
        <w:tabs>
          <w:tab w:val="left" w:pos="1134"/>
        </w:tabs>
        <w:autoSpaceDE w:val="0"/>
        <w:autoSpaceDN w:val="0"/>
        <w:adjustRightInd w:val="0"/>
        <w:ind w:firstLine="567"/>
        <w:jc w:val="both"/>
        <w:rPr>
          <w:bCs/>
        </w:rPr>
      </w:pPr>
      <w:r w:rsidRPr="004B6F67">
        <w:rPr>
          <w:bCs/>
        </w:rPr>
        <w:t xml:space="preserve">На основании результатов расчетов и технико-экономического сравнения вариантов должен быть определен рекомендуемый вариант технических решений по </w:t>
      </w:r>
      <w:r w:rsidRPr="00CE46DE">
        <w:rPr>
          <w:bCs/>
        </w:rPr>
        <w:t>выдаче мощности ТЭЦ</w:t>
      </w:r>
      <w:r w:rsidRPr="004B6F67">
        <w:rPr>
          <w:bCs/>
        </w:rPr>
        <w:t xml:space="preserve"> (далее – рекомендуемый вариант).</w:t>
      </w:r>
    </w:p>
    <w:p w14:paraId="23AEE88D" w14:textId="77777777" w:rsidR="007123DB" w:rsidRPr="00BB1620" w:rsidRDefault="007123DB" w:rsidP="001F5596">
      <w:pPr>
        <w:pStyle w:val="22"/>
        <w:shd w:val="clear" w:color="auto" w:fill="auto"/>
        <w:spacing w:after="0" w:line="240" w:lineRule="auto"/>
        <w:ind w:firstLine="567"/>
        <w:jc w:val="both"/>
        <w:rPr>
          <w:sz w:val="24"/>
          <w:szCs w:val="24"/>
        </w:rPr>
      </w:pPr>
      <w:r w:rsidRPr="00BB1620">
        <w:rPr>
          <w:sz w:val="24"/>
          <w:szCs w:val="24"/>
        </w:rPr>
        <w:t xml:space="preserve">При технико-экономическом сравнении вариантов технических решений в качестве рекомендуемого варианта должен выбираться вариант технических решений, обеспечивающий техническую возможность выдачи мощности объекта по производству электрической энергии с соблюдением требований, предусмотренных настоящим техническим заданием, суммарные дисконтированные затраты на реализацию которого с учётом всего перечня предварительных мероприятий для схемы выдачи мощности, выполняемых всеми собственниками или иными законными владельцами объектов электроэнергетики, являются наименьшими </w:t>
      </w:r>
      <w:r w:rsidRPr="00BB1620">
        <w:rPr>
          <w:rFonts w:eastAsia="MS Mincho"/>
          <w:iCs/>
          <w:sz w:val="24"/>
          <w:szCs w:val="24"/>
          <w:lang w:eastAsia="ja-JP"/>
        </w:rPr>
        <w:t>(рекомендуемая форма приведена в приложении № 3 к настоящему техническому заданию)</w:t>
      </w:r>
      <w:r w:rsidRPr="00BB1620">
        <w:rPr>
          <w:sz w:val="24"/>
          <w:szCs w:val="24"/>
        </w:rPr>
        <w:t>.</w:t>
      </w:r>
    </w:p>
    <w:p w14:paraId="430886FC" w14:textId="12D389DF" w:rsidR="00CC111B" w:rsidRPr="00EA0C33" w:rsidRDefault="005A4B1D" w:rsidP="001F5596">
      <w:pPr>
        <w:widowControl w:val="0"/>
        <w:numPr>
          <w:ilvl w:val="1"/>
          <w:numId w:val="9"/>
        </w:numPr>
        <w:tabs>
          <w:tab w:val="left" w:pos="1134"/>
        </w:tabs>
        <w:autoSpaceDE w:val="0"/>
        <w:autoSpaceDN w:val="0"/>
        <w:adjustRightInd w:val="0"/>
        <w:ind w:firstLine="567"/>
        <w:jc w:val="both"/>
        <w:rPr>
          <w:bCs/>
        </w:rPr>
      </w:pPr>
      <w:r w:rsidRPr="00BB1620">
        <w:rPr>
          <w:bCs/>
        </w:rPr>
        <w:t xml:space="preserve">На основании выполнения </w:t>
      </w:r>
      <w:r w:rsidR="00031A43" w:rsidRPr="00BB1620">
        <w:rPr>
          <w:bCs/>
        </w:rPr>
        <w:t xml:space="preserve">подпунктов </w:t>
      </w:r>
      <w:r w:rsidR="0054332D" w:rsidRPr="00BB1620">
        <w:rPr>
          <w:bCs/>
        </w:rPr>
        <w:fldChar w:fldCharType="begin"/>
      </w:r>
      <w:r w:rsidR="0054332D" w:rsidRPr="00BB1620">
        <w:rPr>
          <w:bCs/>
        </w:rPr>
        <w:instrText xml:space="preserve"> REF _Ref77592845 \n \h </w:instrText>
      </w:r>
      <w:r w:rsidR="00410EB3" w:rsidRPr="00BB1620">
        <w:rPr>
          <w:bCs/>
        </w:rPr>
        <w:instrText xml:space="preserve"> \* MERGEFORMAT </w:instrText>
      </w:r>
      <w:r w:rsidR="0054332D" w:rsidRPr="00BB1620">
        <w:rPr>
          <w:bCs/>
        </w:rPr>
      </w:r>
      <w:r w:rsidR="0054332D" w:rsidRPr="00BB1620">
        <w:rPr>
          <w:bCs/>
        </w:rPr>
        <w:fldChar w:fldCharType="separate"/>
      </w:r>
      <w:r w:rsidR="00190296">
        <w:rPr>
          <w:bCs/>
        </w:rPr>
        <w:t>4.4</w:t>
      </w:r>
      <w:r w:rsidR="0054332D" w:rsidRPr="00BB1620">
        <w:rPr>
          <w:bCs/>
        </w:rPr>
        <w:fldChar w:fldCharType="end"/>
      </w:r>
      <w:r w:rsidR="00096713">
        <w:rPr>
          <w:bCs/>
        </w:rPr>
        <w:t xml:space="preserve"> </w:t>
      </w:r>
      <w:r w:rsidR="0054332D" w:rsidRPr="00BB1620">
        <w:rPr>
          <w:bCs/>
        </w:rPr>
        <w:t>-</w:t>
      </w:r>
      <w:r w:rsidR="00096713">
        <w:rPr>
          <w:bCs/>
        </w:rPr>
        <w:t xml:space="preserve"> </w:t>
      </w:r>
      <w:r w:rsidR="00172413" w:rsidRPr="004B6F67">
        <w:rPr>
          <w:bCs/>
        </w:rPr>
        <w:t>4</w:t>
      </w:r>
      <w:r w:rsidR="002532EB" w:rsidRPr="00BB1620">
        <w:rPr>
          <w:bCs/>
        </w:rPr>
        <w:t>.1</w:t>
      </w:r>
      <w:r w:rsidR="004A4EE9" w:rsidRPr="004B6F67">
        <w:rPr>
          <w:bCs/>
        </w:rPr>
        <w:t>8</w:t>
      </w:r>
      <w:r w:rsidR="00CC111B" w:rsidRPr="004B6F67">
        <w:rPr>
          <w:bCs/>
        </w:rPr>
        <w:t xml:space="preserve"> </w:t>
      </w:r>
      <w:r w:rsidR="00871D7F" w:rsidRPr="00BB1620">
        <w:rPr>
          <w:bCs/>
        </w:rPr>
        <w:t xml:space="preserve">Заказчиком </w:t>
      </w:r>
      <w:r w:rsidRPr="00BB1620">
        <w:rPr>
          <w:bCs/>
        </w:rPr>
        <w:t xml:space="preserve">должен быть определен рекомендуемый вариант схемы выдачи мощности </w:t>
      </w:r>
      <w:r w:rsidR="00021F8B" w:rsidRPr="00EA0C33">
        <w:rPr>
          <w:bCs/>
        </w:rPr>
        <w:t>ТЭЦ</w:t>
      </w:r>
      <w:r w:rsidR="00CC111B" w:rsidRPr="00EA0C33">
        <w:rPr>
          <w:bCs/>
        </w:rPr>
        <w:t>.</w:t>
      </w:r>
    </w:p>
    <w:p w14:paraId="7EBAA804" w14:textId="5E120514" w:rsidR="001B3465" w:rsidRPr="004B6F67" w:rsidRDefault="001B3465" w:rsidP="001F5596">
      <w:pPr>
        <w:widowControl w:val="0"/>
        <w:numPr>
          <w:ilvl w:val="1"/>
          <w:numId w:val="9"/>
        </w:numPr>
        <w:tabs>
          <w:tab w:val="left" w:pos="1134"/>
        </w:tabs>
        <w:autoSpaceDE w:val="0"/>
        <w:autoSpaceDN w:val="0"/>
        <w:adjustRightInd w:val="0"/>
        <w:ind w:firstLine="567"/>
        <w:jc w:val="both"/>
        <w:rPr>
          <w:bCs/>
        </w:rPr>
      </w:pPr>
      <w:r w:rsidRPr="004B6F67">
        <w:rPr>
          <w:bCs/>
        </w:rPr>
        <w:t xml:space="preserve">Результатом </w:t>
      </w:r>
      <w:r w:rsidRPr="006A50AA">
        <w:rPr>
          <w:bCs/>
        </w:rPr>
        <w:t>выполнения Этапа 1 является отчет «</w:t>
      </w:r>
      <w:r w:rsidR="002D28B0" w:rsidRPr="006A50AA">
        <w:rPr>
          <w:bCs/>
        </w:rPr>
        <w:t>Схем</w:t>
      </w:r>
      <w:r w:rsidR="00B949EB" w:rsidRPr="006A50AA">
        <w:rPr>
          <w:bCs/>
        </w:rPr>
        <w:t>а</w:t>
      </w:r>
      <w:r w:rsidR="002D28B0" w:rsidRPr="006A50AA">
        <w:rPr>
          <w:bCs/>
        </w:rPr>
        <w:t xml:space="preserve"> выдачи мощности </w:t>
      </w:r>
      <w:del w:id="106" w:author="Mishkov Ivan" w:date="2024-04-02T17:05:00Z">
        <w:r w:rsidR="00B949EB" w:rsidRPr="006A50AA" w:rsidDel="004C61D5">
          <w:rPr>
            <w:bCs/>
          </w:rPr>
          <w:delText xml:space="preserve">тепловой </w:delText>
        </w:r>
      </w:del>
      <w:ins w:id="107" w:author="Mishkov Ivan" w:date="2024-04-02T17:05:00Z">
        <w:r w:rsidR="004C61D5" w:rsidRPr="006A50AA">
          <w:rPr>
            <w:bCs/>
          </w:rPr>
          <w:t>теплов</w:t>
        </w:r>
        <w:r w:rsidR="004C61D5" w:rsidRPr="006A50AA">
          <w:rPr>
            <w:bCs/>
            <w:rPrChange w:id="108" w:author="Mishkov Ivan" w:date="2024-04-02T17:38:00Z">
              <w:rPr>
                <w:bCs/>
                <w:highlight w:val="yellow"/>
              </w:rPr>
            </w:rPrChange>
          </w:rPr>
          <w:t>ых</w:t>
        </w:r>
        <w:r w:rsidR="004C61D5" w:rsidRPr="006A50AA">
          <w:rPr>
            <w:bCs/>
          </w:rPr>
          <w:t xml:space="preserve"> </w:t>
        </w:r>
      </w:ins>
      <w:del w:id="109" w:author="Mishkov Ivan" w:date="2024-04-02T17:05:00Z">
        <w:r w:rsidR="00B949EB" w:rsidRPr="006A50AA" w:rsidDel="004C61D5">
          <w:rPr>
            <w:color w:val="000000" w:themeColor="text1"/>
          </w:rPr>
          <w:delText xml:space="preserve">электростанции </w:delText>
        </w:r>
      </w:del>
      <w:ins w:id="110" w:author="Mishkov Ivan" w:date="2024-04-02T17:05:00Z">
        <w:r w:rsidR="004C61D5" w:rsidRPr="006A50AA">
          <w:rPr>
            <w:color w:val="000000" w:themeColor="text1"/>
          </w:rPr>
          <w:t>электростанци</w:t>
        </w:r>
        <w:r w:rsidR="004C61D5" w:rsidRPr="006A50AA">
          <w:rPr>
            <w:color w:val="000000" w:themeColor="text1"/>
            <w:rPrChange w:id="111" w:author="Mishkov Ivan" w:date="2024-04-02T17:38:00Z">
              <w:rPr>
                <w:color w:val="000000" w:themeColor="text1"/>
                <w:highlight w:val="yellow"/>
              </w:rPr>
            </w:rPrChange>
          </w:rPr>
          <w:t>й</w:t>
        </w:r>
        <w:r w:rsidR="004C61D5" w:rsidRPr="006A50AA">
          <w:rPr>
            <w:color w:val="000000" w:themeColor="text1"/>
          </w:rPr>
          <w:t xml:space="preserve"> </w:t>
        </w:r>
      </w:ins>
      <w:del w:id="112" w:author="Mishkov Ivan" w:date="2024-04-02T17:05:00Z">
        <w:r w:rsidR="00B949EB" w:rsidRPr="006A50AA" w:rsidDel="004C61D5">
          <w:rPr>
            <w:bCs/>
            <w:color w:val="000000" w:themeColor="text1"/>
          </w:rPr>
          <w:delText>Иркутская ТЭЦ-11</w:delText>
        </w:r>
        <w:r w:rsidRPr="006A50AA" w:rsidDel="004C61D5">
          <w:rPr>
            <w:bCs/>
          </w:rPr>
          <w:delText xml:space="preserve">. </w:delText>
        </w:r>
      </w:del>
      <w:r w:rsidRPr="006A50AA">
        <w:rPr>
          <w:bCs/>
        </w:rPr>
        <w:t>Этап 1. Определение</w:t>
      </w:r>
      <w:r w:rsidRPr="004B6F67">
        <w:rPr>
          <w:bCs/>
        </w:rPr>
        <w:t xml:space="preserve"> рекомендуемого варианта схемы выдачи мощности </w:t>
      </w:r>
      <w:r w:rsidR="00021F8B" w:rsidRPr="004B6F67">
        <w:rPr>
          <w:bCs/>
        </w:rPr>
        <w:t>ТЭЦ</w:t>
      </w:r>
      <w:r w:rsidRPr="004B6F67">
        <w:rPr>
          <w:bCs/>
        </w:rPr>
        <w:t>» (далее – Отчет по Этапу 1).</w:t>
      </w:r>
    </w:p>
    <w:p w14:paraId="59CC95BE" w14:textId="32609133" w:rsidR="00D6252A" w:rsidRPr="004B6F67" w:rsidRDefault="001B3465" w:rsidP="006B3EC2">
      <w:pPr>
        <w:spacing w:line="252" w:lineRule="auto"/>
        <w:ind w:firstLine="567"/>
        <w:jc w:val="both"/>
        <w:rPr>
          <w:bCs/>
        </w:rPr>
      </w:pPr>
      <w:r w:rsidRPr="004B6F67">
        <w:rPr>
          <w:bCs/>
        </w:rPr>
        <w:t>Отчет по Этапу 1 отдельно согласовывается с Заказчиком</w:t>
      </w:r>
      <w:r w:rsidR="007768C6" w:rsidRPr="004B6F67">
        <w:rPr>
          <w:bCs/>
        </w:rPr>
        <w:t>,</w:t>
      </w:r>
      <w:r w:rsidR="000E3083" w:rsidRPr="004B6F67">
        <w:rPr>
          <w:bCs/>
        </w:rPr>
        <w:t xml:space="preserve"> сетевой организацией</w:t>
      </w:r>
      <w:r w:rsidR="006B3EC2">
        <w:rPr>
          <w:bCs/>
        </w:rPr>
        <w:t xml:space="preserve">, к </w:t>
      </w:r>
      <w:r w:rsidR="00682FB5">
        <w:rPr>
          <w:bCs/>
        </w:rPr>
        <w:t xml:space="preserve">электрическим сетям которой планируется осуществить технологическое </w:t>
      </w:r>
      <w:r w:rsidR="00682FB5" w:rsidRPr="00CE46DE">
        <w:rPr>
          <w:bCs/>
        </w:rPr>
        <w:t>присоединение ТЭЦ,</w:t>
      </w:r>
      <w:r w:rsidR="00682FB5">
        <w:rPr>
          <w:bCs/>
        </w:rPr>
        <w:t xml:space="preserve"> а также </w:t>
      </w:r>
      <w:r w:rsidR="00096713" w:rsidRPr="00096713">
        <w:rPr>
          <w:bCs/>
        </w:rPr>
        <w:t>владельцами объектов электроэнергетики, на которых предпол</w:t>
      </w:r>
      <w:r w:rsidR="00096713">
        <w:rPr>
          <w:bCs/>
        </w:rPr>
        <w:t xml:space="preserve">агается выполнение мероприятий </w:t>
      </w:r>
      <w:r w:rsidR="00096713" w:rsidRPr="00096713">
        <w:rPr>
          <w:bCs/>
        </w:rPr>
        <w:t>по технологическому присоединению</w:t>
      </w:r>
      <w:r w:rsidR="00096713" w:rsidRPr="00096713" w:rsidDel="00096713">
        <w:rPr>
          <w:bCs/>
        </w:rPr>
        <w:t xml:space="preserve"> </w:t>
      </w:r>
      <w:r w:rsidR="00BF1AD4">
        <w:rPr>
          <w:bCs/>
        </w:rPr>
        <w:t>Иркутской</w:t>
      </w:r>
      <w:r w:rsidR="00BF1AD4" w:rsidRPr="004B6F67">
        <w:rPr>
          <w:bCs/>
        </w:rPr>
        <w:t xml:space="preserve"> </w:t>
      </w:r>
      <w:r w:rsidR="00021F8B" w:rsidRPr="004B6F67">
        <w:rPr>
          <w:bCs/>
        </w:rPr>
        <w:t>ТЭЦ</w:t>
      </w:r>
      <w:r w:rsidR="00BF1AD4">
        <w:rPr>
          <w:bCs/>
        </w:rPr>
        <w:t>-11</w:t>
      </w:r>
      <w:r w:rsidR="007768C6" w:rsidRPr="004B6F67">
        <w:rPr>
          <w:bCs/>
        </w:rPr>
        <w:t xml:space="preserve">, а затем </w:t>
      </w:r>
      <w:r w:rsidR="00BF1AD4">
        <w:rPr>
          <w:bCs/>
        </w:rPr>
        <w:br/>
      </w:r>
      <w:r w:rsidR="007768C6" w:rsidRPr="004B6F67">
        <w:rPr>
          <w:bCs/>
        </w:rPr>
        <w:lastRenderedPageBreak/>
        <w:t>Филиалом АО «СО ЕЭС» ОДУ Сибири</w:t>
      </w:r>
      <w:r w:rsidR="00D6252A" w:rsidRPr="004B6F67">
        <w:rPr>
          <w:bCs/>
        </w:rPr>
        <w:t>.</w:t>
      </w:r>
      <w:r w:rsidR="00AA4091" w:rsidRPr="004B6F67">
        <w:rPr>
          <w:bCs/>
        </w:rPr>
        <w:t xml:space="preserve"> Согласование Отчета по Этапу 1 с сетевой организацией осуществляется Заказчиком при участии Исполнителя</w:t>
      </w:r>
      <w:r w:rsidR="0019559E" w:rsidRPr="004B6F67">
        <w:rPr>
          <w:bCs/>
        </w:rPr>
        <w:t>.</w:t>
      </w:r>
    </w:p>
    <w:p w14:paraId="5174BD2A" w14:textId="46B7F335" w:rsidR="00AF1BF2" w:rsidRPr="004B6F67" w:rsidRDefault="00FE4917" w:rsidP="00171180">
      <w:pPr>
        <w:widowControl w:val="0"/>
        <w:tabs>
          <w:tab w:val="left" w:pos="1134"/>
        </w:tabs>
        <w:autoSpaceDE w:val="0"/>
        <w:autoSpaceDN w:val="0"/>
        <w:adjustRightInd w:val="0"/>
        <w:spacing w:line="252" w:lineRule="auto"/>
        <w:jc w:val="center"/>
        <w:rPr>
          <w:b/>
        </w:rPr>
      </w:pPr>
      <w:r>
        <w:rPr>
          <w:u w:val="single"/>
        </w:rPr>
        <w:br w:type="page"/>
      </w:r>
      <w:r w:rsidR="00071547" w:rsidRPr="004B6F67">
        <w:rPr>
          <w:b/>
        </w:rPr>
        <w:lastRenderedPageBreak/>
        <w:t>Этап 2</w:t>
      </w:r>
      <w:r w:rsidR="00AF1BF2" w:rsidRPr="004B6F67">
        <w:rPr>
          <w:b/>
        </w:rPr>
        <w:t xml:space="preserve">. </w:t>
      </w:r>
      <w:r w:rsidR="007A025B" w:rsidRPr="004B6F67">
        <w:rPr>
          <w:b/>
        </w:rPr>
        <w:t xml:space="preserve">Разработка </w:t>
      </w:r>
      <w:r w:rsidR="00AF1BF2" w:rsidRPr="004B6F67">
        <w:rPr>
          <w:b/>
        </w:rPr>
        <w:t xml:space="preserve">схемы выдачи мощности </w:t>
      </w:r>
      <w:r w:rsidR="00021F8B" w:rsidRPr="004B6F67">
        <w:rPr>
          <w:b/>
        </w:rPr>
        <w:t>ТЭЦ</w:t>
      </w:r>
      <w:r w:rsidR="00776038" w:rsidRPr="004B6F67">
        <w:rPr>
          <w:b/>
        </w:rPr>
        <w:t xml:space="preserve"> </w:t>
      </w:r>
      <w:r w:rsidR="00AF1BF2" w:rsidRPr="004B6F67">
        <w:rPr>
          <w:b/>
        </w:rPr>
        <w:t xml:space="preserve">с </w:t>
      </w:r>
      <w:r w:rsidR="007A025B" w:rsidRPr="004B6F67">
        <w:rPr>
          <w:b/>
        </w:rPr>
        <w:t>уточнением капитальных вложений</w:t>
      </w:r>
      <w:r w:rsidR="00AF1BF2" w:rsidRPr="004B6F67">
        <w:rPr>
          <w:b/>
        </w:rPr>
        <w:t>.</w:t>
      </w:r>
    </w:p>
    <w:p w14:paraId="0689D3A5" w14:textId="77777777" w:rsidR="00DC3305" w:rsidRPr="004B6F67" w:rsidRDefault="00DC3305" w:rsidP="00171180">
      <w:pPr>
        <w:widowControl w:val="0"/>
        <w:tabs>
          <w:tab w:val="left" w:pos="1134"/>
        </w:tabs>
        <w:autoSpaceDE w:val="0"/>
        <w:autoSpaceDN w:val="0"/>
        <w:adjustRightInd w:val="0"/>
        <w:spacing w:line="252" w:lineRule="auto"/>
        <w:jc w:val="center"/>
        <w:rPr>
          <w:bCs/>
        </w:rPr>
      </w:pPr>
    </w:p>
    <w:p w14:paraId="70891D2E" w14:textId="161D35B3" w:rsidR="00CC4326" w:rsidRPr="004B6F67" w:rsidRDefault="00AC27C0" w:rsidP="00096713">
      <w:pPr>
        <w:tabs>
          <w:tab w:val="left" w:pos="1134"/>
        </w:tabs>
        <w:spacing w:line="252" w:lineRule="auto"/>
        <w:ind w:firstLine="567"/>
        <w:jc w:val="both"/>
        <w:rPr>
          <w:bCs/>
          <w:color w:val="000000" w:themeColor="text1"/>
        </w:rPr>
      </w:pPr>
      <w:r>
        <w:rPr>
          <w:bCs/>
          <w:color w:val="000000" w:themeColor="text1"/>
        </w:rPr>
        <w:t>Для р</w:t>
      </w:r>
      <w:r w:rsidR="00A648B4">
        <w:rPr>
          <w:bCs/>
          <w:color w:val="000000" w:themeColor="text1"/>
        </w:rPr>
        <w:t xml:space="preserve">екомендуемого варианта СВМ </w:t>
      </w:r>
      <w:r w:rsidR="00CC4326" w:rsidRPr="004B6F67">
        <w:rPr>
          <w:bCs/>
          <w:color w:val="000000" w:themeColor="text1"/>
        </w:rPr>
        <w:t xml:space="preserve">по итогам выполнения </w:t>
      </w:r>
      <w:r w:rsidR="00060747" w:rsidRPr="004B6F67">
        <w:rPr>
          <w:bCs/>
          <w:color w:val="000000" w:themeColor="text1"/>
        </w:rPr>
        <w:t xml:space="preserve">Этапа </w:t>
      </w:r>
      <w:r w:rsidR="00CC4326" w:rsidRPr="004B6F67">
        <w:rPr>
          <w:bCs/>
          <w:color w:val="000000" w:themeColor="text1"/>
        </w:rPr>
        <w:t>1</w:t>
      </w:r>
      <w:r w:rsidR="00A648B4">
        <w:rPr>
          <w:bCs/>
          <w:color w:val="000000" w:themeColor="text1"/>
        </w:rPr>
        <w:t xml:space="preserve"> </w:t>
      </w:r>
      <w:r w:rsidR="00021F8B" w:rsidRPr="004B6F67">
        <w:rPr>
          <w:bCs/>
          <w:color w:val="000000" w:themeColor="text1"/>
        </w:rPr>
        <w:t>должен</w:t>
      </w:r>
      <w:r w:rsidR="00CC4326" w:rsidRPr="004B6F67">
        <w:rPr>
          <w:bCs/>
          <w:color w:val="000000" w:themeColor="text1"/>
        </w:rPr>
        <w:t xml:space="preserve"> быть разработан отчет, удовлетворяющий следующим требованиям:</w:t>
      </w:r>
    </w:p>
    <w:p w14:paraId="57316F69" w14:textId="79A1C8A0" w:rsidR="00244BAE" w:rsidRPr="004B6F67" w:rsidRDefault="00EE2801" w:rsidP="00096713">
      <w:pPr>
        <w:pStyle w:val="aa"/>
        <w:numPr>
          <w:ilvl w:val="1"/>
          <w:numId w:val="9"/>
        </w:numPr>
        <w:tabs>
          <w:tab w:val="left" w:pos="1134"/>
        </w:tabs>
        <w:spacing w:after="0" w:line="252" w:lineRule="auto"/>
        <w:ind w:firstLine="567"/>
        <w:rPr>
          <w:bCs/>
          <w:color w:val="000000" w:themeColor="text1"/>
          <w:szCs w:val="24"/>
        </w:rPr>
      </w:pPr>
      <w:r w:rsidRPr="004B6F67">
        <w:rPr>
          <w:bCs/>
          <w:color w:val="000000" w:themeColor="text1"/>
          <w:szCs w:val="24"/>
        </w:rPr>
        <w:t xml:space="preserve">В работе для </w:t>
      </w:r>
      <w:r w:rsidR="00AC27C0">
        <w:rPr>
          <w:bCs/>
          <w:color w:val="000000" w:themeColor="text1"/>
          <w:szCs w:val="24"/>
        </w:rPr>
        <w:t>р</w:t>
      </w:r>
      <w:r w:rsidR="00061949" w:rsidRPr="004B6F67">
        <w:rPr>
          <w:bCs/>
          <w:color w:val="000000" w:themeColor="text1"/>
          <w:szCs w:val="24"/>
        </w:rPr>
        <w:t>екомендуемого варианта</w:t>
      </w:r>
      <w:r w:rsidRPr="004B6F67">
        <w:rPr>
          <w:bCs/>
          <w:color w:val="000000" w:themeColor="text1"/>
          <w:szCs w:val="24"/>
        </w:rPr>
        <w:t xml:space="preserve"> должны</w:t>
      </w:r>
      <w:r w:rsidR="00A648B4">
        <w:rPr>
          <w:bCs/>
          <w:color w:val="000000" w:themeColor="text1"/>
          <w:szCs w:val="24"/>
        </w:rPr>
        <w:t xml:space="preserve"> быть</w:t>
      </w:r>
      <w:r w:rsidRPr="004B6F67">
        <w:rPr>
          <w:bCs/>
          <w:color w:val="000000" w:themeColor="text1"/>
          <w:szCs w:val="24"/>
        </w:rPr>
        <w:t xml:space="preserve"> приведены </w:t>
      </w:r>
      <w:r w:rsidRPr="004B6F67">
        <w:rPr>
          <w:bCs/>
          <w:szCs w:val="24"/>
        </w:rPr>
        <w:t>анализ существующего баланса мощности и электрической энергии энергорайон</w:t>
      </w:r>
      <w:r w:rsidR="00D563E3" w:rsidRPr="004B6F67">
        <w:rPr>
          <w:bCs/>
          <w:szCs w:val="24"/>
        </w:rPr>
        <w:t>ов</w:t>
      </w:r>
      <w:r w:rsidR="00FD58FD" w:rsidRPr="004B6F67">
        <w:rPr>
          <w:bCs/>
          <w:szCs w:val="24"/>
        </w:rPr>
        <w:t xml:space="preserve">, режимы работы </w:t>
      </w:r>
      <w:r w:rsidR="00021F8B" w:rsidRPr="004B6F67">
        <w:rPr>
          <w:bCs/>
          <w:szCs w:val="24"/>
        </w:rPr>
        <w:t>ТЭЦ</w:t>
      </w:r>
      <w:r w:rsidR="00FD58FD" w:rsidRPr="004B6F67">
        <w:rPr>
          <w:bCs/>
          <w:szCs w:val="24"/>
        </w:rPr>
        <w:t xml:space="preserve">, учитывающие предельные параметры суточного графика потребления мощности энергосистемы для характерных режимов, анализ режима работы основной электрической сети напряжением </w:t>
      </w:r>
      <w:r w:rsidR="00A648B4">
        <w:rPr>
          <w:bCs/>
          <w:szCs w:val="24"/>
        </w:rPr>
        <w:br/>
      </w:r>
      <w:r w:rsidR="00FD58FD" w:rsidRPr="004B6F67">
        <w:rPr>
          <w:bCs/>
          <w:szCs w:val="24"/>
        </w:rPr>
        <w:t xml:space="preserve">110 кВ и выше.  </w:t>
      </w:r>
    </w:p>
    <w:p w14:paraId="1E8BF92C" w14:textId="5134F833" w:rsidR="00B542BD" w:rsidRPr="004B6F67" w:rsidRDefault="00B542BD" w:rsidP="00096713">
      <w:pPr>
        <w:pStyle w:val="aa"/>
        <w:spacing w:after="0" w:line="252" w:lineRule="auto"/>
        <w:ind w:left="0" w:firstLine="567"/>
        <w:rPr>
          <w:bCs/>
          <w:color w:val="auto"/>
          <w:szCs w:val="24"/>
        </w:rPr>
      </w:pPr>
      <w:r w:rsidRPr="004B6F67">
        <w:rPr>
          <w:bCs/>
          <w:color w:val="auto"/>
          <w:szCs w:val="24"/>
        </w:rPr>
        <w:t xml:space="preserve">Допускается в рамках Этапа 2 использовать </w:t>
      </w:r>
      <w:r w:rsidR="0066747C" w:rsidRPr="004B6F67">
        <w:rPr>
          <w:bCs/>
          <w:szCs w:val="24"/>
        </w:rPr>
        <w:t>анализ существующего баланса мощности и электрической энергии энергорайон</w:t>
      </w:r>
      <w:r w:rsidR="00D563E3" w:rsidRPr="004B6F67">
        <w:rPr>
          <w:bCs/>
          <w:szCs w:val="24"/>
        </w:rPr>
        <w:t>ов</w:t>
      </w:r>
      <w:r w:rsidR="0066747C" w:rsidRPr="004B6F67">
        <w:rPr>
          <w:bCs/>
          <w:szCs w:val="24"/>
        </w:rPr>
        <w:t xml:space="preserve">, </w:t>
      </w:r>
      <w:r w:rsidRPr="004B6F67">
        <w:rPr>
          <w:bCs/>
          <w:color w:val="auto"/>
          <w:szCs w:val="24"/>
        </w:rPr>
        <w:t>выполненн</w:t>
      </w:r>
      <w:r w:rsidR="00A91A26" w:rsidRPr="004B6F67">
        <w:rPr>
          <w:bCs/>
          <w:color w:val="auto"/>
          <w:szCs w:val="24"/>
        </w:rPr>
        <w:t>ый</w:t>
      </w:r>
      <w:r w:rsidRPr="004B6F67">
        <w:rPr>
          <w:bCs/>
          <w:color w:val="auto"/>
          <w:szCs w:val="24"/>
        </w:rPr>
        <w:t xml:space="preserve"> в рамках Этапа 1. </w:t>
      </w:r>
    </w:p>
    <w:p w14:paraId="5B705DAC" w14:textId="4E9A8F98" w:rsidR="00CC111B" w:rsidRPr="004B6F67" w:rsidRDefault="00CC111B" w:rsidP="00096713">
      <w:pPr>
        <w:widowControl w:val="0"/>
        <w:numPr>
          <w:ilvl w:val="1"/>
          <w:numId w:val="9"/>
        </w:numPr>
        <w:tabs>
          <w:tab w:val="left" w:pos="1134"/>
        </w:tabs>
        <w:autoSpaceDE w:val="0"/>
        <w:autoSpaceDN w:val="0"/>
        <w:adjustRightInd w:val="0"/>
        <w:spacing w:line="21" w:lineRule="atLeast"/>
        <w:ind w:firstLine="567"/>
        <w:jc w:val="both"/>
        <w:rPr>
          <w:bCs/>
        </w:rPr>
      </w:pPr>
      <w:bookmarkStart w:id="113" w:name="_Ref83373981"/>
      <w:r w:rsidRPr="004B6F67">
        <w:rPr>
          <w:bCs/>
        </w:rPr>
        <w:t xml:space="preserve">Для </w:t>
      </w:r>
      <w:r w:rsidR="00A648B4">
        <w:rPr>
          <w:bCs/>
        </w:rPr>
        <w:t>Р</w:t>
      </w:r>
      <w:r w:rsidRPr="004B6F67">
        <w:rPr>
          <w:bCs/>
        </w:rPr>
        <w:t>екомендуемого варианта схемы выдачи мощности в работе должны быть выполнены расчеты статической устойчивости в электрической сети, прилегающей к электростанции, и динамической устойчивости генерирующего оборудования электростанции для нормальной и основных ремонтных схем, а также нормативных возмущений в указанных схемах в соответствии с требованиями Методических указаний по устойчивости энергосистем и Методических указаний по проектированию развития энергосистем.</w:t>
      </w:r>
    </w:p>
    <w:p w14:paraId="00C6728B" w14:textId="77777777" w:rsidR="00CC111B" w:rsidRPr="004B6F67" w:rsidRDefault="00CC111B" w:rsidP="00096713">
      <w:pPr>
        <w:tabs>
          <w:tab w:val="left" w:pos="709"/>
        </w:tabs>
        <w:spacing w:line="21" w:lineRule="atLeast"/>
        <w:ind w:firstLine="567"/>
        <w:jc w:val="both"/>
      </w:pPr>
      <w:r w:rsidRPr="004B6F67">
        <w:t>На основании результатов расчетов должны быть определены (пересмотрены):</w:t>
      </w:r>
    </w:p>
    <w:p w14:paraId="5824F6EA" w14:textId="77777777" w:rsidR="00CC111B" w:rsidRPr="00BB1620" w:rsidRDefault="00CC111B" w:rsidP="00096713">
      <w:pPr>
        <w:pStyle w:val="aa"/>
        <w:numPr>
          <w:ilvl w:val="0"/>
          <w:numId w:val="41"/>
        </w:numPr>
        <w:tabs>
          <w:tab w:val="left" w:pos="993"/>
        </w:tabs>
        <w:spacing w:after="0" w:line="21" w:lineRule="atLeast"/>
        <w:ind w:left="0" w:firstLine="567"/>
        <w:rPr>
          <w:color w:val="auto"/>
          <w:szCs w:val="24"/>
          <w:lang w:eastAsia="en-US"/>
        </w:rPr>
      </w:pPr>
      <w:r w:rsidRPr="004B6F67">
        <w:rPr>
          <w:color w:val="auto"/>
          <w:szCs w:val="24"/>
          <w:lang w:eastAsia="en-US"/>
        </w:rPr>
        <w:t>принципы действия и состав устройств ПА, а также определены необходимые объемы и дискретности управляющих воздействий ПА для обеспечения устойчивости и допустимых параметров электроэнергетического режима на расчетный период</w:t>
      </w:r>
      <w:r w:rsidRPr="004B6F67">
        <w:rPr>
          <w:szCs w:val="24"/>
        </w:rPr>
        <w:t xml:space="preserve"> </w:t>
      </w:r>
      <w:r w:rsidRPr="004B6F67">
        <w:rPr>
          <w:color w:val="auto"/>
          <w:szCs w:val="24"/>
          <w:lang w:eastAsia="en-US"/>
        </w:rPr>
        <w:t>с учетом требований Методических указаний по проектированию развития энергосистем</w:t>
      </w:r>
      <w:r w:rsidRPr="004B6F67">
        <w:rPr>
          <w:szCs w:val="24"/>
        </w:rPr>
        <w:t>;</w:t>
      </w:r>
    </w:p>
    <w:p w14:paraId="1D216699" w14:textId="77777777" w:rsidR="00CC111B" w:rsidRPr="00BB1620" w:rsidRDefault="00CC111B" w:rsidP="00096713">
      <w:pPr>
        <w:pStyle w:val="aa"/>
        <w:numPr>
          <w:ilvl w:val="0"/>
          <w:numId w:val="41"/>
        </w:numPr>
        <w:tabs>
          <w:tab w:val="left" w:pos="993"/>
        </w:tabs>
        <w:spacing w:after="0" w:line="21" w:lineRule="atLeast"/>
        <w:ind w:left="0" w:firstLine="567"/>
        <w:rPr>
          <w:color w:val="auto"/>
          <w:szCs w:val="24"/>
          <w:lang w:eastAsia="en-US"/>
        </w:rPr>
      </w:pPr>
      <w:r w:rsidRPr="004B6F67">
        <w:rPr>
          <w:color w:val="auto"/>
          <w:szCs w:val="24"/>
          <w:lang w:eastAsia="en-US"/>
        </w:rPr>
        <w:t>предварительные величины максимально допустимых перетоков активной мощности в существующих и вновь образуемых контролируемых сечениях (в том числе в сечении выдачи мощности электростанции), на величину максимально допустимых перетоков активной мощности в которых оказывают влияние состав и (или) технологический режим работы генерирующего оборудования электростанции и состояние элементов схемы выдачи мощности электростанции;</w:t>
      </w:r>
    </w:p>
    <w:p w14:paraId="2569B6A1" w14:textId="77777777" w:rsidR="00CC111B" w:rsidRPr="00BB1620" w:rsidRDefault="00CC111B" w:rsidP="00096713">
      <w:pPr>
        <w:pStyle w:val="aa"/>
        <w:numPr>
          <w:ilvl w:val="0"/>
          <w:numId w:val="41"/>
        </w:numPr>
        <w:tabs>
          <w:tab w:val="left" w:pos="993"/>
        </w:tabs>
        <w:spacing w:after="0" w:line="21" w:lineRule="atLeast"/>
        <w:ind w:left="0" w:firstLine="567"/>
        <w:rPr>
          <w:color w:val="auto"/>
          <w:szCs w:val="24"/>
          <w:lang w:eastAsia="en-US"/>
        </w:rPr>
      </w:pPr>
      <w:r w:rsidRPr="004B6F67">
        <w:rPr>
          <w:color w:val="auto"/>
          <w:szCs w:val="24"/>
          <w:lang w:eastAsia="en-US"/>
        </w:rPr>
        <w:t>максимально допустимое время отключения короткого замыкания по условиям обеспечения устойчивости генерирующего оборудования ТЭЦ.</w:t>
      </w:r>
    </w:p>
    <w:p w14:paraId="638FF70F" w14:textId="77777777" w:rsidR="00CC111B" w:rsidRPr="004B6F67" w:rsidRDefault="00CC111B" w:rsidP="00096713">
      <w:pPr>
        <w:tabs>
          <w:tab w:val="left" w:pos="709"/>
        </w:tabs>
        <w:spacing w:line="21" w:lineRule="atLeast"/>
        <w:ind w:firstLine="567"/>
        <w:jc w:val="both"/>
      </w:pPr>
      <w:r w:rsidRPr="004B6F67">
        <w:t xml:space="preserve">В случае если результаты расчетов статической устойчивости в электрической сети энергорайона и динамической устойчивости генерирующего оборудования </w:t>
      </w:r>
      <w:r w:rsidRPr="00DB2A6B">
        <w:t>ТЭЦ</w:t>
      </w:r>
      <w:r w:rsidRPr="004B6F67">
        <w:t xml:space="preserve"> для рекомендованного варианта не удовлетворяют требованиям Методических указаний по устойчивости энергосистем и Методических указаний по проектированию развития энергосистем, должны быть выполнены расчеты статической устойчивости в электрической сети энергорайона и динамической устойчивости генерирующего оборудования для иных вариантов технических решений по выдаче мощности </w:t>
      </w:r>
      <w:r w:rsidRPr="00DB2A6B">
        <w:t>ТЭЦ</w:t>
      </w:r>
      <w:r w:rsidRPr="004B6F67">
        <w:t xml:space="preserve"> и на основании результатов указанных расчетов определен новый рекомендуемый вариант.</w:t>
      </w:r>
    </w:p>
    <w:bookmarkEnd w:id="113"/>
    <w:p w14:paraId="681DDF1D" w14:textId="6D74C85E" w:rsidR="0004334D" w:rsidRPr="004B6F67" w:rsidRDefault="0004334D" w:rsidP="00096713">
      <w:pPr>
        <w:pStyle w:val="aa"/>
        <w:spacing w:after="0" w:line="252" w:lineRule="auto"/>
        <w:ind w:left="0" w:firstLine="567"/>
        <w:rPr>
          <w:bCs/>
          <w:color w:val="auto"/>
          <w:szCs w:val="24"/>
        </w:rPr>
      </w:pPr>
      <w:r w:rsidRPr="004B6F67">
        <w:rPr>
          <w:bCs/>
          <w:color w:val="auto"/>
          <w:szCs w:val="24"/>
        </w:rPr>
        <w:t>Допускается в рамках Этапа 2 использовать результаты расчетов электроэнергетических режимов, выполненных в рамках Этапа 1</w:t>
      </w:r>
      <w:r w:rsidR="00D563E3" w:rsidRPr="004B6F67">
        <w:rPr>
          <w:bCs/>
          <w:color w:val="auto"/>
          <w:szCs w:val="24"/>
        </w:rPr>
        <w:t xml:space="preserve"> (с их приведением в отчете)</w:t>
      </w:r>
      <w:r w:rsidRPr="004B6F67">
        <w:rPr>
          <w:bCs/>
          <w:color w:val="auto"/>
          <w:szCs w:val="24"/>
        </w:rPr>
        <w:t>.</w:t>
      </w:r>
    </w:p>
    <w:p w14:paraId="4321FE91" w14:textId="5FBEB471" w:rsidR="00B05CC6" w:rsidRPr="004B6F67" w:rsidRDefault="00B6654C" w:rsidP="00096713">
      <w:pPr>
        <w:widowControl w:val="0"/>
        <w:tabs>
          <w:tab w:val="left" w:pos="1134"/>
        </w:tabs>
        <w:autoSpaceDE w:val="0"/>
        <w:autoSpaceDN w:val="0"/>
        <w:adjustRightInd w:val="0"/>
        <w:spacing w:line="252" w:lineRule="auto"/>
        <w:ind w:firstLine="567"/>
        <w:jc w:val="both"/>
        <w:rPr>
          <w:bCs/>
          <w:color w:val="000000" w:themeColor="text1"/>
        </w:rPr>
      </w:pPr>
      <w:r w:rsidRPr="004B6F67">
        <w:rPr>
          <w:bCs/>
          <w:color w:val="000000" w:themeColor="text1"/>
        </w:rPr>
        <w:t>До направления отчет</w:t>
      </w:r>
      <w:r w:rsidR="00B05CC6" w:rsidRPr="004B6F67">
        <w:rPr>
          <w:bCs/>
          <w:color w:val="000000" w:themeColor="text1"/>
        </w:rPr>
        <w:t>а разработанного в рамках</w:t>
      </w:r>
      <w:r w:rsidRPr="004B6F67">
        <w:rPr>
          <w:bCs/>
          <w:color w:val="000000" w:themeColor="text1"/>
        </w:rPr>
        <w:t xml:space="preserve"> Этап</w:t>
      </w:r>
      <w:r w:rsidR="00B05CC6" w:rsidRPr="004B6F67">
        <w:rPr>
          <w:bCs/>
          <w:color w:val="000000" w:themeColor="text1"/>
        </w:rPr>
        <w:t>а</w:t>
      </w:r>
      <w:r w:rsidRPr="004B6F67">
        <w:rPr>
          <w:bCs/>
          <w:color w:val="000000" w:themeColor="text1"/>
        </w:rPr>
        <w:t xml:space="preserve"> 2</w:t>
      </w:r>
      <w:r w:rsidR="00B05CC6" w:rsidRPr="004B6F67">
        <w:rPr>
          <w:bCs/>
          <w:color w:val="000000" w:themeColor="text1"/>
        </w:rPr>
        <w:t>,</w:t>
      </w:r>
      <w:r w:rsidRPr="004B6F67">
        <w:rPr>
          <w:bCs/>
          <w:color w:val="000000" w:themeColor="text1"/>
        </w:rPr>
        <w:t xml:space="preserve"> на согласование необходимо предварительно согласовать </w:t>
      </w:r>
      <w:r w:rsidR="0030653D" w:rsidRPr="004B6F67">
        <w:rPr>
          <w:bCs/>
          <w:color w:val="000000" w:themeColor="text1"/>
        </w:rPr>
        <w:t>с Филиал</w:t>
      </w:r>
      <w:r w:rsidR="00096713">
        <w:rPr>
          <w:bCs/>
          <w:color w:val="000000" w:themeColor="text1"/>
        </w:rPr>
        <w:t>ом</w:t>
      </w:r>
      <w:r w:rsidR="0030653D" w:rsidRPr="004B6F67">
        <w:rPr>
          <w:bCs/>
          <w:color w:val="000000" w:themeColor="text1"/>
        </w:rPr>
        <w:t xml:space="preserve"> АО «СО ЕЭС» ОДУ Сибири</w:t>
      </w:r>
      <w:r w:rsidRPr="004B6F67">
        <w:rPr>
          <w:bCs/>
          <w:color w:val="000000" w:themeColor="text1"/>
        </w:rPr>
        <w:t xml:space="preserve"> п</w:t>
      </w:r>
      <w:r w:rsidR="00D563E3" w:rsidRPr="004B6F67">
        <w:rPr>
          <w:bCs/>
          <w:color w:val="000000" w:themeColor="text1"/>
        </w:rPr>
        <w:t xml:space="preserve">еречень существующих </w:t>
      </w:r>
      <w:r w:rsidR="00AB0A15" w:rsidRPr="00BB1620">
        <w:rPr>
          <w:bCs/>
          <w:color w:val="000000" w:themeColor="text1"/>
        </w:rPr>
        <w:t xml:space="preserve">и, при необходимости – новых, </w:t>
      </w:r>
      <w:r w:rsidR="00D563E3" w:rsidRPr="004B6F67">
        <w:rPr>
          <w:bCs/>
          <w:color w:val="000000" w:themeColor="text1"/>
        </w:rPr>
        <w:t>контролируемых сечений</w:t>
      </w:r>
      <w:r w:rsidR="00B05CC6" w:rsidRPr="004B6F67">
        <w:rPr>
          <w:bCs/>
          <w:color w:val="000000" w:themeColor="text1"/>
        </w:rPr>
        <w:t>, которые будут рассмотрены в соответствующем отчете.</w:t>
      </w:r>
    </w:p>
    <w:p w14:paraId="67F5F619" w14:textId="629C9F3A" w:rsidR="0038676E" w:rsidRPr="004B6F67" w:rsidRDefault="00B05CC6" w:rsidP="00096713">
      <w:pPr>
        <w:widowControl w:val="0"/>
        <w:numPr>
          <w:ilvl w:val="1"/>
          <w:numId w:val="9"/>
        </w:numPr>
        <w:tabs>
          <w:tab w:val="left" w:pos="1134"/>
        </w:tabs>
        <w:autoSpaceDE w:val="0"/>
        <w:autoSpaceDN w:val="0"/>
        <w:adjustRightInd w:val="0"/>
        <w:spacing w:line="252" w:lineRule="auto"/>
        <w:ind w:firstLine="567"/>
        <w:jc w:val="both"/>
        <w:rPr>
          <w:bCs/>
          <w:color w:val="000000" w:themeColor="text1"/>
        </w:rPr>
      </w:pPr>
      <w:r w:rsidRPr="004B6F67">
        <w:rPr>
          <w:bCs/>
          <w:color w:val="000000" w:themeColor="text1"/>
        </w:rPr>
        <w:t xml:space="preserve"> </w:t>
      </w:r>
      <w:r w:rsidR="00BD5DAD" w:rsidRPr="004B6F67">
        <w:rPr>
          <w:bCs/>
        </w:rPr>
        <w:t>При разработке СВМ</w:t>
      </w:r>
      <w:r w:rsidR="00360067" w:rsidRPr="00360067">
        <w:rPr>
          <w:bCs/>
        </w:rPr>
        <w:t xml:space="preserve"> </w:t>
      </w:r>
      <w:r w:rsidR="00AC27C0">
        <w:rPr>
          <w:bCs/>
        </w:rPr>
        <w:t>для р</w:t>
      </w:r>
      <w:r w:rsidR="00360067" w:rsidRPr="004B6F67">
        <w:rPr>
          <w:bCs/>
        </w:rPr>
        <w:t>екомендуемого варианта</w:t>
      </w:r>
      <w:r w:rsidR="00BD5DAD" w:rsidRPr="004B6F67">
        <w:rPr>
          <w:bCs/>
        </w:rPr>
        <w:t xml:space="preserve"> должны быть </w:t>
      </w:r>
      <w:r w:rsidR="00E17A4D" w:rsidRPr="004B6F67">
        <w:rPr>
          <w:bCs/>
        </w:rPr>
        <w:t xml:space="preserve">определены </w:t>
      </w:r>
      <w:r w:rsidR="00E17A4D" w:rsidRPr="004B6F67">
        <w:rPr>
          <w:bCs/>
          <w:color w:val="000000" w:themeColor="text1"/>
        </w:rPr>
        <w:t>(</w:t>
      </w:r>
      <w:r w:rsidR="0038676E" w:rsidRPr="004B6F67">
        <w:rPr>
          <w:bCs/>
          <w:color w:val="000000" w:themeColor="text1"/>
        </w:rPr>
        <w:t xml:space="preserve">пересмотрены) принципы действия и состав устройств </w:t>
      </w:r>
      <w:r w:rsidR="00316F01" w:rsidRPr="004B6F67">
        <w:rPr>
          <w:bCs/>
          <w:color w:val="000000" w:themeColor="text1"/>
        </w:rPr>
        <w:t xml:space="preserve">(комплексов) </w:t>
      </w:r>
      <w:r w:rsidR="00952FF9" w:rsidRPr="004B6F67">
        <w:rPr>
          <w:bCs/>
          <w:color w:val="000000" w:themeColor="text1"/>
        </w:rPr>
        <w:t>ПА</w:t>
      </w:r>
      <w:r w:rsidR="0038676E" w:rsidRPr="004B6F67">
        <w:rPr>
          <w:bCs/>
          <w:color w:val="000000" w:themeColor="text1"/>
        </w:rPr>
        <w:t xml:space="preserve">, а также определены необходимые объемы </w:t>
      </w:r>
      <w:r w:rsidR="00316F01" w:rsidRPr="004B6F67">
        <w:rPr>
          <w:bCs/>
          <w:color w:val="000000" w:themeColor="text1"/>
        </w:rPr>
        <w:t xml:space="preserve">и дискретности </w:t>
      </w:r>
      <w:r w:rsidR="0038676E" w:rsidRPr="004B6F67">
        <w:rPr>
          <w:bCs/>
          <w:color w:val="000000" w:themeColor="text1"/>
        </w:rPr>
        <w:t xml:space="preserve">управляющих воздействий </w:t>
      </w:r>
      <w:r w:rsidR="00316F01" w:rsidRPr="004B6F67">
        <w:rPr>
          <w:bCs/>
          <w:color w:val="000000" w:themeColor="text1"/>
        </w:rPr>
        <w:t xml:space="preserve">устройств (комплексов) </w:t>
      </w:r>
      <w:r w:rsidR="0038676E" w:rsidRPr="004B6F67">
        <w:rPr>
          <w:bCs/>
          <w:color w:val="000000" w:themeColor="text1"/>
        </w:rPr>
        <w:t xml:space="preserve">ПА для обеспечения устойчивости </w:t>
      </w:r>
      <w:r w:rsidR="00316F01" w:rsidRPr="004B6F67">
        <w:rPr>
          <w:bCs/>
          <w:color w:val="000000" w:themeColor="text1"/>
        </w:rPr>
        <w:t xml:space="preserve">и </w:t>
      </w:r>
      <w:r w:rsidR="0038676E" w:rsidRPr="004B6F67">
        <w:rPr>
          <w:bCs/>
          <w:color w:val="000000" w:themeColor="text1"/>
        </w:rPr>
        <w:t>допустимых параметров электроэнергетического режима</w:t>
      </w:r>
      <w:r w:rsidR="00BD5DAD" w:rsidRPr="004B6F67">
        <w:rPr>
          <w:bCs/>
          <w:color w:val="000000" w:themeColor="text1"/>
        </w:rPr>
        <w:t xml:space="preserve"> для каждого этапа (очереди) </w:t>
      </w:r>
      <w:r w:rsidR="001A4A94">
        <w:rPr>
          <w:bCs/>
          <w:color w:val="000000" w:themeColor="text1"/>
        </w:rPr>
        <w:t>ввода генерирующего оборудования</w:t>
      </w:r>
      <w:r w:rsidR="001A4A94" w:rsidRPr="00DB2A6B">
        <w:rPr>
          <w:bCs/>
          <w:color w:val="000000" w:themeColor="text1"/>
        </w:rPr>
        <w:t xml:space="preserve"> </w:t>
      </w:r>
      <w:r w:rsidR="00021F8B" w:rsidRPr="00DB2A6B">
        <w:rPr>
          <w:bCs/>
          <w:color w:val="000000" w:themeColor="text1"/>
        </w:rPr>
        <w:t>ТЭЦ</w:t>
      </w:r>
      <w:r w:rsidR="00BD5DAD" w:rsidRPr="004B6F67">
        <w:rPr>
          <w:bCs/>
          <w:color w:val="000000" w:themeColor="text1"/>
        </w:rPr>
        <w:t xml:space="preserve"> и на Расчетный период.</w:t>
      </w:r>
    </w:p>
    <w:p w14:paraId="100C3987" w14:textId="2D956D88" w:rsidR="00743F0B" w:rsidRPr="00BB1620" w:rsidRDefault="00743F0B" w:rsidP="00096713">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При разработке СВМ для </w:t>
      </w:r>
      <w:r w:rsidR="00AC27C0">
        <w:rPr>
          <w:bCs/>
        </w:rPr>
        <w:t>р</w:t>
      </w:r>
      <w:r w:rsidRPr="004B6F67">
        <w:rPr>
          <w:bCs/>
        </w:rPr>
        <w:t>екомендуемого варианта</w:t>
      </w:r>
      <w:r w:rsidRPr="00BB1620">
        <w:rPr>
          <w:bCs/>
        </w:rPr>
        <w:t xml:space="preserve"> должны быть приведены основные техничес</w:t>
      </w:r>
      <w:r w:rsidRPr="004B6F67">
        <w:rPr>
          <w:bCs/>
        </w:rPr>
        <w:t>кие решения по оснащению объектов</w:t>
      </w:r>
      <w:r w:rsidRPr="00BB1620">
        <w:rPr>
          <w:bCs/>
        </w:rPr>
        <w:t xml:space="preserve"> по производству электрической энергии системой возбуждения и автоматическим регулятором возбуждения. Система возбуждения и </w:t>
      </w:r>
      <w:r w:rsidRPr="00BB1620">
        <w:rPr>
          <w:bCs/>
        </w:rPr>
        <w:lastRenderedPageBreak/>
        <w:t>автоматический регулятор в</w:t>
      </w:r>
      <w:r w:rsidRPr="004B6F67">
        <w:rPr>
          <w:bCs/>
        </w:rPr>
        <w:t>озбуждения (АРВ)</w:t>
      </w:r>
      <w:r w:rsidRPr="00BB1620">
        <w:rPr>
          <w:bCs/>
        </w:rPr>
        <w:t xml:space="preserve"> должны удовлетворять требованиям Правил технической эксплуатации электрических станций и сетей Российской Федерации (раздел 5.1), Правил устройства электроустановок (главы 3.3;5.2), соответствовать ГОСТ 21558-2018 Межгосударственный стандарт «Системы возбуждения турбогенераторов, гидрогенераторов и синхронных компенсаторов. Общие технические условия», Приказа Министерства энергетики РФ от 13.02.2019 № 98 «Об утверждении требований к системам возбуждения и автоматическим регуляторам возбуждения сильного действия синхронных генераторов и о внесении изменений в правила технической эксплуатации электрических станций и сетей Российской Федерации», Стандарта организации АО «СО ЕЭС» «Требования к системам возбуждения и автоматическим регуляторам возбуждения сильного действия синхронных генераторов» СТО 59012820.29.160.20.004-2019. Соответ</w:t>
      </w:r>
      <w:r w:rsidR="004B2E83" w:rsidRPr="004B6F67">
        <w:rPr>
          <w:bCs/>
        </w:rPr>
        <w:t>ствие устанавливаемых на объектах</w:t>
      </w:r>
      <w:r w:rsidRPr="00BB1620">
        <w:rPr>
          <w:bCs/>
        </w:rPr>
        <w:t xml:space="preserve"> по производству электрической энергии АРВ и алгоритмов их работы (версия ПО) требованиям Стандарта организации АО «СО ЕЭС» «Требования к системам возбуждения и автоматическим регуляторам возбуждения сильного действия синхронных генераторов» СТО 59012820.29.160.20.004-2019 должно быть подтверждено сертификатом соответствия.</w:t>
      </w:r>
    </w:p>
    <w:p w14:paraId="61EF115E" w14:textId="5897BEBD" w:rsidR="00CD7271" w:rsidRPr="004B6F67" w:rsidRDefault="00CD7271" w:rsidP="00096713">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При разработке </w:t>
      </w:r>
      <w:r w:rsidR="00C72745" w:rsidRPr="004B6F67">
        <w:rPr>
          <w:bCs/>
        </w:rPr>
        <w:t>СВМ</w:t>
      </w:r>
      <w:r w:rsidRPr="004B6F67">
        <w:rPr>
          <w:bCs/>
        </w:rPr>
        <w:t xml:space="preserve"> </w:t>
      </w:r>
      <w:r w:rsidR="00360067" w:rsidRPr="004B6F67">
        <w:rPr>
          <w:bCs/>
        </w:rPr>
        <w:t>для Рекомендуемого варианта</w:t>
      </w:r>
      <w:r w:rsidR="00360067" w:rsidRPr="00BB1620">
        <w:rPr>
          <w:bCs/>
        </w:rPr>
        <w:t xml:space="preserve"> </w:t>
      </w:r>
      <w:r w:rsidRPr="004B6F67">
        <w:rPr>
          <w:bCs/>
        </w:rPr>
        <w:t xml:space="preserve">должны быть проведены расчеты токов короткого замыкания на шинах </w:t>
      </w:r>
      <w:r w:rsidR="00021F8B" w:rsidRPr="00DB2A6B">
        <w:rPr>
          <w:bCs/>
        </w:rPr>
        <w:t>ТЭЦ</w:t>
      </w:r>
      <w:r w:rsidRPr="004B6F67">
        <w:rPr>
          <w:bCs/>
        </w:rPr>
        <w:t xml:space="preserve"> и в электрической сети напряжением 110 кВ энергорайона </w:t>
      </w:r>
      <w:r w:rsidR="00BD5DAD" w:rsidRPr="004B6F67">
        <w:rPr>
          <w:bCs/>
          <w:color w:val="000000" w:themeColor="text1"/>
        </w:rPr>
        <w:t xml:space="preserve">для каждого этапа (очереди) </w:t>
      </w:r>
      <w:r w:rsidR="001A4A94">
        <w:rPr>
          <w:bCs/>
          <w:color w:val="000000" w:themeColor="text1"/>
        </w:rPr>
        <w:t>ввода генерирующего оборудования</w:t>
      </w:r>
      <w:r w:rsidR="001A4A94" w:rsidRPr="004B6F67">
        <w:rPr>
          <w:bCs/>
          <w:color w:val="000000" w:themeColor="text1"/>
        </w:rPr>
        <w:t xml:space="preserve"> </w:t>
      </w:r>
      <w:r w:rsidR="00021F8B" w:rsidRPr="00DB2A6B">
        <w:rPr>
          <w:bCs/>
          <w:color w:val="000000" w:themeColor="text1"/>
        </w:rPr>
        <w:t>ТЭЦ</w:t>
      </w:r>
      <w:r w:rsidR="00BD5DAD" w:rsidRPr="004B6F67">
        <w:rPr>
          <w:bCs/>
          <w:color w:val="000000" w:themeColor="text1"/>
        </w:rPr>
        <w:t xml:space="preserve"> и на Расчетный период</w:t>
      </w:r>
      <w:r w:rsidRPr="004B6F67">
        <w:rPr>
          <w:bCs/>
        </w:rPr>
        <w:t xml:space="preserve"> и выполнена оценка соответствия оборудования токам короткого замыкания на объектах электроэнергетики классом напряжения 110 кВ и выше в электрической сети энергорайона. Результаты расчетов должны быть представлены в табличной и графической форме.</w:t>
      </w:r>
    </w:p>
    <w:p w14:paraId="2B7A3FC1" w14:textId="4F7517EB" w:rsidR="00CD7271" w:rsidRPr="004B6F67" w:rsidRDefault="00CD7271" w:rsidP="00096713">
      <w:pPr>
        <w:spacing w:line="252" w:lineRule="auto"/>
        <w:ind w:firstLine="567"/>
        <w:jc w:val="both"/>
        <w:rPr>
          <w:bCs/>
        </w:rPr>
      </w:pPr>
      <w:r w:rsidRPr="004B6F67">
        <w:rPr>
          <w:bCs/>
        </w:rPr>
        <w:t xml:space="preserve">По результатам расчетов должны быть определены требования к оборудованию </w:t>
      </w:r>
      <w:r w:rsidR="00021F8B" w:rsidRPr="004B6F67">
        <w:rPr>
          <w:bCs/>
        </w:rPr>
        <w:t>ТЭЦ</w:t>
      </w:r>
      <w:r w:rsidRPr="004B6F67">
        <w:rPr>
          <w:bCs/>
        </w:rPr>
        <w:t xml:space="preserve"> и технические решения по замене оборудования на других объектах электроэнергетики </w:t>
      </w:r>
      <w:r w:rsidR="0009289C" w:rsidRPr="004B6F67">
        <w:rPr>
          <w:bCs/>
        </w:rPr>
        <w:t>энергорайонов</w:t>
      </w:r>
      <w:r w:rsidRPr="004B6F67">
        <w:rPr>
          <w:bCs/>
        </w:rPr>
        <w:t xml:space="preserve"> и (или) разработаны мероприятия по ограничению токов короткого замыкания.</w:t>
      </w:r>
    </w:p>
    <w:p w14:paraId="4AB34237" w14:textId="19FA2414" w:rsidR="0030653D" w:rsidRPr="004B6F67" w:rsidRDefault="0030653D" w:rsidP="00096713">
      <w:pPr>
        <w:pStyle w:val="22"/>
        <w:numPr>
          <w:ilvl w:val="1"/>
          <w:numId w:val="9"/>
        </w:numPr>
        <w:shd w:val="clear" w:color="auto" w:fill="auto"/>
        <w:tabs>
          <w:tab w:val="left" w:pos="1398"/>
        </w:tabs>
        <w:spacing w:after="0" w:line="240" w:lineRule="auto"/>
        <w:ind w:firstLine="567"/>
        <w:jc w:val="both"/>
      </w:pPr>
      <w:r w:rsidRPr="00BB1620">
        <w:rPr>
          <w:sz w:val="24"/>
          <w:szCs w:val="24"/>
        </w:rPr>
        <w:t>При наличии в РУ ТЭЦ «мертвых зон» и выявлении по результатам расчетов нарушения динамической устойчивости генерирующего оборудования ТЭЦ при нормативных возмущениях, вызванных короткими замыканиями в «мертвой зоне» РУ ТЭЦ, в условиях обеспечения динамической устойчивости генерирующего оборудования ТЭЦ</w:t>
      </w:r>
      <w:r w:rsidR="00F1434D">
        <w:rPr>
          <w:sz w:val="24"/>
          <w:szCs w:val="24"/>
        </w:rPr>
        <w:t xml:space="preserve"> </w:t>
      </w:r>
      <w:r w:rsidRPr="00BB1620">
        <w:rPr>
          <w:sz w:val="24"/>
          <w:szCs w:val="24"/>
        </w:rPr>
        <w:t>при нормативных возмущениях, вызванных короткими замыканиями в любой другой точке РУ ТЭЦ (с учетом возможного отказа выключателя, учитываемого в соответствии с требованиями Методических указаний по устойчивости энергосистем), необходимо предусмотреть реализацию технических решений, обеспечивающих исключение «мертвых зон» в РУ ТЭЦ. При этом под «мертвой зоной» в РУ напряжением 110 кВ и выше ТЭЦ понимается совокупность точек РУ, короткие замыкания в которых ликвидируются со временем, превышающим время действия основных защит.</w:t>
      </w:r>
    </w:p>
    <w:p w14:paraId="117F05CA" w14:textId="195EE695" w:rsidR="004F7186" w:rsidRPr="004B6F67" w:rsidRDefault="004F7186" w:rsidP="00096713">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При разработке </w:t>
      </w:r>
      <w:r w:rsidR="00960B43" w:rsidRPr="004B6F67">
        <w:rPr>
          <w:bCs/>
        </w:rPr>
        <w:t>СВМ</w:t>
      </w:r>
      <w:r w:rsidR="00360067" w:rsidRPr="00360067">
        <w:rPr>
          <w:bCs/>
        </w:rPr>
        <w:t xml:space="preserve"> </w:t>
      </w:r>
      <w:r w:rsidR="00B23447">
        <w:rPr>
          <w:bCs/>
        </w:rPr>
        <w:t>для р</w:t>
      </w:r>
      <w:r w:rsidR="00360067" w:rsidRPr="004B6F67">
        <w:rPr>
          <w:bCs/>
        </w:rPr>
        <w:t>екомендуемого варианта</w:t>
      </w:r>
      <w:r w:rsidRPr="004B6F67">
        <w:rPr>
          <w:bCs/>
        </w:rPr>
        <w:t xml:space="preserve"> должен быть выполнен анализ уровней напряжения в точке присоединения </w:t>
      </w:r>
      <w:r w:rsidR="00021F8B" w:rsidRPr="00DB2A6B">
        <w:rPr>
          <w:bCs/>
        </w:rPr>
        <w:t>ТЭЦ</w:t>
      </w:r>
      <w:r w:rsidRPr="004B6F67">
        <w:rPr>
          <w:bCs/>
        </w:rPr>
        <w:t xml:space="preserve"> и в прилегающей электрической сети напряжением 110 кВ и выше </w:t>
      </w:r>
      <w:r w:rsidR="0009289C" w:rsidRPr="004B6F67">
        <w:rPr>
          <w:bCs/>
        </w:rPr>
        <w:t>энергорайонов</w:t>
      </w:r>
      <w:r w:rsidR="00960B43" w:rsidRPr="004B6F67">
        <w:rPr>
          <w:bCs/>
        </w:rPr>
        <w:t xml:space="preserve"> </w:t>
      </w:r>
      <w:r w:rsidR="00960B43" w:rsidRPr="004B6F67">
        <w:rPr>
          <w:bCs/>
          <w:color w:val="000000" w:themeColor="text1"/>
        </w:rPr>
        <w:t xml:space="preserve">для каждого этапа (очереди) строительства </w:t>
      </w:r>
      <w:r w:rsidR="00021F8B" w:rsidRPr="004B6F67">
        <w:rPr>
          <w:bCs/>
          <w:color w:val="000000" w:themeColor="text1"/>
        </w:rPr>
        <w:t>ТЭЦ</w:t>
      </w:r>
      <w:r w:rsidR="00960B43" w:rsidRPr="004B6F67">
        <w:rPr>
          <w:bCs/>
          <w:color w:val="000000" w:themeColor="text1"/>
        </w:rPr>
        <w:t xml:space="preserve"> и на Расчетный период</w:t>
      </w:r>
      <w:r w:rsidR="00450AA4" w:rsidRPr="004B6F67">
        <w:rPr>
          <w:bCs/>
        </w:rPr>
        <w:t>.</w:t>
      </w:r>
      <w:r w:rsidRPr="004B6F67">
        <w:rPr>
          <w:bCs/>
        </w:rPr>
        <w:t xml:space="preserve"> </w:t>
      </w:r>
      <w:r w:rsidR="007B7F0C" w:rsidRPr="004B6F67">
        <w:rPr>
          <w:bCs/>
        </w:rPr>
        <w:t xml:space="preserve">Анализ уровней напряжения выполняется с учетом отсутствии выработки/потребления </w:t>
      </w:r>
      <w:r w:rsidR="00021F8B" w:rsidRPr="004B6F67">
        <w:rPr>
          <w:bCs/>
        </w:rPr>
        <w:t>ТЭЦ</w:t>
      </w:r>
      <w:r w:rsidR="007B7F0C" w:rsidRPr="004B6F67">
        <w:rPr>
          <w:bCs/>
        </w:rPr>
        <w:t xml:space="preserve"> реактивной мощности. В случае если анализ уровня напряжений при отсутствии выработки/потребления </w:t>
      </w:r>
      <w:r w:rsidR="00021F8B" w:rsidRPr="00DB2A6B">
        <w:rPr>
          <w:bCs/>
        </w:rPr>
        <w:t>ТЭЦ</w:t>
      </w:r>
      <w:r w:rsidR="007B7F0C" w:rsidRPr="004B6F67">
        <w:rPr>
          <w:bCs/>
        </w:rPr>
        <w:t xml:space="preserve"> реактивной мощности выявил невозможность обеспечения допустимых уровней напряжения и качества электрической энергии, в расчете необходимо учесть весь </w:t>
      </w:r>
      <w:r w:rsidR="00450AA4" w:rsidRPr="004B6F67">
        <w:rPr>
          <w:bCs/>
        </w:rPr>
        <w:t>регулировочный диапазон по реактивной мощности электростанции</w:t>
      </w:r>
      <w:r w:rsidR="00F71607" w:rsidRPr="004B6F67">
        <w:rPr>
          <w:bCs/>
        </w:rPr>
        <w:t xml:space="preserve"> в соответствии с данными завода-изготовителя оборудования </w:t>
      </w:r>
      <w:r w:rsidR="00021F8B" w:rsidRPr="00DB2A6B">
        <w:rPr>
          <w:bCs/>
        </w:rPr>
        <w:t>ТЭЦ</w:t>
      </w:r>
      <w:r w:rsidR="00450AA4" w:rsidRPr="004B6F67">
        <w:rPr>
          <w:bCs/>
        </w:rPr>
        <w:t xml:space="preserve">. В случае недостаточности регулировочного диапазона по реактивной мощности электростанции для обеспечения допустимых уровней напряжения и качества электрической энергии в работе требуется определить </w:t>
      </w:r>
      <w:r w:rsidR="00621B8A" w:rsidRPr="004B6F67">
        <w:rPr>
          <w:bCs/>
        </w:rPr>
        <w:t>технические решения по установке необходимых источников реактивной мощности и средств компенсации реактивной мощности для обеспечения допустимых уровней напряжения и качества электрической энергии</w:t>
      </w:r>
      <w:r w:rsidR="00450AA4" w:rsidRPr="004B6F67">
        <w:rPr>
          <w:bCs/>
        </w:rPr>
        <w:t>.</w:t>
      </w:r>
    </w:p>
    <w:p w14:paraId="1A561F77" w14:textId="07899AC1" w:rsidR="00316F01" w:rsidRPr="004B6F67" w:rsidRDefault="00316F01" w:rsidP="00096713">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При разработке </w:t>
      </w:r>
      <w:r w:rsidR="0030653D" w:rsidRPr="004B6F67">
        <w:rPr>
          <w:bCs/>
        </w:rPr>
        <w:t>СВМ</w:t>
      </w:r>
      <w:r w:rsidRPr="004B6F67">
        <w:rPr>
          <w:bCs/>
        </w:rPr>
        <w:t xml:space="preserve"> должен быть выполнен анализ существующих устройств и </w:t>
      </w:r>
      <w:r w:rsidRPr="004B6F67">
        <w:rPr>
          <w:bCs/>
        </w:rPr>
        <w:lastRenderedPageBreak/>
        <w:t>комплексов РЗА</w:t>
      </w:r>
      <w:r w:rsidR="00681CE7" w:rsidRPr="004B6F67">
        <w:rPr>
          <w:bCs/>
        </w:rPr>
        <w:t xml:space="preserve"> </w:t>
      </w:r>
      <w:r w:rsidRPr="004B6F67">
        <w:rPr>
          <w:bCs/>
        </w:rPr>
        <w:t>в энергорайоне</w:t>
      </w:r>
      <w:r w:rsidR="00E10173" w:rsidRPr="004B6F67">
        <w:t>, а также на объекте по производству электрической энергии</w:t>
      </w:r>
      <w:r w:rsidRPr="004B6F67">
        <w:rPr>
          <w:bCs/>
        </w:rPr>
        <w:t>.</w:t>
      </w:r>
    </w:p>
    <w:p w14:paraId="458E8E39" w14:textId="69EEA6EE" w:rsidR="0030653D" w:rsidRPr="00BB1620" w:rsidRDefault="0030653D" w:rsidP="00096713">
      <w:pPr>
        <w:pStyle w:val="22"/>
        <w:numPr>
          <w:ilvl w:val="1"/>
          <w:numId w:val="9"/>
        </w:numPr>
        <w:shd w:val="clear" w:color="auto" w:fill="auto"/>
        <w:tabs>
          <w:tab w:val="left" w:pos="1378"/>
        </w:tabs>
        <w:spacing w:after="0" w:line="240" w:lineRule="auto"/>
        <w:ind w:firstLine="567"/>
        <w:jc w:val="both"/>
        <w:rPr>
          <w:sz w:val="24"/>
          <w:szCs w:val="24"/>
        </w:rPr>
      </w:pPr>
      <w:r w:rsidRPr="00BB1620">
        <w:rPr>
          <w:sz w:val="24"/>
          <w:szCs w:val="24"/>
        </w:rPr>
        <w:t>Микропроцессорные устройства РЗА, устанавливаемые на объектах проектирования, объектах, технологически связанных с объектами проектирования, и объектах, на которых предусматривается выполнение работ, должны обеспечивать свою работу при частоте 45,0 – 55,0 Гц.</w:t>
      </w:r>
    </w:p>
    <w:p w14:paraId="7501DBD0" w14:textId="0C1D7AED" w:rsidR="00975862" w:rsidRPr="00BB1620" w:rsidRDefault="007D34DE" w:rsidP="00096713">
      <w:pPr>
        <w:pStyle w:val="aa"/>
        <w:numPr>
          <w:ilvl w:val="1"/>
          <w:numId w:val="9"/>
        </w:numPr>
        <w:spacing w:after="0" w:line="252" w:lineRule="auto"/>
        <w:ind w:firstLine="567"/>
        <w:rPr>
          <w:bCs/>
          <w:color w:val="auto"/>
          <w:szCs w:val="24"/>
        </w:rPr>
      </w:pPr>
      <w:bookmarkStart w:id="114" w:name="_Ref83381827"/>
      <w:r w:rsidRPr="004B6F67">
        <w:rPr>
          <w:bCs/>
          <w:color w:val="000000" w:themeColor="text1"/>
          <w:szCs w:val="24"/>
        </w:rPr>
        <w:t xml:space="preserve">Для </w:t>
      </w:r>
      <w:r w:rsidR="00AC27C0">
        <w:rPr>
          <w:bCs/>
        </w:rPr>
        <w:t>р</w:t>
      </w:r>
      <w:r w:rsidR="00360067" w:rsidRPr="004B6F67">
        <w:rPr>
          <w:bCs/>
        </w:rPr>
        <w:t>екомендуемого варианта</w:t>
      </w:r>
      <w:r w:rsidR="00360067" w:rsidRPr="00BB1620">
        <w:rPr>
          <w:bCs/>
        </w:rPr>
        <w:t xml:space="preserve"> </w:t>
      </w:r>
      <w:r w:rsidR="00061949" w:rsidRPr="004B6F67" w:rsidDel="00061949">
        <w:rPr>
          <w:bCs/>
          <w:szCs w:val="24"/>
        </w:rPr>
        <w:t xml:space="preserve"> </w:t>
      </w:r>
      <w:r w:rsidR="004F7186" w:rsidRPr="004B6F67">
        <w:rPr>
          <w:bCs/>
          <w:szCs w:val="24"/>
        </w:rPr>
        <w:t xml:space="preserve">должны быть определены основные технические решения по оснащению электрической сети и </w:t>
      </w:r>
      <w:r w:rsidR="00021F8B" w:rsidRPr="004B6F67">
        <w:rPr>
          <w:bCs/>
          <w:szCs w:val="24"/>
        </w:rPr>
        <w:t>ТЭЦ</w:t>
      </w:r>
      <w:r w:rsidR="004F7186" w:rsidRPr="004B6F67">
        <w:rPr>
          <w:bCs/>
          <w:szCs w:val="24"/>
        </w:rPr>
        <w:t xml:space="preserve"> комплексами и устройствами РЗА</w:t>
      </w:r>
      <w:r w:rsidR="00621B8A" w:rsidRPr="004B6F67">
        <w:rPr>
          <w:bCs/>
          <w:color w:val="auto"/>
          <w:szCs w:val="24"/>
        </w:rPr>
        <w:t xml:space="preserve"> </w:t>
      </w:r>
      <w:r w:rsidR="00621B8A" w:rsidRPr="004B6F67">
        <w:rPr>
          <w:bCs/>
          <w:szCs w:val="24"/>
        </w:rPr>
        <w:t>и каналами связи для функционирования РЗА</w:t>
      </w:r>
      <w:r w:rsidR="004F7186" w:rsidRPr="004B6F67">
        <w:rPr>
          <w:bCs/>
          <w:szCs w:val="24"/>
        </w:rPr>
        <w:t xml:space="preserve"> (включая функциональные схемы таких комплексов и устройств РЗА, в том числе схемы организации каналов связи, учитывающие схемы их размещения)</w:t>
      </w:r>
      <w:r w:rsidR="00681CE7" w:rsidRPr="004B6F67">
        <w:rPr>
          <w:bCs/>
          <w:szCs w:val="24"/>
        </w:rPr>
        <w:t xml:space="preserve"> </w:t>
      </w:r>
      <w:r w:rsidR="00975862" w:rsidRPr="004B6F67">
        <w:rPr>
          <w:bCs/>
          <w:szCs w:val="24"/>
        </w:rPr>
        <w:t xml:space="preserve">с учетом этапности </w:t>
      </w:r>
      <w:r w:rsidR="009D7F53">
        <w:rPr>
          <w:bCs/>
          <w:szCs w:val="24"/>
        </w:rPr>
        <w:t>ввода генерирующего оборудования</w:t>
      </w:r>
      <w:r w:rsidR="009D7F53" w:rsidRPr="004B6F67">
        <w:rPr>
          <w:bCs/>
          <w:szCs w:val="24"/>
        </w:rPr>
        <w:t xml:space="preserve"> </w:t>
      </w:r>
      <w:r w:rsidR="00021F8B" w:rsidRPr="00DB2A6B">
        <w:rPr>
          <w:bCs/>
          <w:szCs w:val="24"/>
        </w:rPr>
        <w:t>ТЭЦ</w:t>
      </w:r>
      <w:r w:rsidR="00E444F9" w:rsidRPr="004B6F67">
        <w:rPr>
          <w:bCs/>
          <w:szCs w:val="24"/>
        </w:rPr>
        <w:t xml:space="preserve"> в соответствии с требованиями Правил технологического функционирования электроэнергетических систем, утвержденных постановлением Правительства Российской Федерации от 13.08.2018 № 937, и </w:t>
      </w:r>
      <w:r w:rsidR="00E10173" w:rsidRPr="004B6F67">
        <w:rPr>
          <w:bCs/>
          <w:szCs w:val="24"/>
        </w:rPr>
        <w:t xml:space="preserve">другими </w:t>
      </w:r>
      <w:r w:rsidR="00E444F9" w:rsidRPr="004B6F67">
        <w:rPr>
          <w:bCs/>
          <w:szCs w:val="24"/>
        </w:rPr>
        <w:t>нормативными правовыми актами Минэнерго России</w:t>
      </w:r>
      <w:r w:rsidR="00975862" w:rsidRPr="004B6F67">
        <w:rPr>
          <w:bCs/>
          <w:szCs w:val="24"/>
        </w:rPr>
        <w:t>.</w:t>
      </w:r>
      <w:bookmarkEnd w:id="114"/>
    </w:p>
    <w:p w14:paraId="1F40D2B9" w14:textId="3473BF7A" w:rsidR="006A4296" w:rsidRPr="00597D0A" w:rsidRDefault="006A4296" w:rsidP="00096713">
      <w:pPr>
        <w:pStyle w:val="aa"/>
        <w:numPr>
          <w:ilvl w:val="1"/>
          <w:numId w:val="9"/>
        </w:numPr>
        <w:spacing w:after="0" w:line="252" w:lineRule="auto"/>
        <w:ind w:firstLine="567"/>
        <w:rPr>
          <w:bCs/>
          <w:color w:val="auto"/>
          <w:szCs w:val="24"/>
        </w:rPr>
      </w:pPr>
      <w:r w:rsidRPr="00597D0A">
        <w:t>По результатам расчетов</w:t>
      </w:r>
      <w:r w:rsidR="00F1434D" w:rsidRPr="00597D0A">
        <w:t xml:space="preserve"> </w:t>
      </w:r>
      <w:r w:rsidRPr="00597D0A">
        <w:t>токов короткого замыкания разработать перечень необходимых мероприятий по модернизации и реконструкции ПС АО «ИЭСК»</w:t>
      </w:r>
      <w:r w:rsidR="00CC2553" w:rsidRPr="00597D0A">
        <w:t xml:space="preserve"> (при необходимости)</w:t>
      </w:r>
      <w:r w:rsidRPr="00597D0A">
        <w:t>.</w:t>
      </w:r>
    </w:p>
    <w:p w14:paraId="3CD2F8A9" w14:textId="79BC833B" w:rsidR="008F1BB0" w:rsidRPr="004B6F67" w:rsidRDefault="00061949" w:rsidP="00096713">
      <w:pPr>
        <w:pStyle w:val="aa"/>
        <w:numPr>
          <w:ilvl w:val="1"/>
          <w:numId w:val="9"/>
        </w:numPr>
        <w:ind w:firstLine="567"/>
        <w:rPr>
          <w:bCs/>
          <w:szCs w:val="24"/>
        </w:rPr>
      </w:pPr>
      <w:r w:rsidRPr="004B6F67">
        <w:rPr>
          <w:bCs/>
          <w:szCs w:val="24"/>
        </w:rPr>
        <w:t xml:space="preserve">Для </w:t>
      </w:r>
      <w:r w:rsidR="00AC27C0">
        <w:rPr>
          <w:bCs/>
          <w:szCs w:val="24"/>
        </w:rPr>
        <w:t>р</w:t>
      </w:r>
      <w:r w:rsidRPr="004B6F67">
        <w:rPr>
          <w:bCs/>
          <w:szCs w:val="24"/>
        </w:rPr>
        <w:t>екомендуемого варианта</w:t>
      </w:r>
      <w:r w:rsidRPr="004B6F67" w:rsidDel="00061949">
        <w:rPr>
          <w:bCs/>
          <w:szCs w:val="24"/>
        </w:rPr>
        <w:t xml:space="preserve"> </w:t>
      </w:r>
      <w:r w:rsidR="001710EA" w:rsidRPr="004B6F67">
        <w:rPr>
          <w:bCs/>
          <w:szCs w:val="24"/>
        </w:rPr>
        <w:t>требуется:</w:t>
      </w:r>
      <w:r w:rsidRPr="004B6F67">
        <w:rPr>
          <w:bCs/>
          <w:szCs w:val="24"/>
        </w:rPr>
        <w:t xml:space="preserve"> </w:t>
      </w:r>
    </w:p>
    <w:p w14:paraId="049A3581" w14:textId="500357DB" w:rsidR="008F1BB0" w:rsidRPr="004B6F67" w:rsidRDefault="001710EA" w:rsidP="00096713">
      <w:pPr>
        <w:widowControl w:val="0"/>
        <w:numPr>
          <w:ilvl w:val="0"/>
          <w:numId w:val="11"/>
        </w:numPr>
        <w:tabs>
          <w:tab w:val="left" w:pos="1134"/>
        </w:tabs>
        <w:autoSpaceDE w:val="0"/>
        <w:autoSpaceDN w:val="0"/>
        <w:adjustRightInd w:val="0"/>
        <w:spacing w:line="252" w:lineRule="auto"/>
        <w:ind w:firstLine="567"/>
        <w:jc w:val="both"/>
        <w:rPr>
          <w:bCs/>
          <w:color w:val="000000" w:themeColor="text1"/>
        </w:rPr>
      </w:pPr>
      <w:r w:rsidRPr="004B6F67">
        <w:rPr>
          <w:bCs/>
          <w:color w:val="000000" w:themeColor="text1"/>
        </w:rPr>
        <w:t xml:space="preserve">разработать </w:t>
      </w:r>
      <w:r w:rsidR="008F1BB0" w:rsidRPr="004B6F67">
        <w:rPr>
          <w:bCs/>
          <w:color w:val="000000" w:themeColor="text1"/>
        </w:rPr>
        <w:t>принципиальн</w:t>
      </w:r>
      <w:r w:rsidRPr="004B6F67">
        <w:rPr>
          <w:bCs/>
          <w:color w:val="000000" w:themeColor="text1"/>
        </w:rPr>
        <w:t>ую</w:t>
      </w:r>
      <w:r w:rsidR="008F1BB0" w:rsidRPr="004B6F67">
        <w:rPr>
          <w:bCs/>
          <w:color w:val="000000" w:themeColor="text1"/>
        </w:rPr>
        <w:t xml:space="preserve"> схем</w:t>
      </w:r>
      <w:r w:rsidRPr="004B6F67">
        <w:rPr>
          <w:bCs/>
          <w:color w:val="000000" w:themeColor="text1"/>
        </w:rPr>
        <w:t>у</w:t>
      </w:r>
      <w:r w:rsidR="008F1BB0" w:rsidRPr="004B6F67">
        <w:rPr>
          <w:bCs/>
          <w:color w:val="000000" w:themeColor="text1"/>
        </w:rPr>
        <w:t xml:space="preserve"> электрических соединений электростанции (главная схема) </w:t>
      </w:r>
      <w:r w:rsidR="00975862" w:rsidRPr="004B6F67">
        <w:rPr>
          <w:bCs/>
          <w:color w:val="000000" w:themeColor="text1"/>
        </w:rPr>
        <w:t>для</w:t>
      </w:r>
      <w:r w:rsidR="008F1BB0" w:rsidRPr="004B6F67">
        <w:rPr>
          <w:bCs/>
          <w:color w:val="000000" w:themeColor="text1"/>
        </w:rPr>
        <w:t xml:space="preserve"> </w:t>
      </w:r>
      <w:r w:rsidR="00C32963" w:rsidRPr="004B6F67">
        <w:rPr>
          <w:bCs/>
          <w:color w:val="000000" w:themeColor="text1"/>
        </w:rPr>
        <w:t xml:space="preserve">каждого этапа (очереди) </w:t>
      </w:r>
      <w:r w:rsidR="002E658C">
        <w:rPr>
          <w:bCs/>
          <w:color w:val="000000" w:themeColor="text1"/>
        </w:rPr>
        <w:t>ввода генерирующего оборудования</w:t>
      </w:r>
      <w:r w:rsidR="002E658C" w:rsidRPr="00DB2A6B">
        <w:rPr>
          <w:bCs/>
          <w:color w:val="000000" w:themeColor="text1"/>
        </w:rPr>
        <w:t xml:space="preserve"> </w:t>
      </w:r>
      <w:r w:rsidR="00021F8B" w:rsidRPr="00DB2A6B">
        <w:rPr>
          <w:bCs/>
          <w:color w:val="000000" w:themeColor="text1"/>
        </w:rPr>
        <w:t>ТЭЦ</w:t>
      </w:r>
      <w:r w:rsidR="008F1BB0" w:rsidRPr="00DB2A6B">
        <w:rPr>
          <w:bCs/>
          <w:color w:val="000000" w:themeColor="text1"/>
        </w:rPr>
        <w:t>;</w:t>
      </w:r>
    </w:p>
    <w:p w14:paraId="2B033BA1" w14:textId="77777777" w:rsidR="008F1BB0" w:rsidRPr="004B6F67" w:rsidRDefault="001710EA" w:rsidP="00096713">
      <w:pPr>
        <w:widowControl w:val="0"/>
        <w:numPr>
          <w:ilvl w:val="0"/>
          <w:numId w:val="11"/>
        </w:numPr>
        <w:tabs>
          <w:tab w:val="left" w:pos="1134"/>
        </w:tabs>
        <w:autoSpaceDE w:val="0"/>
        <w:autoSpaceDN w:val="0"/>
        <w:adjustRightInd w:val="0"/>
        <w:spacing w:line="252" w:lineRule="auto"/>
        <w:ind w:firstLine="567"/>
        <w:jc w:val="both"/>
        <w:rPr>
          <w:bCs/>
          <w:color w:val="000000" w:themeColor="text1"/>
        </w:rPr>
      </w:pPr>
      <w:r w:rsidRPr="004B6F67">
        <w:rPr>
          <w:bCs/>
          <w:color w:val="000000" w:themeColor="text1"/>
        </w:rPr>
        <w:t xml:space="preserve">разработать </w:t>
      </w:r>
      <w:r w:rsidR="008F1BB0" w:rsidRPr="004B6F67">
        <w:rPr>
          <w:bCs/>
          <w:color w:val="000000" w:themeColor="text1"/>
        </w:rPr>
        <w:t>карт</w:t>
      </w:r>
      <w:r w:rsidRPr="004B6F67">
        <w:rPr>
          <w:bCs/>
          <w:color w:val="000000" w:themeColor="text1"/>
        </w:rPr>
        <w:t>у</w:t>
      </w:r>
      <w:r w:rsidR="008F1BB0" w:rsidRPr="004B6F67">
        <w:rPr>
          <w:bCs/>
          <w:color w:val="000000" w:themeColor="text1"/>
        </w:rPr>
        <w:t>-схем</w:t>
      </w:r>
      <w:r w:rsidRPr="004B6F67">
        <w:rPr>
          <w:bCs/>
          <w:color w:val="000000" w:themeColor="text1"/>
        </w:rPr>
        <w:t>у</w:t>
      </w:r>
      <w:r w:rsidR="008F1BB0" w:rsidRPr="004B6F67">
        <w:rPr>
          <w:bCs/>
          <w:color w:val="000000" w:themeColor="text1"/>
        </w:rPr>
        <w:t xml:space="preserve"> электрической сети </w:t>
      </w:r>
      <w:r w:rsidR="0009289C" w:rsidRPr="004B6F67">
        <w:rPr>
          <w:bCs/>
          <w:color w:val="000000" w:themeColor="text1"/>
        </w:rPr>
        <w:t>энергорайонов</w:t>
      </w:r>
      <w:r w:rsidR="008F1BB0" w:rsidRPr="004B6F67">
        <w:rPr>
          <w:bCs/>
          <w:color w:val="000000" w:themeColor="text1"/>
        </w:rPr>
        <w:t>;</w:t>
      </w:r>
    </w:p>
    <w:p w14:paraId="361357F2" w14:textId="77777777" w:rsidR="00A3493F" w:rsidRPr="004B6F67" w:rsidRDefault="001710EA" w:rsidP="00096713">
      <w:pPr>
        <w:widowControl w:val="0"/>
        <w:numPr>
          <w:ilvl w:val="0"/>
          <w:numId w:val="11"/>
        </w:numPr>
        <w:tabs>
          <w:tab w:val="left" w:pos="1134"/>
        </w:tabs>
        <w:autoSpaceDE w:val="0"/>
        <w:autoSpaceDN w:val="0"/>
        <w:adjustRightInd w:val="0"/>
        <w:spacing w:line="252" w:lineRule="auto"/>
        <w:ind w:firstLine="567"/>
        <w:jc w:val="both"/>
        <w:rPr>
          <w:bCs/>
          <w:color w:val="000000" w:themeColor="text1"/>
        </w:rPr>
      </w:pPr>
      <w:r w:rsidRPr="004B6F67">
        <w:rPr>
          <w:bCs/>
          <w:color w:val="000000" w:themeColor="text1"/>
        </w:rPr>
        <w:t xml:space="preserve">провести </w:t>
      </w:r>
      <w:r w:rsidR="008F1BB0" w:rsidRPr="004B6F67">
        <w:rPr>
          <w:bCs/>
          <w:color w:val="000000" w:themeColor="text1"/>
        </w:rPr>
        <w:t>предварительн</w:t>
      </w:r>
      <w:r w:rsidRPr="004B6F67">
        <w:rPr>
          <w:bCs/>
          <w:color w:val="000000" w:themeColor="text1"/>
        </w:rPr>
        <w:t>ую</w:t>
      </w:r>
      <w:r w:rsidR="008F1BB0" w:rsidRPr="004B6F67">
        <w:rPr>
          <w:bCs/>
          <w:color w:val="000000" w:themeColor="text1"/>
        </w:rPr>
        <w:t xml:space="preserve"> проработк</w:t>
      </w:r>
      <w:r w:rsidRPr="004B6F67">
        <w:rPr>
          <w:bCs/>
          <w:color w:val="000000" w:themeColor="text1"/>
        </w:rPr>
        <w:t>у</w:t>
      </w:r>
      <w:r w:rsidR="008F1BB0" w:rsidRPr="004B6F67">
        <w:rPr>
          <w:bCs/>
          <w:color w:val="000000" w:themeColor="text1"/>
        </w:rPr>
        <w:t xml:space="preserve"> вариантов размещения объектов электросетевого хозяйства, в том числе прохождения трасс ЛЭП;</w:t>
      </w:r>
    </w:p>
    <w:p w14:paraId="1F21AB32" w14:textId="3AD5F022" w:rsidR="00A3493F" w:rsidRPr="004B6F67" w:rsidRDefault="00622E2B" w:rsidP="00096713">
      <w:pPr>
        <w:widowControl w:val="0"/>
        <w:numPr>
          <w:ilvl w:val="0"/>
          <w:numId w:val="11"/>
        </w:numPr>
        <w:tabs>
          <w:tab w:val="left" w:pos="1134"/>
        </w:tabs>
        <w:autoSpaceDE w:val="0"/>
        <w:autoSpaceDN w:val="0"/>
        <w:adjustRightInd w:val="0"/>
        <w:spacing w:line="252" w:lineRule="auto"/>
        <w:ind w:firstLine="567"/>
        <w:jc w:val="both"/>
        <w:rPr>
          <w:bCs/>
          <w:color w:val="000000" w:themeColor="text1"/>
        </w:rPr>
      </w:pPr>
      <w:r w:rsidRPr="004B6F67">
        <w:rPr>
          <w:bCs/>
          <w:color w:val="000000" w:themeColor="text1"/>
        </w:rPr>
        <w:t xml:space="preserve">в случае изменения </w:t>
      </w:r>
      <w:r w:rsidR="00173F9C" w:rsidRPr="004B6F67">
        <w:rPr>
          <w:bCs/>
          <w:color w:val="000000" w:themeColor="text1"/>
        </w:rPr>
        <w:t>параметров,</w:t>
      </w:r>
      <w:r w:rsidRPr="004B6F67">
        <w:rPr>
          <w:bCs/>
          <w:color w:val="000000" w:themeColor="text1"/>
        </w:rPr>
        <w:t xml:space="preserve"> вновь сооружаемых ЛЭП</w:t>
      </w:r>
      <w:r w:rsidR="00A3493F" w:rsidRPr="004B6F67">
        <w:rPr>
          <w:bCs/>
        </w:rPr>
        <w:t>;</w:t>
      </w:r>
    </w:p>
    <w:p w14:paraId="69B14D31" w14:textId="2B4E5C47" w:rsidR="00A3493F" w:rsidRPr="004B6F67" w:rsidRDefault="008F1BB0" w:rsidP="00096713">
      <w:pPr>
        <w:pStyle w:val="aa"/>
        <w:numPr>
          <w:ilvl w:val="0"/>
          <w:numId w:val="11"/>
        </w:numPr>
        <w:tabs>
          <w:tab w:val="left" w:pos="1134"/>
        </w:tabs>
        <w:spacing w:after="0" w:line="252" w:lineRule="auto"/>
        <w:ind w:firstLine="567"/>
        <w:rPr>
          <w:bCs/>
          <w:color w:val="000000" w:themeColor="text1"/>
          <w:szCs w:val="24"/>
        </w:rPr>
      </w:pPr>
      <w:r w:rsidRPr="004B6F67">
        <w:rPr>
          <w:bCs/>
          <w:color w:val="000000" w:themeColor="text1"/>
          <w:szCs w:val="24"/>
        </w:rPr>
        <w:t>прове</w:t>
      </w:r>
      <w:r w:rsidR="001710EA" w:rsidRPr="004B6F67">
        <w:rPr>
          <w:bCs/>
          <w:color w:val="000000" w:themeColor="text1"/>
          <w:szCs w:val="24"/>
        </w:rPr>
        <w:t>сти</w:t>
      </w:r>
      <w:r w:rsidRPr="004B6F67">
        <w:rPr>
          <w:bCs/>
          <w:color w:val="000000" w:themeColor="text1"/>
          <w:szCs w:val="24"/>
        </w:rPr>
        <w:t xml:space="preserve"> предварительн</w:t>
      </w:r>
      <w:r w:rsidR="001710EA" w:rsidRPr="004B6F67">
        <w:rPr>
          <w:bCs/>
          <w:color w:val="000000" w:themeColor="text1"/>
          <w:szCs w:val="24"/>
        </w:rPr>
        <w:t>ую</w:t>
      </w:r>
      <w:r w:rsidRPr="004B6F67">
        <w:rPr>
          <w:bCs/>
          <w:color w:val="000000" w:themeColor="text1"/>
          <w:szCs w:val="24"/>
        </w:rPr>
        <w:t xml:space="preserve"> оценк</w:t>
      </w:r>
      <w:r w:rsidR="001710EA" w:rsidRPr="004B6F67">
        <w:rPr>
          <w:bCs/>
          <w:color w:val="000000" w:themeColor="text1"/>
          <w:szCs w:val="24"/>
        </w:rPr>
        <w:t>у</w:t>
      </w:r>
      <w:r w:rsidRPr="004B6F67">
        <w:rPr>
          <w:bCs/>
          <w:color w:val="000000" w:themeColor="text1"/>
          <w:szCs w:val="24"/>
        </w:rPr>
        <w:t xml:space="preserve"> капитальных затрат на реализацию технических решений по выдаче мощности </w:t>
      </w:r>
      <w:r w:rsidR="00021F8B" w:rsidRPr="004B6F67">
        <w:rPr>
          <w:bCs/>
          <w:color w:val="000000" w:themeColor="text1"/>
          <w:szCs w:val="24"/>
        </w:rPr>
        <w:t>ТЭЦ</w:t>
      </w:r>
      <w:r w:rsidRPr="004B6F67">
        <w:rPr>
          <w:bCs/>
          <w:color w:val="000000" w:themeColor="text1"/>
          <w:szCs w:val="24"/>
        </w:rPr>
        <w:t xml:space="preserve">, включая ориентировочные затраты на реализацию технических решений по оснащению электрической сети и </w:t>
      </w:r>
      <w:r w:rsidR="00021F8B" w:rsidRPr="004B6F67">
        <w:rPr>
          <w:bCs/>
          <w:color w:val="000000" w:themeColor="text1"/>
          <w:szCs w:val="24"/>
        </w:rPr>
        <w:t>ТЭЦ</w:t>
      </w:r>
      <w:r w:rsidRPr="004B6F67">
        <w:rPr>
          <w:bCs/>
          <w:color w:val="000000" w:themeColor="text1"/>
          <w:szCs w:val="24"/>
        </w:rPr>
        <w:t xml:space="preserve"> комплексами и устройствами РЗА</w:t>
      </w:r>
      <w:r w:rsidR="00681CE7" w:rsidRPr="004B6F67">
        <w:rPr>
          <w:bCs/>
          <w:color w:val="000000" w:themeColor="text1"/>
          <w:szCs w:val="24"/>
        </w:rPr>
        <w:t xml:space="preserve"> </w:t>
      </w:r>
      <w:r w:rsidRPr="004B6F67">
        <w:rPr>
          <w:bCs/>
          <w:color w:val="000000" w:themeColor="text1"/>
          <w:szCs w:val="24"/>
        </w:rPr>
        <w:t>с их разделением между заявителем и сетевой организацией (сетевыми организациями), к электрическим сетям которой (которых) планируется присоединение объекта по производству электрической энергии</w:t>
      </w:r>
      <w:r w:rsidR="00B818FB" w:rsidRPr="004B6F67">
        <w:rPr>
          <w:bCs/>
          <w:color w:val="000000" w:themeColor="text1"/>
          <w:szCs w:val="24"/>
        </w:rPr>
        <w:t>.</w:t>
      </w:r>
      <w:r w:rsidR="004B0165" w:rsidRPr="004B6F67">
        <w:rPr>
          <w:bCs/>
          <w:color w:val="000000" w:themeColor="text1"/>
          <w:szCs w:val="24"/>
        </w:rPr>
        <w:t xml:space="preserve"> В случае если техническими решениями для </w:t>
      </w:r>
      <w:r w:rsidR="00AC27C0">
        <w:rPr>
          <w:bCs/>
          <w:color w:val="000000" w:themeColor="text1"/>
          <w:szCs w:val="24"/>
        </w:rPr>
        <w:t>р</w:t>
      </w:r>
      <w:r w:rsidR="004B0165" w:rsidRPr="004B6F67">
        <w:rPr>
          <w:bCs/>
          <w:color w:val="000000" w:themeColor="text1"/>
          <w:szCs w:val="24"/>
        </w:rPr>
        <w:t>екомендуемого варианта предусмотрена необходимость реализации технических мероприятий на объектах электроэнергетики, принадлежащих на праве собственности или ином законном основании третьим лицам, оценка указанных капитальных затрат должна осуществляться также их разделением между заявителем, сетевой организацией и такими третьими лицами.</w:t>
      </w:r>
    </w:p>
    <w:p w14:paraId="51EB3B33" w14:textId="66D1C6DF" w:rsidR="008F1BB0" w:rsidRPr="004B6F67" w:rsidRDefault="00061949" w:rsidP="00096713">
      <w:pPr>
        <w:widowControl w:val="0"/>
        <w:numPr>
          <w:ilvl w:val="1"/>
          <w:numId w:val="9"/>
        </w:numPr>
        <w:autoSpaceDE w:val="0"/>
        <w:autoSpaceDN w:val="0"/>
        <w:adjustRightInd w:val="0"/>
        <w:spacing w:line="252" w:lineRule="auto"/>
        <w:ind w:firstLine="567"/>
        <w:jc w:val="both"/>
        <w:rPr>
          <w:bCs/>
        </w:rPr>
      </w:pPr>
      <w:r w:rsidRPr="004B6F67">
        <w:rPr>
          <w:bCs/>
        </w:rPr>
        <w:t xml:space="preserve">Для </w:t>
      </w:r>
      <w:r w:rsidR="00AC27C0">
        <w:rPr>
          <w:bCs/>
        </w:rPr>
        <w:t>р</w:t>
      </w:r>
      <w:r w:rsidRPr="004B6F67">
        <w:rPr>
          <w:bCs/>
        </w:rPr>
        <w:t>екомендуемого варианта</w:t>
      </w:r>
      <w:r w:rsidRPr="004B6F67" w:rsidDel="00061949">
        <w:rPr>
          <w:bCs/>
        </w:rPr>
        <w:t xml:space="preserve"> </w:t>
      </w:r>
      <w:r w:rsidR="00CF504B" w:rsidRPr="004B6F67">
        <w:rPr>
          <w:bCs/>
        </w:rPr>
        <w:t xml:space="preserve">должна быть проведена </w:t>
      </w:r>
      <w:r w:rsidR="008F1BB0" w:rsidRPr="004B6F67">
        <w:rPr>
          <w:bCs/>
        </w:rPr>
        <w:t>предварительн</w:t>
      </w:r>
      <w:r w:rsidR="00CF504B" w:rsidRPr="004B6F67">
        <w:rPr>
          <w:bCs/>
        </w:rPr>
        <w:t>ая</w:t>
      </w:r>
      <w:r w:rsidR="008F1BB0" w:rsidRPr="004B6F67">
        <w:rPr>
          <w:bCs/>
        </w:rPr>
        <w:t xml:space="preserve"> оценк</w:t>
      </w:r>
      <w:r w:rsidR="00CF504B" w:rsidRPr="004B6F67">
        <w:rPr>
          <w:bCs/>
        </w:rPr>
        <w:t>а</w:t>
      </w:r>
      <w:r w:rsidR="008F1BB0" w:rsidRPr="004B6F67">
        <w:rPr>
          <w:bCs/>
        </w:rPr>
        <w:t xml:space="preserve"> капитальных затрат на реализацию технических мероприятий по строительству (реконструкции, модернизации) электрических сетей</w:t>
      </w:r>
      <w:r w:rsidR="0009289C" w:rsidRPr="004B6F67">
        <w:rPr>
          <w:bCs/>
        </w:rPr>
        <w:t>, включая затраты на реализацию мероприятий, обеспечивающих выполнение требований пункта 3.10</w:t>
      </w:r>
      <w:r w:rsidR="008F1BB0" w:rsidRPr="004B6F67">
        <w:rPr>
          <w:bCs/>
        </w:rPr>
        <w:t>, в том числе технических решений, планируемых к реализации на объектах смежных сетевых</w:t>
      </w:r>
      <w:r w:rsidR="00E61B0A" w:rsidRPr="004B6F67">
        <w:rPr>
          <w:bCs/>
        </w:rPr>
        <w:t xml:space="preserve"> по выдаче мощности объекта по производству электрической энергии, включая ориентировочные затраты на реализацию технических решений по оснащению электрической сети и объекта по производству электрической энергии комплексами и устройствами РЗА, с разделением затрат на реализацию технических мероприятий по объектам электроэнергетики, необходимость реализации технических мероприятий на которых предусмотрена </w:t>
      </w:r>
      <w:r w:rsidR="00AC27C0">
        <w:rPr>
          <w:bCs/>
        </w:rPr>
        <w:t>р</w:t>
      </w:r>
      <w:r w:rsidR="00E61B0A" w:rsidRPr="004B6F67">
        <w:rPr>
          <w:bCs/>
        </w:rPr>
        <w:t>екомендуемым вариантом</w:t>
      </w:r>
      <w:r w:rsidR="008F1BB0" w:rsidRPr="004B6F67">
        <w:rPr>
          <w:bCs/>
        </w:rPr>
        <w:t>.</w:t>
      </w:r>
    </w:p>
    <w:p w14:paraId="7D198579" w14:textId="2462048C" w:rsidR="00B012FD" w:rsidRPr="004B6F67" w:rsidRDefault="00B012FD" w:rsidP="00096713">
      <w:pPr>
        <w:widowControl w:val="0"/>
        <w:tabs>
          <w:tab w:val="left" w:pos="1134"/>
        </w:tabs>
        <w:autoSpaceDE w:val="0"/>
        <w:autoSpaceDN w:val="0"/>
        <w:adjustRightInd w:val="0"/>
        <w:spacing w:line="252" w:lineRule="auto"/>
        <w:ind w:firstLine="567"/>
        <w:jc w:val="both"/>
        <w:rPr>
          <w:bCs/>
        </w:rPr>
      </w:pPr>
      <w:r w:rsidRPr="004B6F67">
        <w:rPr>
          <w:bCs/>
        </w:rPr>
        <w:t>Результатом выполнения Этапа 2 является отчет «</w:t>
      </w:r>
      <w:r w:rsidR="002E658C" w:rsidRPr="004B6F67">
        <w:rPr>
          <w:bCs/>
        </w:rPr>
        <w:t>Схем</w:t>
      </w:r>
      <w:r w:rsidR="002E658C">
        <w:rPr>
          <w:bCs/>
        </w:rPr>
        <w:t>а</w:t>
      </w:r>
      <w:r w:rsidR="002E658C" w:rsidRPr="004B6F67">
        <w:rPr>
          <w:bCs/>
        </w:rPr>
        <w:t xml:space="preserve"> </w:t>
      </w:r>
      <w:r w:rsidRPr="004B6F67">
        <w:rPr>
          <w:bCs/>
        </w:rPr>
        <w:t xml:space="preserve">выдачи мощности </w:t>
      </w:r>
      <w:del w:id="115" w:author="Mishkov Ivan" w:date="2024-04-02T17:07:00Z">
        <w:r w:rsidR="002E658C" w:rsidRPr="002E658C" w:rsidDel="004C61D5">
          <w:rPr>
            <w:bCs/>
          </w:rPr>
          <w:delText xml:space="preserve">тепловой </w:delText>
        </w:r>
      </w:del>
      <w:ins w:id="116" w:author="Mishkov Ivan" w:date="2024-04-02T17:07:00Z">
        <w:r w:rsidR="004C61D5" w:rsidRPr="002E658C">
          <w:rPr>
            <w:bCs/>
          </w:rPr>
          <w:t>теплов</w:t>
        </w:r>
        <w:r w:rsidR="004C61D5">
          <w:rPr>
            <w:bCs/>
          </w:rPr>
          <w:t>ых</w:t>
        </w:r>
        <w:r w:rsidR="004C61D5" w:rsidRPr="002E658C">
          <w:rPr>
            <w:bCs/>
          </w:rPr>
          <w:t xml:space="preserve"> </w:t>
        </w:r>
      </w:ins>
      <w:r w:rsidR="002E658C" w:rsidRPr="002E658C">
        <w:rPr>
          <w:bCs/>
        </w:rPr>
        <w:t>электростанци</w:t>
      </w:r>
      <w:del w:id="117" w:author="Mishkov Ivan" w:date="2024-04-02T17:07:00Z">
        <w:r w:rsidR="002E658C" w:rsidRPr="002E658C" w:rsidDel="004C61D5">
          <w:rPr>
            <w:bCs/>
          </w:rPr>
          <w:delText>и</w:delText>
        </w:r>
      </w:del>
      <w:ins w:id="118" w:author="Mishkov Ivan" w:date="2024-04-02T17:07:00Z">
        <w:r w:rsidR="004C61D5">
          <w:rPr>
            <w:bCs/>
          </w:rPr>
          <w:t>й</w:t>
        </w:r>
      </w:ins>
      <w:del w:id="119" w:author="Mishkov Ivan" w:date="2024-04-02T17:06:00Z">
        <w:r w:rsidR="002E658C" w:rsidRPr="002E658C" w:rsidDel="004C61D5">
          <w:rPr>
            <w:bCs/>
          </w:rPr>
          <w:delText xml:space="preserve"> Иркутская ТЭЦ-11</w:delText>
        </w:r>
      </w:del>
      <w:r w:rsidRPr="004B6F67">
        <w:rPr>
          <w:bCs/>
        </w:rPr>
        <w:t xml:space="preserve">. Этап 2. </w:t>
      </w:r>
      <w:r w:rsidR="00776038" w:rsidRPr="004B6F67">
        <w:rPr>
          <w:bCs/>
        </w:rPr>
        <w:t xml:space="preserve">Разработка </w:t>
      </w:r>
      <w:r w:rsidRPr="004B6F67">
        <w:rPr>
          <w:bCs/>
        </w:rPr>
        <w:t xml:space="preserve">схемы выдачи мощности </w:t>
      </w:r>
      <w:r w:rsidR="00021F8B" w:rsidRPr="004B6F67">
        <w:rPr>
          <w:bCs/>
        </w:rPr>
        <w:t>ТЭЦ</w:t>
      </w:r>
      <w:r w:rsidRPr="004B6F67">
        <w:rPr>
          <w:bCs/>
        </w:rPr>
        <w:t xml:space="preserve"> с </w:t>
      </w:r>
      <w:r w:rsidR="00776038" w:rsidRPr="004B6F67">
        <w:rPr>
          <w:bCs/>
        </w:rPr>
        <w:t>уточнением требуемых капитальных вложений</w:t>
      </w:r>
      <w:r w:rsidRPr="004B6F67">
        <w:rPr>
          <w:bCs/>
        </w:rPr>
        <w:t>» (далее</w:t>
      </w:r>
      <w:r w:rsidR="00EE2F47" w:rsidRPr="004B6F67">
        <w:rPr>
          <w:bCs/>
        </w:rPr>
        <w:t> </w:t>
      </w:r>
      <w:r w:rsidRPr="004B6F67">
        <w:rPr>
          <w:bCs/>
        </w:rPr>
        <w:t xml:space="preserve">– Отчет по Этапу </w:t>
      </w:r>
      <w:r w:rsidR="00641D41" w:rsidRPr="004B6F67">
        <w:rPr>
          <w:bCs/>
        </w:rPr>
        <w:t>2</w:t>
      </w:r>
      <w:r w:rsidRPr="004B6F67">
        <w:rPr>
          <w:bCs/>
        </w:rPr>
        <w:t>).</w:t>
      </w:r>
    </w:p>
    <w:p w14:paraId="57226D9D" w14:textId="2FDD0B4B" w:rsidR="00B15B21" w:rsidRPr="004B6F67" w:rsidRDefault="00CE6B86" w:rsidP="00096713">
      <w:pPr>
        <w:spacing w:line="252" w:lineRule="auto"/>
        <w:ind w:firstLine="567"/>
        <w:jc w:val="both"/>
        <w:rPr>
          <w:bCs/>
        </w:rPr>
      </w:pPr>
      <w:r w:rsidRPr="00597D0A">
        <w:rPr>
          <w:bCs/>
        </w:rPr>
        <w:t xml:space="preserve">Отчет по Этапу 2 отдельно </w:t>
      </w:r>
      <w:r w:rsidR="00B15B21" w:rsidRPr="00597D0A">
        <w:rPr>
          <w:bCs/>
        </w:rPr>
        <w:t>согласовывается с</w:t>
      </w:r>
      <w:r w:rsidR="00682FB5">
        <w:rPr>
          <w:bCs/>
        </w:rPr>
        <w:t xml:space="preserve"> </w:t>
      </w:r>
      <w:r w:rsidR="00682FB5" w:rsidRPr="004B6F67">
        <w:rPr>
          <w:bCs/>
        </w:rPr>
        <w:t>Заказчиком, сетевой организацией</w:t>
      </w:r>
      <w:r w:rsidR="00682FB5">
        <w:rPr>
          <w:bCs/>
        </w:rPr>
        <w:t xml:space="preserve">, к электрическим сетям которой планируется осуществить технологическое присоединение </w:t>
      </w:r>
      <w:r w:rsidR="002E658C">
        <w:rPr>
          <w:bCs/>
        </w:rPr>
        <w:t xml:space="preserve">Иркутской </w:t>
      </w:r>
      <w:r w:rsidR="00682FB5">
        <w:rPr>
          <w:bCs/>
        </w:rPr>
        <w:t>ТЭЦ</w:t>
      </w:r>
      <w:r w:rsidR="002E658C">
        <w:rPr>
          <w:bCs/>
        </w:rPr>
        <w:t>-11</w:t>
      </w:r>
      <w:r w:rsidR="00682FB5">
        <w:rPr>
          <w:bCs/>
        </w:rPr>
        <w:t xml:space="preserve">, а также </w:t>
      </w:r>
      <w:r w:rsidR="00682FB5" w:rsidRPr="00096713">
        <w:rPr>
          <w:bCs/>
        </w:rPr>
        <w:t>владельцами объектов электроэнергетики, на которых предпол</w:t>
      </w:r>
      <w:r w:rsidR="00682FB5">
        <w:rPr>
          <w:bCs/>
        </w:rPr>
        <w:t xml:space="preserve">агается выполнение мероприятий </w:t>
      </w:r>
      <w:r w:rsidR="00682FB5" w:rsidRPr="00096713">
        <w:rPr>
          <w:bCs/>
        </w:rPr>
        <w:t>по технологическому присоединению</w:t>
      </w:r>
      <w:r w:rsidR="00682FB5" w:rsidRPr="00096713" w:rsidDel="00096713">
        <w:rPr>
          <w:bCs/>
        </w:rPr>
        <w:t xml:space="preserve"> </w:t>
      </w:r>
      <w:r w:rsidR="00682FB5" w:rsidRPr="00BE7B93">
        <w:rPr>
          <w:bCs/>
        </w:rPr>
        <w:t>ТЭЦ</w:t>
      </w:r>
      <w:r w:rsidR="00B15B21" w:rsidRPr="00BE7B93">
        <w:rPr>
          <w:bCs/>
        </w:rPr>
        <w:t>,</w:t>
      </w:r>
      <w:r w:rsidR="00B15B21" w:rsidRPr="00597D0A">
        <w:rPr>
          <w:bCs/>
        </w:rPr>
        <w:t xml:space="preserve"> </w:t>
      </w:r>
      <w:r w:rsidR="00172413" w:rsidRPr="00597D0A">
        <w:rPr>
          <w:bCs/>
        </w:rPr>
        <w:t xml:space="preserve">затем с </w:t>
      </w:r>
      <w:r w:rsidR="002E658C">
        <w:rPr>
          <w:bCs/>
        </w:rPr>
        <w:br/>
      </w:r>
      <w:r w:rsidR="00172413" w:rsidRPr="00597D0A">
        <w:rPr>
          <w:bCs/>
        </w:rPr>
        <w:lastRenderedPageBreak/>
        <w:t>Филиалом АО «СО ЕЭС» ОДУ Сибири</w:t>
      </w:r>
      <w:r w:rsidR="00B15B21" w:rsidRPr="00597D0A">
        <w:rPr>
          <w:bCs/>
        </w:rPr>
        <w:t>.</w:t>
      </w:r>
      <w:r w:rsidR="00E713BC" w:rsidRPr="00597D0A">
        <w:rPr>
          <w:bCs/>
        </w:rPr>
        <w:t xml:space="preserve"> Согласование Отчета по Этапу 2 с сетевой организацией</w:t>
      </w:r>
      <w:r w:rsidR="00F037F6" w:rsidRPr="00597D0A">
        <w:rPr>
          <w:bCs/>
        </w:rPr>
        <w:t>,</w:t>
      </w:r>
      <w:r w:rsidR="00E713BC" w:rsidRPr="00597D0A">
        <w:rPr>
          <w:bCs/>
        </w:rPr>
        <w:t xml:space="preserve"> </w:t>
      </w:r>
      <w:r w:rsidR="00172413" w:rsidRPr="00597D0A">
        <w:rPr>
          <w:bCs/>
        </w:rPr>
        <w:t xml:space="preserve">Филиалом АО «СО ЕЭС» ОДУ Сибири </w:t>
      </w:r>
      <w:r w:rsidR="002F7FB1" w:rsidRPr="00597D0A">
        <w:rPr>
          <w:bCs/>
        </w:rPr>
        <w:t xml:space="preserve">осуществляется </w:t>
      </w:r>
      <w:r w:rsidR="00E713BC" w:rsidRPr="00597D0A">
        <w:rPr>
          <w:bCs/>
        </w:rPr>
        <w:t>Заказчиком при участии Исполнителя.</w:t>
      </w:r>
    </w:p>
    <w:p w14:paraId="74A71546" w14:textId="114F2C58" w:rsidR="009C53BB" w:rsidRPr="004B6F67" w:rsidRDefault="009C53BB" w:rsidP="00106598">
      <w:pPr>
        <w:spacing w:line="252" w:lineRule="auto"/>
        <w:ind w:firstLine="709"/>
        <w:jc w:val="both"/>
        <w:rPr>
          <w:bCs/>
        </w:rPr>
      </w:pPr>
    </w:p>
    <w:p w14:paraId="44D3BE49" w14:textId="77777777" w:rsidR="0097145F" w:rsidRPr="004B6F67" w:rsidRDefault="0097145F" w:rsidP="00283848">
      <w:pPr>
        <w:widowControl w:val="0"/>
        <w:numPr>
          <w:ilvl w:val="0"/>
          <w:numId w:val="9"/>
        </w:numPr>
        <w:tabs>
          <w:tab w:val="left" w:pos="851"/>
        </w:tabs>
        <w:autoSpaceDE w:val="0"/>
        <w:autoSpaceDN w:val="0"/>
        <w:adjustRightInd w:val="0"/>
        <w:spacing w:line="252" w:lineRule="auto"/>
        <w:ind w:firstLine="567"/>
        <w:rPr>
          <w:b/>
        </w:rPr>
      </w:pPr>
      <w:r w:rsidRPr="004B6F67">
        <w:rPr>
          <w:b/>
        </w:rPr>
        <w:t xml:space="preserve">Общие требования </w:t>
      </w:r>
    </w:p>
    <w:p w14:paraId="0A37E112" w14:textId="6F365468" w:rsidR="00827AE9" w:rsidRPr="004B6F67" w:rsidRDefault="00CE6B09" w:rsidP="00CE6B09">
      <w:pPr>
        <w:widowControl w:val="0"/>
        <w:numPr>
          <w:ilvl w:val="1"/>
          <w:numId w:val="9"/>
        </w:numPr>
        <w:tabs>
          <w:tab w:val="left" w:pos="1134"/>
        </w:tabs>
        <w:autoSpaceDE w:val="0"/>
        <w:autoSpaceDN w:val="0"/>
        <w:adjustRightInd w:val="0"/>
        <w:spacing w:line="252" w:lineRule="auto"/>
        <w:ind w:firstLine="567"/>
        <w:jc w:val="both"/>
        <w:rPr>
          <w:bCs/>
        </w:rPr>
      </w:pPr>
      <w:r>
        <w:rPr>
          <w:bCs/>
        </w:rPr>
        <w:t xml:space="preserve"> </w:t>
      </w:r>
      <w:r w:rsidR="00827AE9" w:rsidRPr="004B6F67">
        <w:rPr>
          <w:bCs/>
        </w:rPr>
        <w:t xml:space="preserve">При обосновании </w:t>
      </w:r>
      <w:r w:rsidR="00F037F6" w:rsidRPr="004B6F67">
        <w:rPr>
          <w:bCs/>
        </w:rPr>
        <w:t>СВМ</w:t>
      </w:r>
      <w:r w:rsidR="00827AE9" w:rsidRPr="004B6F67">
        <w:rPr>
          <w:bCs/>
        </w:rPr>
        <w:t>, выполнении расчетов электроэнергетических режимов</w:t>
      </w:r>
      <w:r w:rsidR="00221376" w:rsidRPr="004B6F67">
        <w:rPr>
          <w:bCs/>
        </w:rPr>
        <w:t>,</w:t>
      </w:r>
      <w:r w:rsidR="00827AE9" w:rsidRPr="004B6F67">
        <w:rPr>
          <w:bCs/>
        </w:rPr>
        <w:t xml:space="preserve"> статической</w:t>
      </w:r>
      <w:r w:rsidR="00C72371" w:rsidRPr="004B6F67">
        <w:rPr>
          <w:bCs/>
        </w:rPr>
        <w:t xml:space="preserve">, динамической </w:t>
      </w:r>
      <w:r w:rsidR="00827AE9" w:rsidRPr="004B6F67">
        <w:rPr>
          <w:bCs/>
        </w:rPr>
        <w:t xml:space="preserve">устойчивости </w:t>
      </w:r>
      <w:r w:rsidR="00221376" w:rsidRPr="004B6F67">
        <w:rPr>
          <w:bCs/>
        </w:rPr>
        <w:t xml:space="preserve">и токов короткого замыкания </w:t>
      </w:r>
      <w:r w:rsidR="00827AE9" w:rsidRPr="004B6F67">
        <w:rPr>
          <w:bCs/>
        </w:rPr>
        <w:t>необходимо руководствоваться (не</w:t>
      </w:r>
      <w:r w:rsidR="00F037F6" w:rsidRPr="004B6F67">
        <w:rPr>
          <w:bCs/>
        </w:rPr>
        <w:t> </w:t>
      </w:r>
      <w:r w:rsidR="00827AE9" w:rsidRPr="004B6F67">
        <w:rPr>
          <w:bCs/>
        </w:rPr>
        <w:t>ограничиваясь) следующими нормативными документами:</w:t>
      </w:r>
    </w:p>
    <w:p w14:paraId="1CC22E42" w14:textId="77777777" w:rsidR="00531F83" w:rsidRPr="004B6F67" w:rsidRDefault="00531F83" w:rsidP="00283848">
      <w:pPr>
        <w:pStyle w:val="aa"/>
        <w:numPr>
          <w:ilvl w:val="0"/>
          <w:numId w:val="11"/>
        </w:numPr>
        <w:spacing w:after="0" w:line="252" w:lineRule="auto"/>
        <w:ind w:firstLine="567"/>
        <w:rPr>
          <w:bCs/>
          <w:color w:val="auto"/>
          <w:szCs w:val="24"/>
        </w:rPr>
      </w:pPr>
      <w:r w:rsidRPr="004B6F67">
        <w:rPr>
          <w:bCs/>
          <w:color w:val="auto"/>
          <w:szCs w:val="24"/>
        </w:rPr>
        <w:t>Правила технологического функционирования электроэнергетических систем, утвержденные постановлением Правительства Российской Федерации от 13.08.2018 № 937;</w:t>
      </w:r>
    </w:p>
    <w:p w14:paraId="0F5A0A9E" w14:textId="77777777" w:rsidR="00F037F6" w:rsidRPr="004B6F67" w:rsidRDefault="00F037F6" w:rsidP="00283848">
      <w:pPr>
        <w:pStyle w:val="aa"/>
        <w:numPr>
          <w:ilvl w:val="0"/>
          <w:numId w:val="11"/>
        </w:numPr>
        <w:spacing w:after="0" w:line="252" w:lineRule="auto"/>
        <w:ind w:firstLine="567"/>
        <w:rPr>
          <w:bCs/>
          <w:szCs w:val="24"/>
        </w:rPr>
      </w:pPr>
      <w:r w:rsidRPr="004B6F67">
        <w:rPr>
          <w:bCs/>
          <w:color w:val="auto"/>
          <w:szCs w:val="24"/>
        </w:rPr>
        <w:t>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 «Методические указаниями по устойчивости энергосистем» (утверждены Приказом Минэнерго России от 03.08.2018 № 630);</w:t>
      </w:r>
    </w:p>
    <w:p w14:paraId="0C560919" w14:textId="77777777" w:rsidR="00827AE9" w:rsidRPr="004B6F67" w:rsidRDefault="00827AE9"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rPr>
          <w:bCs/>
          <w:color w:val="000000" w:themeColor="text1"/>
        </w:rPr>
        <w:t>Федеральный закон от 27.12.2002 № 184-ФЗ «О техническом регулировании»;</w:t>
      </w:r>
    </w:p>
    <w:p w14:paraId="5BA7B250" w14:textId="77777777" w:rsidR="00827AE9" w:rsidRPr="004B6F67" w:rsidRDefault="00245468"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rPr>
          <w:bCs/>
          <w:color w:val="000000" w:themeColor="text1"/>
        </w:rPr>
        <w:t>Федеральный закон от 26.0</w:t>
      </w:r>
      <w:r w:rsidR="00827AE9" w:rsidRPr="004B6F67">
        <w:rPr>
          <w:bCs/>
          <w:color w:val="000000" w:themeColor="text1"/>
        </w:rPr>
        <w:t>6.2008 № 102-ФЗ «Об обеспечении единства измерений»;</w:t>
      </w:r>
    </w:p>
    <w:p w14:paraId="4B7083AC" w14:textId="77777777" w:rsidR="00827AE9" w:rsidRPr="004B6F67" w:rsidRDefault="00827AE9"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rPr>
          <w:bCs/>
          <w:color w:val="000000" w:themeColor="text1"/>
        </w:rPr>
        <w:t>Постановление Правительства РФ от 03 июня 2008 года N 426 «О квалификации генерирующего объекта, функционирующего на основе использования возобновляемых источников энергии»;</w:t>
      </w:r>
    </w:p>
    <w:p w14:paraId="36784ACE" w14:textId="77777777" w:rsidR="00827AE9" w:rsidRPr="004B6F67" w:rsidRDefault="00827AE9"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rPr>
          <w:bCs/>
          <w:color w:val="000000" w:themeColor="text1"/>
        </w:rPr>
        <w:t>Распоряжение Правительства РФ от 08 января 2009 года №1-р «Основные направления государственной политики в сфере повышения энергетической эффективности электроэнергетики на основе использования возобновляемых источников энергии на период до 2020 года»;</w:t>
      </w:r>
    </w:p>
    <w:p w14:paraId="3FDA9B33" w14:textId="77777777" w:rsidR="00827AE9" w:rsidRPr="004B6F67" w:rsidRDefault="00827AE9"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rPr>
          <w:bCs/>
          <w:color w:val="000000" w:themeColor="text1"/>
        </w:rPr>
        <w:t>Правила устройства электроустановок (ПУЭ). Издание 7, переработанное и дополненное с исправлениями;</w:t>
      </w:r>
    </w:p>
    <w:p w14:paraId="4080CF9D" w14:textId="6E35ADAC" w:rsidR="00827AE9" w:rsidRPr="004B6F67" w:rsidRDefault="00827AE9"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rPr>
          <w:bCs/>
          <w:color w:val="000000" w:themeColor="text1"/>
        </w:rPr>
        <w:t>Правила технической эксплуатации электрических станций и сетей Российской Федерации</w:t>
      </w:r>
      <w:r w:rsidR="00E17A4D" w:rsidRPr="004B6F67">
        <w:rPr>
          <w:bCs/>
          <w:color w:val="000000" w:themeColor="text1"/>
        </w:rPr>
        <w:t>,</w:t>
      </w:r>
      <w:r w:rsidRPr="004B6F67">
        <w:rPr>
          <w:bCs/>
          <w:color w:val="000000" w:themeColor="text1"/>
        </w:rPr>
        <w:t xml:space="preserve"> </w:t>
      </w:r>
      <w:r w:rsidR="00A81110">
        <w:rPr>
          <w:bCs/>
          <w:color w:val="000000" w:themeColor="text1"/>
        </w:rPr>
        <w:t xml:space="preserve">утверждённые приказом Минэнерго России </w:t>
      </w:r>
      <w:r w:rsidR="00E17A4D" w:rsidRPr="004B6F67">
        <w:rPr>
          <w:bCs/>
          <w:color w:val="000000" w:themeColor="text1"/>
        </w:rPr>
        <w:t>от 4 октября 2022 года N 1070</w:t>
      </w:r>
      <w:r w:rsidRPr="004B6F67">
        <w:rPr>
          <w:bCs/>
          <w:color w:val="000000" w:themeColor="text1"/>
        </w:rPr>
        <w:t>;</w:t>
      </w:r>
    </w:p>
    <w:p w14:paraId="28A99CF1" w14:textId="77777777" w:rsidR="00006DCA" w:rsidRPr="004B6F67" w:rsidRDefault="00006DCA"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rPr>
          <w:bCs/>
          <w:color w:val="000000" w:themeColor="text1"/>
        </w:rPr>
        <w:t>Регламенты оптового рынка электроэнергии и мощности;</w:t>
      </w:r>
    </w:p>
    <w:p w14:paraId="0DF69A67" w14:textId="4E071257" w:rsidR="00006DCA" w:rsidRPr="004B6F67" w:rsidRDefault="00006DCA"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rPr>
          <w:bCs/>
        </w:rPr>
        <w:t xml:space="preserve">Приказ Минэнерго России от 17 января 2019 г. </w:t>
      </w:r>
      <w:r w:rsidR="00F037F6" w:rsidRPr="004B6F67">
        <w:rPr>
          <w:bCs/>
        </w:rPr>
        <w:t xml:space="preserve">№ </w:t>
      </w:r>
      <w:r w:rsidRPr="004B6F67">
        <w:rPr>
          <w:bCs/>
        </w:rPr>
        <w:t xml:space="preserve">10 </w:t>
      </w:r>
      <w:r w:rsidR="00221376" w:rsidRPr="004B6F67">
        <w:rPr>
          <w:bCs/>
        </w:rPr>
        <w:t>«</w:t>
      </w:r>
      <w:r w:rsidRPr="004B6F67">
        <w:rPr>
          <w:bCs/>
        </w:rPr>
        <w:t>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w:t>
      </w:r>
      <w:r w:rsidR="00221376" w:rsidRPr="004B6F67">
        <w:rPr>
          <w:bCs/>
        </w:rPr>
        <w:t>»</w:t>
      </w:r>
      <w:r w:rsidRPr="004B6F67">
        <w:rPr>
          <w:bCs/>
        </w:rPr>
        <w:t>;</w:t>
      </w:r>
    </w:p>
    <w:p w14:paraId="59596F4C" w14:textId="686D0E8B" w:rsidR="007E6CB4" w:rsidRPr="004B6F67" w:rsidRDefault="007E6CB4"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rPr>
          <w:bCs/>
        </w:rPr>
        <w:t>Технические требования к генерирующим объектам, подлежащим строительству, в отношении которых проводиться долгосрочный конкурентный отбор мощности новых генерирующих объектов в Иркутско-Черемховском энергорайоне;</w:t>
      </w:r>
    </w:p>
    <w:p w14:paraId="698E80B5" w14:textId="77777777" w:rsidR="00E444F9" w:rsidRPr="004B6F67" w:rsidRDefault="00E444F9"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rPr>
          <w:bCs/>
          <w:color w:val="000000" w:themeColor="text1"/>
        </w:rPr>
        <w:t>Правила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утвержденных Приказом Минэнерго России от 28.12.2020 № 1195;</w:t>
      </w:r>
    </w:p>
    <w:p w14:paraId="1AEC8B94" w14:textId="77777777" w:rsidR="00E444F9" w:rsidRPr="004B6F67" w:rsidRDefault="00E444F9"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t>Правила создания (модернизации) комплексов и устройств релейной защиты и автоматики в энергосистеме, утвержденные Приказом Минэнерго России от 13.07.2020 №556;</w:t>
      </w:r>
    </w:p>
    <w:p w14:paraId="7FB36ED9" w14:textId="77777777" w:rsidR="00E444F9" w:rsidRPr="004B6F67" w:rsidRDefault="00E444F9"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t>Требования к оснащению линий электропередачи и оборудования объектов электроэнергетики классом напряжения 110 кВ и выше устройствами и комплексами релейной защиты и автоматики, а также к принципам функционирования устройств и комплексов релейной защиты и автоматики, утвержденные Приказом Минэнерго России от 13.02.2019 №101;</w:t>
      </w:r>
    </w:p>
    <w:p w14:paraId="21B082FB" w14:textId="77777777" w:rsidR="00E444F9" w:rsidRPr="004B6F67" w:rsidRDefault="00E444F9"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t>Требования к каналам связи для функционирования релейной защиты и автоматики, утвержденные Приказом Минэнерго России от 13.02.2019 №97;</w:t>
      </w:r>
    </w:p>
    <w:p w14:paraId="0B9D8C50" w14:textId="77777777" w:rsidR="00E444F9" w:rsidRPr="004B6F67" w:rsidRDefault="00E444F9" w:rsidP="00283848">
      <w:pPr>
        <w:widowControl w:val="0"/>
        <w:numPr>
          <w:ilvl w:val="0"/>
          <w:numId w:val="11"/>
        </w:numPr>
        <w:autoSpaceDE w:val="0"/>
        <w:autoSpaceDN w:val="0"/>
        <w:adjustRightInd w:val="0"/>
        <w:spacing w:line="252" w:lineRule="auto"/>
        <w:ind w:firstLine="567"/>
        <w:jc w:val="both"/>
        <w:rPr>
          <w:bCs/>
          <w:color w:val="000000" w:themeColor="text1"/>
        </w:rPr>
      </w:pPr>
      <w:r w:rsidRPr="004B6F67">
        <w:t>Требования к релейной защите и автоматике различных видов и ее функционированию в составе энергосистемы, утвержденные Приказом Минэнерго России от 10.07.2020 №546;</w:t>
      </w:r>
    </w:p>
    <w:p w14:paraId="7F094A28" w14:textId="2C60BB12"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ГОСТ Р 57114-2022 «Единая энергетическая система и изолированно работающие энергосистемы. Электроэнергетические системы. Оперативно-диспетчерское управление в электроэнергетике и оперативно-технологическое управление. Термины и определения»;</w:t>
      </w:r>
    </w:p>
    <w:p w14:paraId="226EDD5D" w14:textId="199470A1"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 xml:space="preserve">ГОСТ Р 55105-2019 «Единая энергетическая система и изолированно работающие </w:t>
      </w:r>
      <w:r w:rsidRPr="004B6F67">
        <w:lastRenderedPageBreak/>
        <w:t>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14:paraId="122F03F1" w14:textId="3CDB7450"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ГОСТ Р 59979-2022 «Единая энергетическая система и изолированно работающие энергосистемы. Релейная защита и автоматика. Автоматическое противоаварийное управление режимами энергосистем. Устройства локальной автоматики предотвращения нарушения устойчивости. Нормы и требования»;</w:t>
      </w:r>
    </w:p>
    <w:p w14:paraId="30B6EF25" w14:textId="68A3FA1D"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ГОСТ Р 59233-2020 «Единая энергетическая система и изолированно работающие энергосистемы. Релейная защита и автоматика. Автоматическое противоаварийное управление режимами энергосистем. Устройства автоматики разгрузки при коротких замыканиях. Устройства фиксации тяжести короткого замыкания. Нормы и требования»;</w:t>
      </w:r>
    </w:p>
    <w:p w14:paraId="750139ED" w14:textId="43FC6A80"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ГОСТ Р 59234-2020 «Единая энергетическая система и изолированно работающие энергосистемы. Релейная защита и автоматика. Автоматическое противоаварийное управление режимами энергосистем. Устройства автоматики разгрузки при перегрузке по мощности. Нормы и требования»;</w:t>
      </w:r>
    </w:p>
    <w:p w14:paraId="4B1830FC" w14:textId="785BA519"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ГОСТ Р 59372-2021 «Единая энергетическая система и изолированно работающие энергосистемы. Релейная защита и автоматика. автоматическое противоаварийное управление режимами энергосистем. Устройства фиксации отключения и фиксации состояния линий электропередачи, электросетевого и генерирующего оборудования. Нормы и требования»;</w:t>
      </w:r>
    </w:p>
    <w:p w14:paraId="7A1BFEFF" w14:textId="54C24A88"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ГОСТ Р 59371-2021 «Единая энергетическая система и изолированно работающие энергосистемы. Релейная защита и автоматика. автоматическое противоаварийное управление режимами энергосистем. Устройства автоматики ликвидации асинхронного режима. Нормы и требования»;</w:t>
      </w:r>
    </w:p>
    <w:p w14:paraId="1F127978" w14:textId="65528669"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ГОСТ Р 70411-2022 «Единая энергетическая система и изолированно работающие энергосистемы. Релейная защита и автоматика. Автоматическое противоаварийное управление режимами энергосистем. Устройства автоматики ограничения снижения напряжения. Нормы и требования»;</w:t>
      </w:r>
    </w:p>
    <w:p w14:paraId="22CABBC0" w14:textId="54CE56BA"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ГОСТ Р 70435-2022 «Единая энергетическая система и изолированно работающие энергосистемы. Релейная защита и автоматика. Автоматическое противоаварийное управление режимами энергосистем. Устройства автоматики ограничения повышения напряжения. Нормы и требования»;</w:t>
      </w:r>
    </w:p>
    <w:p w14:paraId="56916F58" w14:textId="10A08414"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ГОСТР 59384-2021 «Единая энергетическая система и изолированно работающие энергосистемы. Релейная защита и автоматика. автоматическое противоаварийное управление режимами энергосистем. Устройства автоматики ограничения перегрузки оборудования. Нормы и требования»;</w:t>
      </w:r>
    </w:p>
    <w:p w14:paraId="79598006" w14:textId="5D64E8B9"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ГОСТ P 59373-2021 «Единая энергетическая система и изолированно работающие энергосистемы. Релейная защита и автоматика. Автоматическое противоаварийное управление режимами энергосистем. Устройства автоматики ограничения повышения частоты. Нормы и требования»;</w:t>
      </w:r>
    </w:p>
    <w:p w14:paraId="799157FE" w14:textId="4C406E03" w:rsidR="00E444F9" w:rsidRPr="004B6F67" w:rsidRDefault="00E444F9" w:rsidP="00283848">
      <w:pPr>
        <w:widowControl w:val="0"/>
        <w:numPr>
          <w:ilvl w:val="0"/>
          <w:numId w:val="11"/>
        </w:numPr>
        <w:autoSpaceDE w:val="0"/>
        <w:autoSpaceDN w:val="0"/>
        <w:adjustRightInd w:val="0"/>
        <w:spacing w:line="252" w:lineRule="auto"/>
        <w:ind w:firstLine="567"/>
        <w:jc w:val="both"/>
      </w:pPr>
      <w:r w:rsidRPr="004B6F67">
        <w:t>ГОСТ Р 58335</w:t>
      </w:r>
      <w:r w:rsidR="00BC1D6F" w:rsidRPr="004B6F67">
        <w:t>-</w:t>
      </w:r>
      <w:r w:rsidRPr="004B6F67">
        <w:t>2018 «Единая энергетическая система и изолированно работающие энергосистемы. Оперативно-диспетчерское управление. Автоматическое ограничение снижения частоты при аварийном дефиците активной мощности. Нормы и требования»;</w:t>
      </w:r>
    </w:p>
    <w:p w14:paraId="3AD3DF16" w14:textId="2A1FB2C7" w:rsidR="00E444F9" w:rsidRPr="004B6F67" w:rsidRDefault="00E444F9" w:rsidP="00283848">
      <w:pPr>
        <w:widowControl w:val="0"/>
        <w:autoSpaceDE w:val="0"/>
        <w:autoSpaceDN w:val="0"/>
        <w:adjustRightInd w:val="0"/>
        <w:spacing w:line="252" w:lineRule="auto"/>
        <w:ind w:firstLine="567"/>
        <w:jc w:val="both"/>
        <w:rPr>
          <w:bCs/>
          <w:color w:val="000000" w:themeColor="text1"/>
        </w:rPr>
      </w:pPr>
      <w:r w:rsidRPr="004B6F67">
        <w:t>Данный список НТД не является полным и окончательным. При проектировании необходимо руководствоваться актуальными редакциями документов, действующих на момент разработки проектной документации.</w:t>
      </w:r>
    </w:p>
    <w:p w14:paraId="1B4AF439" w14:textId="7F00DB66" w:rsidR="00827AE9" w:rsidRPr="00597D0A" w:rsidRDefault="00CE6B09" w:rsidP="00CE6B09">
      <w:pPr>
        <w:widowControl w:val="0"/>
        <w:numPr>
          <w:ilvl w:val="1"/>
          <w:numId w:val="9"/>
        </w:numPr>
        <w:tabs>
          <w:tab w:val="left" w:pos="1134"/>
        </w:tabs>
        <w:autoSpaceDE w:val="0"/>
        <w:autoSpaceDN w:val="0"/>
        <w:adjustRightInd w:val="0"/>
        <w:spacing w:line="252" w:lineRule="auto"/>
        <w:ind w:firstLine="567"/>
        <w:jc w:val="both"/>
        <w:rPr>
          <w:bCs/>
        </w:rPr>
      </w:pPr>
      <w:r>
        <w:rPr>
          <w:bCs/>
        </w:rPr>
        <w:t xml:space="preserve"> </w:t>
      </w:r>
      <w:r w:rsidR="00827AE9" w:rsidRPr="00597D0A">
        <w:rPr>
          <w:bCs/>
        </w:rPr>
        <w:t xml:space="preserve">В выводах работы в явном виде </w:t>
      </w:r>
      <w:r w:rsidR="00687D00" w:rsidRPr="00597D0A">
        <w:rPr>
          <w:bCs/>
        </w:rPr>
        <w:t>должен быть приведен</w:t>
      </w:r>
      <w:r w:rsidR="00827AE9" w:rsidRPr="00597D0A">
        <w:rPr>
          <w:bCs/>
        </w:rPr>
        <w:t xml:space="preserve"> перечень </w:t>
      </w:r>
      <w:r w:rsidR="00687D00" w:rsidRPr="00597D0A">
        <w:rPr>
          <w:bCs/>
        </w:rPr>
        <w:t>мероприятий (</w:t>
      </w:r>
      <w:r w:rsidR="00827AE9" w:rsidRPr="00597D0A">
        <w:rPr>
          <w:bCs/>
        </w:rPr>
        <w:t>оборудования</w:t>
      </w:r>
      <w:r w:rsidR="00687D00" w:rsidRPr="00597D0A">
        <w:rPr>
          <w:bCs/>
        </w:rPr>
        <w:t>)</w:t>
      </w:r>
      <w:r w:rsidR="00827AE9" w:rsidRPr="00597D0A">
        <w:rPr>
          <w:bCs/>
        </w:rPr>
        <w:t xml:space="preserve">, установка (замена) которого обусловлена исключительно вводом в работу </w:t>
      </w:r>
      <w:r w:rsidR="00021F8B" w:rsidRPr="00BE7B93">
        <w:rPr>
          <w:bCs/>
        </w:rPr>
        <w:t>ТЭЦ</w:t>
      </w:r>
      <w:r w:rsidR="00687D00" w:rsidRPr="00597D0A">
        <w:rPr>
          <w:bCs/>
        </w:rPr>
        <w:t xml:space="preserve"> (новых блоков), в т.ч. учтенных в расчетах в качестве исходных данных на основании иных документов (СиПР ЭЭС, инвестиционные программы субъектов электроэнергетики, разработанная документация) и реализация которых необходима для обеспечения возможности </w:t>
      </w:r>
      <w:r w:rsidR="00687D00" w:rsidRPr="00597D0A">
        <w:rPr>
          <w:bCs/>
        </w:rPr>
        <w:lastRenderedPageBreak/>
        <w:t>ТП новых блоков</w:t>
      </w:r>
      <w:r w:rsidR="00827AE9" w:rsidRPr="00597D0A">
        <w:rPr>
          <w:bCs/>
        </w:rPr>
        <w:t xml:space="preserve">. Оборудование, рекомендуемое к замене по критерию «морального» и физического устаревания, </w:t>
      </w:r>
      <w:r w:rsidR="005068EE" w:rsidRPr="00597D0A">
        <w:rPr>
          <w:bCs/>
        </w:rPr>
        <w:t xml:space="preserve">либо необходимость замены которого не связана с вводом </w:t>
      </w:r>
      <w:r w:rsidR="00021F8B" w:rsidRPr="00597D0A">
        <w:rPr>
          <w:bCs/>
        </w:rPr>
        <w:t>ТЭЦ</w:t>
      </w:r>
      <w:r w:rsidR="005068EE" w:rsidRPr="00597D0A">
        <w:rPr>
          <w:bCs/>
        </w:rPr>
        <w:t xml:space="preserve">, </w:t>
      </w:r>
      <w:r w:rsidR="00827AE9" w:rsidRPr="00597D0A">
        <w:rPr>
          <w:bCs/>
        </w:rPr>
        <w:t>не указывать.</w:t>
      </w:r>
    </w:p>
    <w:p w14:paraId="2F08CA39" w14:textId="1501C0D0" w:rsidR="00C25D46" w:rsidRPr="00597D0A" w:rsidRDefault="00CE6B09" w:rsidP="00457371">
      <w:pPr>
        <w:widowControl w:val="0"/>
        <w:numPr>
          <w:ilvl w:val="1"/>
          <w:numId w:val="9"/>
        </w:numPr>
        <w:tabs>
          <w:tab w:val="left" w:pos="1134"/>
        </w:tabs>
        <w:autoSpaceDE w:val="0"/>
        <w:autoSpaceDN w:val="0"/>
        <w:adjustRightInd w:val="0"/>
        <w:spacing w:line="252" w:lineRule="auto"/>
        <w:ind w:firstLine="567"/>
        <w:jc w:val="both"/>
        <w:rPr>
          <w:bCs/>
        </w:rPr>
      </w:pPr>
      <w:r>
        <w:rPr>
          <w:bCs/>
        </w:rPr>
        <w:t xml:space="preserve"> </w:t>
      </w:r>
      <w:r w:rsidR="00C25D46" w:rsidRPr="00597D0A">
        <w:rPr>
          <w:bCs/>
        </w:rPr>
        <w:t xml:space="preserve">В работе должны быть приведены </w:t>
      </w:r>
      <w:r w:rsidR="00C25D46" w:rsidRPr="00C25D46">
        <w:rPr>
          <w:bCs/>
        </w:rPr>
        <w:t>технически</w:t>
      </w:r>
      <w:r w:rsidR="0009418E">
        <w:rPr>
          <w:bCs/>
        </w:rPr>
        <w:t>е</w:t>
      </w:r>
      <w:r w:rsidR="00C25D46" w:rsidRPr="00C25D46">
        <w:rPr>
          <w:bCs/>
        </w:rPr>
        <w:t xml:space="preserve"> параметр</w:t>
      </w:r>
      <w:r w:rsidR="0009418E">
        <w:rPr>
          <w:bCs/>
        </w:rPr>
        <w:t>ы</w:t>
      </w:r>
      <w:r w:rsidR="00C25D46" w:rsidRPr="00C25D46">
        <w:rPr>
          <w:bCs/>
        </w:rPr>
        <w:t xml:space="preserve"> и характеристик</w:t>
      </w:r>
      <w:r w:rsidR="0009418E">
        <w:rPr>
          <w:bCs/>
        </w:rPr>
        <w:t xml:space="preserve">и </w:t>
      </w:r>
      <w:r w:rsidR="00C25D46" w:rsidRPr="00C25D46">
        <w:rPr>
          <w:bCs/>
        </w:rPr>
        <w:t xml:space="preserve">перспективных линий электропередачи и оборудования объектов по производству электрической энергии и объектов электросетевого хозяйства, планируемых к строительству (реконструкции, модернизации, техническому перевооружению) в соответствии с рекомендуемым вариантом </w:t>
      </w:r>
      <w:r w:rsidR="002F07DF">
        <w:rPr>
          <w:bCs/>
        </w:rPr>
        <w:t>СВМ</w:t>
      </w:r>
      <w:r w:rsidR="00C25D46" w:rsidRPr="00C25D46">
        <w:rPr>
          <w:bCs/>
        </w:rPr>
        <w:t>, в объеме, предусмотренном приложением № 3 к Правилам предоставления информации, необходимой для осуществления оперативно-диспетчерского управления в электроэнергетике, утвержденным приказом Минэнерго России от 20.12.2022 № 1340</w:t>
      </w:r>
      <w:r w:rsidR="00C25D46">
        <w:rPr>
          <w:bCs/>
        </w:rPr>
        <w:t>.</w:t>
      </w:r>
    </w:p>
    <w:p w14:paraId="2587FB10" w14:textId="77777777" w:rsidR="00D6337D" w:rsidRPr="004B6F67" w:rsidRDefault="00D6337D" w:rsidP="00171180">
      <w:pPr>
        <w:pStyle w:val="aa"/>
        <w:spacing w:after="0" w:line="252" w:lineRule="auto"/>
        <w:ind w:left="0" w:firstLine="0"/>
        <w:rPr>
          <w:bCs/>
          <w:szCs w:val="24"/>
        </w:rPr>
      </w:pPr>
    </w:p>
    <w:p w14:paraId="6CB74BCF" w14:textId="77777777" w:rsidR="00D6337D" w:rsidRPr="004B6F67" w:rsidRDefault="00D6337D" w:rsidP="00CE6B09">
      <w:pPr>
        <w:widowControl w:val="0"/>
        <w:numPr>
          <w:ilvl w:val="0"/>
          <w:numId w:val="9"/>
        </w:numPr>
        <w:tabs>
          <w:tab w:val="left" w:pos="851"/>
        </w:tabs>
        <w:autoSpaceDE w:val="0"/>
        <w:autoSpaceDN w:val="0"/>
        <w:adjustRightInd w:val="0"/>
        <w:spacing w:line="252" w:lineRule="auto"/>
        <w:ind w:firstLine="567"/>
        <w:rPr>
          <w:b/>
        </w:rPr>
      </w:pPr>
      <w:r w:rsidRPr="004B6F67">
        <w:rPr>
          <w:b/>
        </w:rPr>
        <w:t>Взаимосвязь с предшествующими и последующими работами</w:t>
      </w:r>
    </w:p>
    <w:p w14:paraId="77D25103" w14:textId="1448E5F9" w:rsidR="00BB735B" w:rsidRPr="004B6F67" w:rsidRDefault="00BB735B" w:rsidP="00283848">
      <w:pPr>
        <w:widowControl w:val="0"/>
        <w:numPr>
          <w:ilvl w:val="0"/>
          <w:numId w:val="11"/>
        </w:numPr>
        <w:tabs>
          <w:tab w:val="left" w:pos="1134"/>
        </w:tabs>
        <w:autoSpaceDE w:val="0"/>
        <w:autoSpaceDN w:val="0"/>
        <w:adjustRightInd w:val="0"/>
        <w:spacing w:line="252" w:lineRule="auto"/>
        <w:ind w:left="567"/>
        <w:jc w:val="both"/>
        <w:rPr>
          <w:bCs/>
          <w:color w:val="000000" w:themeColor="text1"/>
        </w:rPr>
      </w:pPr>
      <w:r w:rsidRPr="004B6F67">
        <w:rPr>
          <w:bCs/>
          <w:color w:val="000000" w:themeColor="text1"/>
        </w:rPr>
        <w:t xml:space="preserve">СиПР ЭЭС России, актуальная на дату </w:t>
      </w:r>
      <w:r w:rsidRPr="00597D0A">
        <w:rPr>
          <w:bCs/>
          <w:color w:val="000000" w:themeColor="text1"/>
        </w:rPr>
        <w:t>начала разработки</w:t>
      </w:r>
      <w:r w:rsidR="005901E0" w:rsidRPr="00597D0A">
        <w:rPr>
          <w:bCs/>
          <w:color w:val="000000" w:themeColor="text1"/>
        </w:rPr>
        <w:t xml:space="preserve"> </w:t>
      </w:r>
      <w:r w:rsidR="005901E0" w:rsidRPr="004B6F67">
        <w:rPr>
          <w:bCs/>
          <w:color w:val="000000" w:themeColor="text1"/>
        </w:rPr>
        <w:t>СВМ;</w:t>
      </w:r>
    </w:p>
    <w:p w14:paraId="223E61EA" w14:textId="1EA33FC6" w:rsidR="00D6337D" w:rsidRPr="004B6F67" w:rsidRDefault="00D6337D" w:rsidP="00283848">
      <w:pPr>
        <w:widowControl w:val="0"/>
        <w:numPr>
          <w:ilvl w:val="0"/>
          <w:numId w:val="11"/>
        </w:numPr>
        <w:tabs>
          <w:tab w:val="left" w:pos="1134"/>
        </w:tabs>
        <w:autoSpaceDE w:val="0"/>
        <w:autoSpaceDN w:val="0"/>
        <w:adjustRightInd w:val="0"/>
        <w:spacing w:line="252" w:lineRule="auto"/>
        <w:ind w:left="567"/>
        <w:jc w:val="both"/>
        <w:rPr>
          <w:bCs/>
          <w:color w:val="000000" w:themeColor="text1"/>
        </w:rPr>
      </w:pPr>
      <w:r w:rsidRPr="004B6F67">
        <w:rPr>
          <w:bCs/>
          <w:color w:val="000000" w:themeColor="text1"/>
        </w:rPr>
        <w:t>инвестиционные программы субъектов электроэнергетики;</w:t>
      </w:r>
    </w:p>
    <w:p w14:paraId="4E3F0E72" w14:textId="77777777" w:rsidR="00D6337D" w:rsidRPr="004B6F67" w:rsidRDefault="00D6337D" w:rsidP="00283848">
      <w:pPr>
        <w:widowControl w:val="0"/>
        <w:numPr>
          <w:ilvl w:val="0"/>
          <w:numId w:val="11"/>
        </w:numPr>
        <w:tabs>
          <w:tab w:val="left" w:pos="1134"/>
        </w:tabs>
        <w:autoSpaceDE w:val="0"/>
        <w:autoSpaceDN w:val="0"/>
        <w:adjustRightInd w:val="0"/>
        <w:spacing w:line="252" w:lineRule="auto"/>
        <w:ind w:firstLine="567"/>
        <w:jc w:val="both"/>
        <w:rPr>
          <w:bCs/>
          <w:color w:val="000000" w:themeColor="text1"/>
        </w:rPr>
      </w:pPr>
      <w:r w:rsidRPr="004B6F67">
        <w:rPr>
          <w:bCs/>
          <w:color w:val="000000" w:themeColor="text1"/>
        </w:rPr>
        <w:t xml:space="preserve">другие материалы по требованию </w:t>
      </w:r>
      <w:r w:rsidR="000B54FE" w:rsidRPr="004B6F67">
        <w:rPr>
          <w:bCs/>
          <w:color w:val="000000" w:themeColor="text1"/>
        </w:rPr>
        <w:t xml:space="preserve">Заказчика </w:t>
      </w:r>
      <w:r w:rsidRPr="004B6F67">
        <w:rPr>
          <w:bCs/>
          <w:color w:val="000000" w:themeColor="text1"/>
        </w:rPr>
        <w:t>и сторон, согласующих задание на выполнение работы.</w:t>
      </w:r>
    </w:p>
    <w:p w14:paraId="641A0D58" w14:textId="77777777" w:rsidR="00D6337D" w:rsidRPr="004B6F67" w:rsidRDefault="00D6337D" w:rsidP="00171180">
      <w:pPr>
        <w:pStyle w:val="aa"/>
        <w:spacing w:after="0" w:line="252" w:lineRule="auto"/>
        <w:ind w:left="0" w:firstLine="0"/>
        <w:rPr>
          <w:b/>
          <w:bCs/>
          <w:szCs w:val="24"/>
        </w:rPr>
      </w:pPr>
    </w:p>
    <w:p w14:paraId="567ED251" w14:textId="77777777" w:rsidR="00D6337D" w:rsidRPr="004B6F67" w:rsidRDefault="009949DB" w:rsidP="00CE6B09">
      <w:pPr>
        <w:widowControl w:val="0"/>
        <w:numPr>
          <w:ilvl w:val="0"/>
          <w:numId w:val="9"/>
        </w:numPr>
        <w:tabs>
          <w:tab w:val="left" w:pos="851"/>
        </w:tabs>
        <w:autoSpaceDE w:val="0"/>
        <w:autoSpaceDN w:val="0"/>
        <w:adjustRightInd w:val="0"/>
        <w:spacing w:line="252" w:lineRule="auto"/>
        <w:ind w:firstLine="567"/>
        <w:rPr>
          <w:b/>
        </w:rPr>
      </w:pPr>
      <w:r w:rsidRPr="004B6F67">
        <w:rPr>
          <w:b/>
        </w:rPr>
        <w:t>Содержание и состав работы</w:t>
      </w:r>
    </w:p>
    <w:p w14:paraId="5A575619" w14:textId="77777777" w:rsidR="00F218D5" w:rsidRPr="004B6F67" w:rsidRDefault="005068EE" w:rsidP="00283848">
      <w:pPr>
        <w:pStyle w:val="aa"/>
        <w:spacing w:after="0" w:line="252" w:lineRule="auto"/>
        <w:ind w:left="0" w:firstLine="567"/>
        <w:rPr>
          <w:color w:val="000000" w:themeColor="text1"/>
          <w:szCs w:val="24"/>
          <w:u w:val="single"/>
        </w:rPr>
      </w:pPr>
      <w:r w:rsidRPr="004B6F67">
        <w:rPr>
          <w:color w:val="000000" w:themeColor="text1"/>
          <w:szCs w:val="24"/>
          <w:u w:val="single"/>
        </w:rPr>
        <w:t>Этап 1</w:t>
      </w:r>
    </w:p>
    <w:p w14:paraId="638EF3C4" w14:textId="335C739D" w:rsidR="00705D07" w:rsidRPr="00BE7B93" w:rsidRDefault="00705D07" w:rsidP="00457371">
      <w:pPr>
        <w:widowControl w:val="0"/>
        <w:numPr>
          <w:ilvl w:val="1"/>
          <w:numId w:val="9"/>
        </w:numPr>
        <w:tabs>
          <w:tab w:val="left" w:pos="1134"/>
        </w:tabs>
        <w:autoSpaceDE w:val="0"/>
        <w:autoSpaceDN w:val="0"/>
        <w:adjustRightInd w:val="0"/>
        <w:spacing w:line="252" w:lineRule="auto"/>
        <w:ind w:firstLine="567"/>
        <w:jc w:val="both"/>
        <w:rPr>
          <w:bCs/>
        </w:rPr>
      </w:pPr>
      <w:r w:rsidRPr="00BE7B93">
        <w:rPr>
          <w:bCs/>
        </w:rPr>
        <w:t>Анализ существующего баланса мощности и электр</w:t>
      </w:r>
      <w:r w:rsidR="00757499" w:rsidRPr="00BE7B93">
        <w:rPr>
          <w:bCs/>
        </w:rPr>
        <w:t xml:space="preserve">ической </w:t>
      </w:r>
      <w:r w:rsidRPr="00BE7B93">
        <w:rPr>
          <w:bCs/>
        </w:rPr>
        <w:t xml:space="preserve">энергии </w:t>
      </w:r>
      <w:r w:rsidR="0050719E" w:rsidRPr="00BE7B93">
        <w:rPr>
          <w:bCs/>
        </w:rPr>
        <w:t xml:space="preserve">исследуемых </w:t>
      </w:r>
      <w:r w:rsidRPr="00BE7B93">
        <w:rPr>
          <w:bCs/>
        </w:rPr>
        <w:t>энергорайон</w:t>
      </w:r>
      <w:r w:rsidR="0009289C" w:rsidRPr="00BE7B93">
        <w:rPr>
          <w:bCs/>
        </w:rPr>
        <w:t>ов</w:t>
      </w:r>
      <w:r w:rsidRPr="00BE7B93">
        <w:rPr>
          <w:bCs/>
        </w:rPr>
        <w:t>.</w:t>
      </w:r>
    </w:p>
    <w:p w14:paraId="7E2A9B9D" w14:textId="40562E98" w:rsidR="00705D07" w:rsidRPr="00BE7B93" w:rsidRDefault="00705D07" w:rsidP="00457371">
      <w:pPr>
        <w:widowControl w:val="0"/>
        <w:numPr>
          <w:ilvl w:val="1"/>
          <w:numId w:val="9"/>
        </w:numPr>
        <w:tabs>
          <w:tab w:val="left" w:pos="1134"/>
        </w:tabs>
        <w:autoSpaceDE w:val="0"/>
        <w:autoSpaceDN w:val="0"/>
        <w:adjustRightInd w:val="0"/>
        <w:spacing w:line="252" w:lineRule="auto"/>
        <w:ind w:firstLine="567"/>
        <w:jc w:val="both"/>
        <w:rPr>
          <w:bCs/>
        </w:rPr>
      </w:pPr>
      <w:r w:rsidRPr="00BE7B93">
        <w:rPr>
          <w:bCs/>
        </w:rPr>
        <w:t xml:space="preserve">Прогноз уровней </w:t>
      </w:r>
      <w:r w:rsidR="00757499" w:rsidRPr="00BE7B93">
        <w:rPr>
          <w:bCs/>
        </w:rPr>
        <w:t xml:space="preserve">потребления </w:t>
      </w:r>
      <w:r w:rsidRPr="00BE7B93">
        <w:rPr>
          <w:bCs/>
        </w:rPr>
        <w:t>электр</w:t>
      </w:r>
      <w:r w:rsidR="00757499" w:rsidRPr="00BE7B93">
        <w:rPr>
          <w:bCs/>
        </w:rPr>
        <w:t>ической энергии</w:t>
      </w:r>
      <w:r w:rsidRPr="00BE7B93">
        <w:rPr>
          <w:bCs/>
        </w:rPr>
        <w:t xml:space="preserve"> и </w:t>
      </w:r>
      <w:r w:rsidR="00757499" w:rsidRPr="00BE7B93">
        <w:rPr>
          <w:bCs/>
        </w:rPr>
        <w:t>мощности</w:t>
      </w:r>
      <w:r w:rsidRPr="00BE7B93">
        <w:rPr>
          <w:bCs/>
        </w:rPr>
        <w:t xml:space="preserve"> </w:t>
      </w:r>
      <w:r w:rsidR="0050719E" w:rsidRPr="00BE7B93">
        <w:rPr>
          <w:bCs/>
        </w:rPr>
        <w:t xml:space="preserve">исследуемых </w:t>
      </w:r>
      <w:r w:rsidR="0009289C" w:rsidRPr="00BE7B93">
        <w:rPr>
          <w:bCs/>
        </w:rPr>
        <w:t>энергорайонов</w:t>
      </w:r>
      <w:r w:rsidRPr="00BE7B93">
        <w:rPr>
          <w:bCs/>
        </w:rPr>
        <w:t>.</w:t>
      </w:r>
    </w:p>
    <w:p w14:paraId="43A0C813" w14:textId="38A8D38D" w:rsidR="00757499" w:rsidRPr="00BE7B93" w:rsidRDefault="00757499" w:rsidP="00457371">
      <w:pPr>
        <w:widowControl w:val="0"/>
        <w:numPr>
          <w:ilvl w:val="1"/>
          <w:numId w:val="9"/>
        </w:numPr>
        <w:tabs>
          <w:tab w:val="left" w:pos="1134"/>
        </w:tabs>
        <w:autoSpaceDE w:val="0"/>
        <w:autoSpaceDN w:val="0"/>
        <w:adjustRightInd w:val="0"/>
        <w:spacing w:line="252" w:lineRule="auto"/>
        <w:ind w:firstLine="567"/>
        <w:jc w:val="both"/>
        <w:rPr>
          <w:bCs/>
        </w:rPr>
      </w:pPr>
      <w:r w:rsidRPr="00BE7B93">
        <w:rPr>
          <w:bCs/>
        </w:rPr>
        <w:t>Характеристики балансов мощности</w:t>
      </w:r>
      <w:r w:rsidR="0050719E" w:rsidRPr="00BE7B93">
        <w:rPr>
          <w:bCs/>
        </w:rPr>
        <w:t xml:space="preserve"> и электрической энергии исследуемых</w:t>
      </w:r>
      <w:r w:rsidRPr="00BE7B93">
        <w:rPr>
          <w:bCs/>
        </w:rPr>
        <w:t xml:space="preserve"> </w:t>
      </w:r>
      <w:r w:rsidR="0009289C" w:rsidRPr="00BE7B93">
        <w:rPr>
          <w:bCs/>
        </w:rPr>
        <w:t>энергорайонов</w:t>
      </w:r>
      <w:r w:rsidRPr="00BE7B93">
        <w:rPr>
          <w:bCs/>
        </w:rPr>
        <w:t>.</w:t>
      </w:r>
    </w:p>
    <w:p w14:paraId="0998AF86" w14:textId="3888430E" w:rsidR="0050719E" w:rsidRPr="00BE7B93" w:rsidRDefault="0050719E" w:rsidP="00457371">
      <w:pPr>
        <w:widowControl w:val="0"/>
        <w:numPr>
          <w:ilvl w:val="1"/>
          <w:numId w:val="9"/>
        </w:numPr>
        <w:tabs>
          <w:tab w:val="left" w:pos="1134"/>
        </w:tabs>
        <w:autoSpaceDE w:val="0"/>
        <w:autoSpaceDN w:val="0"/>
        <w:adjustRightInd w:val="0"/>
        <w:spacing w:line="252" w:lineRule="auto"/>
        <w:ind w:firstLine="567"/>
        <w:jc w:val="both"/>
        <w:rPr>
          <w:bCs/>
        </w:rPr>
      </w:pPr>
      <w:r w:rsidRPr="00457371">
        <w:rPr>
          <w:bCs/>
        </w:rPr>
        <w:t xml:space="preserve">Характеристика существующей схемы и </w:t>
      </w:r>
      <w:r w:rsidRPr="00BE7B93">
        <w:rPr>
          <w:bCs/>
        </w:rPr>
        <w:t>а</w:t>
      </w:r>
      <w:r w:rsidR="00705D07" w:rsidRPr="00BE7B93">
        <w:rPr>
          <w:bCs/>
        </w:rPr>
        <w:t>нализ режимов работы</w:t>
      </w:r>
      <w:r w:rsidRPr="00BE7B93">
        <w:rPr>
          <w:bCs/>
        </w:rPr>
        <w:t xml:space="preserve"> прилегающей</w:t>
      </w:r>
      <w:r w:rsidR="00705D07" w:rsidRPr="00BE7B93">
        <w:rPr>
          <w:bCs/>
        </w:rPr>
        <w:t xml:space="preserve"> </w:t>
      </w:r>
      <w:r w:rsidR="00757499" w:rsidRPr="00BE7B93">
        <w:rPr>
          <w:bCs/>
        </w:rPr>
        <w:t xml:space="preserve">электрической сети соответствующего класса напряжения в </w:t>
      </w:r>
      <w:r w:rsidRPr="00BE7B93">
        <w:rPr>
          <w:bCs/>
        </w:rPr>
        <w:t xml:space="preserve">исследуемых </w:t>
      </w:r>
      <w:r w:rsidR="00757499" w:rsidRPr="00BE7B93">
        <w:rPr>
          <w:bCs/>
        </w:rPr>
        <w:t>энергорайон</w:t>
      </w:r>
      <w:r w:rsidRPr="00BE7B93">
        <w:rPr>
          <w:bCs/>
        </w:rPr>
        <w:t>ах</w:t>
      </w:r>
      <w:r w:rsidR="00705D07" w:rsidRPr="00BE7B93">
        <w:rPr>
          <w:bCs/>
        </w:rPr>
        <w:t>.</w:t>
      </w:r>
    </w:p>
    <w:p w14:paraId="2A28EB7E" w14:textId="77777777" w:rsidR="0050719E" w:rsidRPr="006A4296" w:rsidRDefault="0050719E" w:rsidP="00457371">
      <w:pPr>
        <w:widowControl w:val="0"/>
        <w:numPr>
          <w:ilvl w:val="1"/>
          <w:numId w:val="9"/>
        </w:numPr>
        <w:tabs>
          <w:tab w:val="left" w:pos="1134"/>
        </w:tabs>
        <w:autoSpaceDE w:val="0"/>
        <w:autoSpaceDN w:val="0"/>
        <w:adjustRightInd w:val="0"/>
        <w:spacing w:line="252" w:lineRule="auto"/>
        <w:ind w:firstLine="567"/>
        <w:jc w:val="both"/>
        <w:rPr>
          <w:bCs/>
        </w:rPr>
      </w:pPr>
      <w:r w:rsidRPr="006A4296">
        <w:rPr>
          <w:bCs/>
        </w:rPr>
        <w:t>Формирование прогнозных балансов мощности исследуемых энергорайонов.</w:t>
      </w:r>
    </w:p>
    <w:p w14:paraId="2D2DB040" w14:textId="02AAF4E0" w:rsidR="00705D07" w:rsidRPr="004B6F67" w:rsidRDefault="00705D07"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Результаты расчетов </w:t>
      </w:r>
      <w:r w:rsidR="0092784A" w:rsidRPr="004B6F67">
        <w:rPr>
          <w:bCs/>
        </w:rPr>
        <w:t xml:space="preserve">установившихся </w:t>
      </w:r>
      <w:r w:rsidRPr="004B6F67">
        <w:rPr>
          <w:bCs/>
        </w:rPr>
        <w:t xml:space="preserve">электроэнергетических режимов </w:t>
      </w:r>
      <w:r w:rsidR="008D3830" w:rsidRPr="004B6F67">
        <w:rPr>
          <w:bCs/>
        </w:rPr>
        <w:t xml:space="preserve">и статической устойчивости </w:t>
      </w:r>
      <w:r w:rsidRPr="004B6F67">
        <w:rPr>
          <w:bCs/>
        </w:rPr>
        <w:t xml:space="preserve">для разработанных вариантов </w:t>
      </w:r>
      <w:r w:rsidR="00757499" w:rsidRPr="004B6F67">
        <w:rPr>
          <w:bCs/>
        </w:rPr>
        <w:t xml:space="preserve">технических решений по </w:t>
      </w:r>
      <w:r w:rsidRPr="004B6F67">
        <w:rPr>
          <w:bCs/>
        </w:rPr>
        <w:t>выдач</w:t>
      </w:r>
      <w:r w:rsidR="00757499" w:rsidRPr="004B6F67">
        <w:rPr>
          <w:bCs/>
        </w:rPr>
        <w:t>е</w:t>
      </w:r>
      <w:r w:rsidRPr="004B6F67">
        <w:rPr>
          <w:bCs/>
        </w:rPr>
        <w:t xml:space="preserve"> мощности </w:t>
      </w:r>
      <w:r w:rsidR="00021F8B" w:rsidRPr="004B6F67">
        <w:rPr>
          <w:bCs/>
        </w:rPr>
        <w:t>ТЭЦ</w:t>
      </w:r>
      <w:r w:rsidRPr="004B6F67">
        <w:rPr>
          <w:bCs/>
        </w:rPr>
        <w:t>.</w:t>
      </w:r>
    </w:p>
    <w:p w14:paraId="10C52CD4" w14:textId="293EC4EB" w:rsidR="003169D0" w:rsidRPr="00BE7B93" w:rsidRDefault="00504C30"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Расчет у</w:t>
      </w:r>
      <w:r w:rsidR="002029CA" w:rsidRPr="004B6F67">
        <w:rPr>
          <w:bCs/>
        </w:rPr>
        <w:t>крупненн</w:t>
      </w:r>
      <w:r w:rsidRPr="004B6F67">
        <w:rPr>
          <w:bCs/>
        </w:rPr>
        <w:t>ой</w:t>
      </w:r>
      <w:r w:rsidR="002029CA" w:rsidRPr="004B6F67">
        <w:rPr>
          <w:bCs/>
        </w:rPr>
        <w:t xml:space="preserve"> стоимост</w:t>
      </w:r>
      <w:r w:rsidRPr="004B6F67">
        <w:rPr>
          <w:bCs/>
        </w:rPr>
        <w:t>и</w:t>
      </w:r>
      <w:r w:rsidR="002029CA" w:rsidRPr="004B6F67">
        <w:rPr>
          <w:bCs/>
        </w:rPr>
        <w:t xml:space="preserve"> сооружения ЛЭП и технических мероприятий, обеспечивающих </w:t>
      </w:r>
      <w:r w:rsidR="00757499" w:rsidRPr="004B6F67">
        <w:rPr>
          <w:bCs/>
        </w:rPr>
        <w:t xml:space="preserve">выдачу мощности </w:t>
      </w:r>
      <w:r w:rsidR="00021F8B" w:rsidRPr="004B6F67">
        <w:rPr>
          <w:bCs/>
        </w:rPr>
        <w:t>ТЭЦ</w:t>
      </w:r>
      <w:r w:rsidR="002029CA" w:rsidRPr="004B6F67">
        <w:rPr>
          <w:bCs/>
        </w:rPr>
        <w:t xml:space="preserve"> для заданного диапазона </w:t>
      </w:r>
      <w:r w:rsidR="002029CA" w:rsidRPr="00BE7B93">
        <w:rPr>
          <w:bCs/>
        </w:rPr>
        <w:t xml:space="preserve">мощности </w:t>
      </w:r>
      <w:r w:rsidR="00021F8B" w:rsidRPr="00BE7B93">
        <w:rPr>
          <w:bCs/>
        </w:rPr>
        <w:t>ТЭЦ</w:t>
      </w:r>
      <w:r w:rsidR="006D43FA" w:rsidRPr="00BE7B93">
        <w:rPr>
          <w:bCs/>
        </w:rPr>
        <w:t>.</w:t>
      </w:r>
    </w:p>
    <w:p w14:paraId="77556940" w14:textId="3811F640" w:rsidR="00757D18" w:rsidRPr="004B6F67" w:rsidRDefault="00504C30"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Технико-экономическое сравнение вариантов </w:t>
      </w:r>
      <w:r w:rsidR="00757499" w:rsidRPr="004B6F67">
        <w:rPr>
          <w:bCs/>
        </w:rPr>
        <w:t xml:space="preserve">технических решений по </w:t>
      </w:r>
      <w:r w:rsidRPr="004B6F67">
        <w:rPr>
          <w:bCs/>
        </w:rPr>
        <w:t>выдач</w:t>
      </w:r>
      <w:r w:rsidR="00757499" w:rsidRPr="004B6F67">
        <w:rPr>
          <w:bCs/>
        </w:rPr>
        <w:t>е</w:t>
      </w:r>
      <w:r w:rsidRPr="004B6F67">
        <w:rPr>
          <w:bCs/>
        </w:rPr>
        <w:t xml:space="preserve"> мощности</w:t>
      </w:r>
      <w:r w:rsidR="00757499" w:rsidRPr="004B6F67">
        <w:rPr>
          <w:bCs/>
        </w:rPr>
        <w:t xml:space="preserve"> </w:t>
      </w:r>
      <w:r w:rsidR="00021F8B" w:rsidRPr="004B6F67">
        <w:rPr>
          <w:bCs/>
        </w:rPr>
        <w:t>ТЭЦ</w:t>
      </w:r>
      <w:r w:rsidR="0092784A" w:rsidRPr="004B6F67">
        <w:rPr>
          <w:bCs/>
        </w:rPr>
        <w:t xml:space="preserve"> </w:t>
      </w:r>
      <w:r w:rsidR="0092784A" w:rsidRPr="00457371">
        <w:rPr>
          <w:bCs/>
        </w:rPr>
        <w:t>с определением рекомендуемого варианта.</w:t>
      </w:r>
    </w:p>
    <w:p w14:paraId="22B3AAD9" w14:textId="4DDE71A9" w:rsidR="00757D18" w:rsidRPr="00BE7B93" w:rsidRDefault="0092784A"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Сводная </w:t>
      </w:r>
      <w:r w:rsidR="00757D18" w:rsidRPr="004B6F67">
        <w:rPr>
          <w:bCs/>
        </w:rPr>
        <w:t xml:space="preserve">таблица с </w:t>
      </w:r>
      <w:r w:rsidRPr="00457371">
        <w:rPr>
          <w:bCs/>
        </w:rPr>
        <w:t xml:space="preserve">предварительными мероприятиями для каждого из разработанных </w:t>
      </w:r>
      <w:r w:rsidR="00757D18" w:rsidRPr="004B6F67">
        <w:rPr>
          <w:bCs/>
        </w:rPr>
        <w:t>вариант</w:t>
      </w:r>
      <w:r w:rsidRPr="004B6F67">
        <w:rPr>
          <w:bCs/>
        </w:rPr>
        <w:t>ов</w:t>
      </w:r>
      <w:r w:rsidR="00757D18" w:rsidRPr="004B6F67">
        <w:rPr>
          <w:bCs/>
        </w:rPr>
        <w:t xml:space="preserve"> </w:t>
      </w:r>
      <w:r w:rsidRPr="004B6F67">
        <w:rPr>
          <w:bCs/>
        </w:rPr>
        <w:t xml:space="preserve">схемы </w:t>
      </w:r>
      <w:r w:rsidR="00757499" w:rsidRPr="004B6F67">
        <w:rPr>
          <w:bCs/>
        </w:rPr>
        <w:t>выдач</w:t>
      </w:r>
      <w:r w:rsidRPr="004B6F67">
        <w:rPr>
          <w:bCs/>
        </w:rPr>
        <w:t>и</w:t>
      </w:r>
      <w:r w:rsidR="00757499" w:rsidRPr="004B6F67">
        <w:rPr>
          <w:bCs/>
        </w:rPr>
        <w:t xml:space="preserve"> </w:t>
      </w:r>
      <w:r w:rsidR="00757499" w:rsidRPr="00BE7B93">
        <w:rPr>
          <w:bCs/>
        </w:rPr>
        <w:t xml:space="preserve">мощности </w:t>
      </w:r>
      <w:r w:rsidR="00021F8B" w:rsidRPr="00BE7B93">
        <w:rPr>
          <w:bCs/>
        </w:rPr>
        <w:t>ТЭЦ</w:t>
      </w:r>
      <w:r w:rsidR="00757D18" w:rsidRPr="00BE7B93">
        <w:rPr>
          <w:bCs/>
        </w:rPr>
        <w:t>.</w:t>
      </w:r>
    </w:p>
    <w:p w14:paraId="61ADFE34" w14:textId="77777777" w:rsidR="001223B5" w:rsidRPr="004B6F67" w:rsidRDefault="001223B5" w:rsidP="00283848">
      <w:pPr>
        <w:pStyle w:val="aa"/>
        <w:spacing w:after="0" w:line="252" w:lineRule="auto"/>
        <w:ind w:left="0" w:firstLine="567"/>
        <w:rPr>
          <w:bCs/>
          <w:szCs w:val="24"/>
        </w:rPr>
      </w:pPr>
    </w:p>
    <w:p w14:paraId="6AFDF3A5" w14:textId="213D0691" w:rsidR="00F218D5" w:rsidRPr="004B6F67" w:rsidRDefault="003169D0" w:rsidP="00283848">
      <w:pPr>
        <w:pStyle w:val="aa"/>
        <w:spacing w:after="0" w:line="252" w:lineRule="auto"/>
        <w:ind w:left="0" w:firstLine="567"/>
        <w:rPr>
          <w:color w:val="000000" w:themeColor="text1"/>
          <w:szCs w:val="24"/>
          <w:u w:val="single"/>
        </w:rPr>
      </w:pPr>
      <w:r w:rsidRPr="004B6F67">
        <w:rPr>
          <w:color w:val="000000" w:themeColor="text1"/>
          <w:szCs w:val="24"/>
          <w:u w:val="single"/>
        </w:rPr>
        <w:t>Этап 2</w:t>
      </w:r>
    </w:p>
    <w:p w14:paraId="6D0F6010" w14:textId="1481B88F" w:rsidR="0030653D" w:rsidRPr="00BE7B93" w:rsidRDefault="002029CA" w:rsidP="00457371">
      <w:pPr>
        <w:widowControl w:val="0"/>
        <w:numPr>
          <w:ilvl w:val="1"/>
          <w:numId w:val="9"/>
        </w:numPr>
        <w:tabs>
          <w:tab w:val="left" w:pos="1134"/>
        </w:tabs>
        <w:autoSpaceDE w:val="0"/>
        <w:autoSpaceDN w:val="0"/>
        <w:adjustRightInd w:val="0"/>
        <w:spacing w:line="252" w:lineRule="auto"/>
        <w:ind w:firstLine="567"/>
        <w:jc w:val="both"/>
        <w:rPr>
          <w:bCs/>
        </w:rPr>
      </w:pPr>
      <w:r w:rsidRPr="00BE7B93">
        <w:rPr>
          <w:bCs/>
        </w:rPr>
        <w:t xml:space="preserve">Результаты расчетов </w:t>
      </w:r>
      <w:r w:rsidR="00C72371" w:rsidRPr="00457371">
        <w:rPr>
          <w:bCs/>
        </w:rPr>
        <w:t xml:space="preserve">статической устойчивости </w:t>
      </w:r>
      <w:r w:rsidRPr="00BE7B93">
        <w:rPr>
          <w:bCs/>
        </w:rPr>
        <w:t xml:space="preserve">для рекомендуемого варианта </w:t>
      </w:r>
      <w:r w:rsidR="0092784A" w:rsidRPr="00BE7B93">
        <w:rPr>
          <w:bCs/>
        </w:rPr>
        <w:t xml:space="preserve">схемы </w:t>
      </w:r>
      <w:r w:rsidR="00757499" w:rsidRPr="00BE7B93">
        <w:rPr>
          <w:bCs/>
        </w:rPr>
        <w:t>выдач</w:t>
      </w:r>
      <w:r w:rsidR="0092784A" w:rsidRPr="00BE7B93">
        <w:rPr>
          <w:bCs/>
        </w:rPr>
        <w:t>и</w:t>
      </w:r>
      <w:r w:rsidR="00757499" w:rsidRPr="00BE7B93">
        <w:rPr>
          <w:bCs/>
        </w:rPr>
        <w:t xml:space="preserve"> </w:t>
      </w:r>
      <w:r w:rsidRPr="00BE7B93">
        <w:rPr>
          <w:bCs/>
        </w:rPr>
        <w:t xml:space="preserve">мощности </w:t>
      </w:r>
      <w:r w:rsidR="00021F8B" w:rsidRPr="00BE7B93">
        <w:rPr>
          <w:bCs/>
        </w:rPr>
        <w:t>ТЭЦ</w:t>
      </w:r>
      <w:r w:rsidRPr="00BE7B93">
        <w:rPr>
          <w:bCs/>
        </w:rPr>
        <w:t>.</w:t>
      </w:r>
    </w:p>
    <w:p w14:paraId="4C67489E" w14:textId="6E5FD230" w:rsidR="0092784A" w:rsidRPr="00BE7B93" w:rsidRDefault="0092784A" w:rsidP="00457371">
      <w:pPr>
        <w:widowControl w:val="0"/>
        <w:numPr>
          <w:ilvl w:val="1"/>
          <w:numId w:val="9"/>
        </w:numPr>
        <w:tabs>
          <w:tab w:val="left" w:pos="1134"/>
        </w:tabs>
        <w:autoSpaceDE w:val="0"/>
        <w:autoSpaceDN w:val="0"/>
        <w:adjustRightInd w:val="0"/>
        <w:spacing w:line="252" w:lineRule="auto"/>
        <w:ind w:firstLine="567"/>
        <w:jc w:val="both"/>
        <w:rPr>
          <w:bCs/>
        </w:rPr>
      </w:pPr>
      <w:r w:rsidRPr="00BE7B93">
        <w:rPr>
          <w:bCs/>
        </w:rPr>
        <w:t xml:space="preserve">Результаты расчетов </w:t>
      </w:r>
      <w:r w:rsidRPr="00457371">
        <w:rPr>
          <w:bCs/>
        </w:rPr>
        <w:t xml:space="preserve">динамической устойчивости </w:t>
      </w:r>
      <w:r w:rsidRPr="00BE7B93">
        <w:rPr>
          <w:bCs/>
        </w:rPr>
        <w:t>для рекомендуемого варианта схемы выдачи мощности ТЭЦ.</w:t>
      </w:r>
    </w:p>
    <w:p w14:paraId="7963C880" w14:textId="7CC03AA7" w:rsidR="00705D07" w:rsidRPr="00BE7B93" w:rsidRDefault="00705D07" w:rsidP="00457371">
      <w:pPr>
        <w:widowControl w:val="0"/>
        <w:numPr>
          <w:ilvl w:val="1"/>
          <w:numId w:val="9"/>
        </w:numPr>
        <w:tabs>
          <w:tab w:val="left" w:pos="1134"/>
        </w:tabs>
        <w:autoSpaceDE w:val="0"/>
        <w:autoSpaceDN w:val="0"/>
        <w:adjustRightInd w:val="0"/>
        <w:spacing w:line="252" w:lineRule="auto"/>
        <w:ind w:firstLine="567"/>
        <w:jc w:val="both"/>
        <w:rPr>
          <w:bCs/>
        </w:rPr>
      </w:pPr>
      <w:r w:rsidRPr="00BE7B93">
        <w:rPr>
          <w:bCs/>
        </w:rPr>
        <w:t xml:space="preserve">Результаты расчетов токов </w:t>
      </w:r>
      <w:r w:rsidR="00235C6A" w:rsidRPr="00BE7B93">
        <w:rPr>
          <w:bCs/>
        </w:rPr>
        <w:t>КЗ</w:t>
      </w:r>
      <w:r w:rsidRPr="00BE7B93">
        <w:rPr>
          <w:bCs/>
        </w:rPr>
        <w:t xml:space="preserve"> для рекомендуемого варианта </w:t>
      </w:r>
      <w:r w:rsidR="0092784A" w:rsidRPr="00BE7B93">
        <w:rPr>
          <w:bCs/>
        </w:rPr>
        <w:t xml:space="preserve">схемы </w:t>
      </w:r>
      <w:r w:rsidR="00757499" w:rsidRPr="00BE7B93">
        <w:rPr>
          <w:bCs/>
        </w:rPr>
        <w:t>выдач</w:t>
      </w:r>
      <w:r w:rsidR="0092784A" w:rsidRPr="00BE7B93">
        <w:rPr>
          <w:bCs/>
        </w:rPr>
        <w:t>и</w:t>
      </w:r>
      <w:r w:rsidR="00757499" w:rsidRPr="00BE7B93">
        <w:rPr>
          <w:bCs/>
        </w:rPr>
        <w:t xml:space="preserve"> </w:t>
      </w:r>
      <w:r w:rsidRPr="00BE7B93">
        <w:rPr>
          <w:bCs/>
        </w:rPr>
        <w:t xml:space="preserve">мощности </w:t>
      </w:r>
      <w:r w:rsidR="00021F8B" w:rsidRPr="00BE7B93">
        <w:rPr>
          <w:bCs/>
        </w:rPr>
        <w:t>ТЭЦ</w:t>
      </w:r>
      <w:r w:rsidRPr="00BE7B93">
        <w:rPr>
          <w:bCs/>
        </w:rPr>
        <w:t>.</w:t>
      </w:r>
    </w:p>
    <w:p w14:paraId="040FBE21" w14:textId="5DFE7BA9" w:rsidR="00705D07" w:rsidRPr="00BE7B93" w:rsidRDefault="00705D07" w:rsidP="00457371">
      <w:pPr>
        <w:widowControl w:val="0"/>
        <w:numPr>
          <w:ilvl w:val="1"/>
          <w:numId w:val="9"/>
        </w:numPr>
        <w:tabs>
          <w:tab w:val="left" w:pos="1134"/>
        </w:tabs>
        <w:autoSpaceDE w:val="0"/>
        <w:autoSpaceDN w:val="0"/>
        <w:adjustRightInd w:val="0"/>
        <w:spacing w:line="252" w:lineRule="auto"/>
        <w:ind w:firstLine="567"/>
        <w:jc w:val="both"/>
        <w:rPr>
          <w:bCs/>
        </w:rPr>
      </w:pPr>
      <w:r w:rsidRPr="00BE7B93">
        <w:rPr>
          <w:bCs/>
        </w:rPr>
        <w:t xml:space="preserve">Рекомендации по характеристикам оборудования </w:t>
      </w:r>
      <w:r w:rsidR="00021F8B" w:rsidRPr="00BE7B93">
        <w:rPr>
          <w:bCs/>
        </w:rPr>
        <w:t>ТЭЦ</w:t>
      </w:r>
      <w:r w:rsidRPr="00BE7B93">
        <w:rPr>
          <w:bCs/>
        </w:rPr>
        <w:t>.</w:t>
      </w:r>
    </w:p>
    <w:p w14:paraId="21DE37F0" w14:textId="197090BE" w:rsidR="00705D07" w:rsidRPr="004B6F67" w:rsidRDefault="00757499"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Анализ уровней напряжения в точке присоединения </w:t>
      </w:r>
      <w:r w:rsidR="00021F8B" w:rsidRPr="004B6F67">
        <w:rPr>
          <w:bCs/>
        </w:rPr>
        <w:t>ТЭЦ</w:t>
      </w:r>
      <w:r w:rsidRPr="004B6F67">
        <w:rPr>
          <w:bCs/>
        </w:rPr>
        <w:t xml:space="preserve"> и в прилегающей электрической сети, основные технические решения по установке источников реактивной мощности и средств компенсации реактивной мощности для обеспечения допустимых уровней напряжения и качества электрической энергии</w:t>
      </w:r>
      <w:r w:rsidR="00705D07" w:rsidRPr="004B6F67">
        <w:rPr>
          <w:bCs/>
        </w:rPr>
        <w:t>.</w:t>
      </w:r>
    </w:p>
    <w:p w14:paraId="66632290" w14:textId="082AF6A0" w:rsidR="00705D07" w:rsidRPr="004B6F67" w:rsidRDefault="00705D07"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Анализ существующих </w:t>
      </w:r>
      <w:r w:rsidR="00757499" w:rsidRPr="004B6F67">
        <w:rPr>
          <w:bCs/>
        </w:rPr>
        <w:t>комплексов и устройств РЗА</w:t>
      </w:r>
      <w:r w:rsidR="00681CE7" w:rsidRPr="004B6F67">
        <w:rPr>
          <w:bCs/>
        </w:rPr>
        <w:t xml:space="preserve"> </w:t>
      </w:r>
      <w:r w:rsidR="00757499" w:rsidRPr="004B6F67">
        <w:rPr>
          <w:bCs/>
        </w:rPr>
        <w:t xml:space="preserve">в районе размещения </w:t>
      </w:r>
      <w:r w:rsidR="00021F8B" w:rsidRPr="004B6F67">
        <w:rPr>
          <w:bCs/>
        </w:rPr>
        <w:t>ТЭЦ</w:t>
      </w:r>
      <w:r w:rsidRPr="004B6F67">
        <w:rPr>
          <w:bCs/>
        </w:rPr>
        <w:t>.</w:t>
      </w:r>
    </w:p>
    <w:p w14:paraId="0431DB7D" w14:textId="25DCF50E" w:rsidR="00705D07" w:rsidRPr="004B6F67" w:rsidRDefault="00705D07"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lastRenderedPageBreak/>
        <w:t xml:space="preserve">Основные технические решения по оснащению электрической сети и </w:t>
      </w:r>
      <w:r w:rsidR="00021F8B" w:rsidRPr="004B6F67">
        <w:rPr>
          <w:bCs/>
        </w:rPr>
        <w:t>ТЭЦ</w:t>
      </w:r>
      <w:r w:rsidRPr="004B6F67">
        <w:rPr>
          <w:bCs/>
        </w:rPr>
        <w:t xml:space="preserve"> </w:t>
      </w:r>
      <w:r w:rsidR="00757499" w:rsidRPr="004B6F67">
        <w:rPr>
          <w:bCs/>
        </w:rPr>
        <w:t>комплексами и устройствами РЗА</w:t>
      </w:r>
      <w:r w:rsidR="00681CE7" w:rsidRPr="004B6F67">
        <w:rPr>
          <w:bCs/>
        </w:rPr>
        <w:t xml:space="preserve"> </w:t>
      </w:r>
      <w:r w:rsidR="00757499" w:rsidRPr="004B6F67">
        <w:rPr>
          <w:bCs/>
        </w:rPr>
        <w:t xml:space="preserve">для рекомендуемого варианта технических решений по выдаче мощности </w:t>
      </w:r>
      <w:r w:rsidR="00021F8B" w:rsidRPr="004B6F67">
        <w:rPr>
          <w:bCs/>
        </w:rPr>
        <w:t>ТЭЦ</w:t>
      </w:r>
      <w:r w:rsidRPr="004B6F67">
        <w:rPr>
          <w:bCs/>
        </w:rPr>
        <w:t>.</w:t>
      </w:r>
    </w:p>
    <w:p w14:paraId="07BDF07A" w14:textId="207011A6" w:rsidR="00705D07" w:rsidRPr="004B6F67" w:rsidRDefault="00705D07"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Принципиальная схема электрических соединений </w:t>
      </w:r>
      <w:r w:rsidR="00021F8B" w:rsidRPr="004B6F67">
        <w:rPr>
          <w:bCs/>
        </w:rPr>
        <w:t>ТЭЦ</w:t>
      </w:r>
      <w:r w:rsidRPr="004B6F67">
        <w:rPr>
          <w:bCs/>
        </w:rPr>
        <w:t xml:space="preserve"> (главная схема).</w:t>
      </w:r>
    </w:p>
    <w:p w14:paraId="1CBF364A" w14:textId="3E5C2728" w:rsidR="00705D07" w:rsidRPr="004B6F67" w:rsidRDefault="00705D07"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Карта-схема электрической сети для рекомендуемого варианта </w:t>
      </w:r>
      <w:r w:rsidR="004C7AB1" w:rsidRPr="004B6F67">
        <w:rPr>
          <w:bCs/>
        </w:rPr>
        <w:t xml:space="preserve">схемы </w:t>
      </w:r>
      <w:r w:rsidR="00757499" w:rsidRPr="004B6F67">
        <w:rPr>
          <w:bCs/>
        </w:rPr>
        <w:t>выдач</w:t>
      </w:r>
      <w:r w:rsidR="004C7AB1" w:rsidRPr="004B6F67">
        <w:rPr>
          <w:bCs/>
        </w:rPr>
        <w:t>и</w:t>
      </w:r>
      <w:r w:rsidR="00757499" w:rsidRPr="004B6F67">
        <w:rPr>
          <w:bCs/>
        </w:rPr>
        <w:t xml:space="preserve"> </w:t>
      </w:r>
      <w:r w:rsidRPr="004B6F67">
        <w:rPr>
          <w:bCs/>
        </w:rPr>
        <w:t xml:space="preserve">мощности </w:t>
      </w:r>
      <w:r w:rsidR="00021F8B" w:rsidRPr="004B6F67">
        <w:rPr>
          <w:bCs/>
        </w:rPr>
        <w:t>ТЭЦ</w:t>
      </w:r>
      <w:r w:rsidRPr="004B6F67">
        <w:rPr>
          <w:bCs/>
        </w:rPr>
        <w:t>.</w:t>
      </w:r>
    </w:p>
    <w:p w14:paraId="6E9270AC" w14:textId="6FC3039A" w:rsidR="00757499" w:rsidRPr="00BE7B93" w:rsidRDefault="00757499"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 xml:space="preserve">Предварительные </w:t>
      </w:r>
      <w:r w:rsidRPr="00BE7B93">
        <w:rPr>
          <w:bCs/>
        </w:rPr>
        <w:t xml:space="preserve">варианты размещения объектов электросетевого хозяйства, в том числе прохождения трасс ЛЭП, и оценку возможности их реализации для рекомендуемого варианта технических решений по выдаче мощности </w:t>
      </w:r>
      <w:r w:rsidR="00021F8B" w:rsidRPr="00BE7B93">
        <w:rPr>
          <w:bCs/>
        </w:rPr>
        <w:t>ТЭЦ</w:t>
      </w:r>
      <w:r w:rsidRPr="00BE7B93">
        <w:rPr>
          <w:bCs/>
        </w:rPr>
        <w:t>.</w:t>
      </w:r>
    </w:p>
    <w:p w14:paraId="779B4C86" w14:textId="384B2F30" w:rsidR="00634C03" w:rsidRPr="00457371" w:rsidRDefault="00634C03" w:rsidP="00457371">
      <w:pPr>
        <w:widowControl w:val="0"/>
        <w:numPr>
          <w:ilvl w:val="1"/>
          <w:numId w:val="9"/>
        </w:numPr>
        <w:tabs>
          <w:tab w:val="left" w:pos="1134"/>
        </w:tabs>
        <w:autoSpaceDE w:val="0"/>
        <w:autoSpaceDN w:val="0"/>
        <w:adjustRightInd w:val="0"/>
        <w:spacing w:line="252" w:lineRule="auto"/>
        <w:ind w:firstLine="567"/>
        <w:jc w:val="both"/>
        <w:rPr>
          <w:bCs/>
        </w:rPr>
      </w:pPr>
      <w:r w:rsidRPr="00457371">
        <w:rPr>
          <w:bCs/>
        </w:rPr>
        <w:t>Предварительная оценка капитальных затрат на реализацию рекомендуемого варианта технических решений по СВМ, включая укрупненную оценку затрат на реализацию основных технических решений по оснащению электрической сети и ТЭЦ комплексами и устройствами РЗА (с разделением затрат на реализацию технических мероприятий по объектам электроэнергетики, необходимость реализации технических мероприятий на которых предусмотрена рекомендуемым вариантом).</w:t>
      </w:r>
    </w:p>
    <w:p w14:paraId="3700530C" w14:textId="0147AB3C" w:rsidR="00D50A13" w:rsidRPr="00BE7B93" w:rsidRDefault="003169D0" w:rsidP="00457371">
      <w:pPr>
        <w:widowControl w:val="0"/>
        <w:numPr>
          <w:ilvl w:val="1"/>
          <w:numId w:val="9"/>
        </w:numPr>
        <w:tabs>
          <w:tab w:val="left" w:pos="1134"/>
        </w:tabs>
        <w:autoSpaceDE w:val="0"/>
        <w:autoSpaceDN w:val="0"/>
        <w:adjustRightInd w:val="0"/>
        <w:spacing w:line="252" w:lineRule="auto"/>
        <w:ind w:firstLine="567"/>
        <w:jc w:val="both"/>
        <w:rPr>
          <w:bCs/>
        </w:rPr>
      </w:pPr>
      <w:r w:rsidRPr="00BE7B93">
        <w:rPr>
          <w:bCs/>
        </w:rPr>
        <w:t>Итоговая таблица</w:t>
      </w:r>
      <w:r w:rsidR="008C0294" w:rsidRPr="00BE7B93">
        <w:rPr>
          <w:bCs/>
        </w:rPr>
        <w:t xml:space="preserve"> </w:t>
      </w:r>
      <w:r w:rsidR="000058F1" w:rsidRPr="00BE7B93">
        <w:rPr>
          <w:bCs/>
        </w:rPr>
        <w:t>с</w:t>
      </w:r>
      <w:r w:rsidR="008C0294" w:rsidRPr="00BE7B93">
        <w:rPr>
          <w:bCs/>
        </w:rPr>
        <w:t xml:space="preserve"> мероприятиями</w:t>
      </w:r>
      <w:r w:rsidR="00634C03" w:rsidRPr="00BE7B93">
        <w:rPr>
          <w:bCs/>
        </w:rPr>
        <w:t xml:space="preserve"> </w:t>
      </w:r>
      <w:r w:rsidR="00634C03" w:rsidRPr="00457371">
        <w:rPr>
          <w:bCs/>
        </w:rPr>
        <w:t>для схемы выдачи мощности ТЭЦ</w:t>
      </w:r>
      <w:r w:rsidR="008C0294" w:rsidRPr="00BE7B93">
        <w:rPr>
          <w:bCs/>
        </w:rPr>
        <w:t>.</w:t>
      </w:r>
    </w:p>
    <w:p w14:paraId="227ECBC7" w14:textId="026A4F31" w:rsidR="00131687" w:rsidRPr="004B6F67" w:rsidRDefault="00131687" w:rsidP="00634C03">
      <w:pPr>
        <w:pStyle w:val="aa"/>
        <w:spacing w:after="0" w:line="252" w:lineRule="auto"/>
        <w:ind w:left="0" w:firstLine="709"/>
        <w:rPr>
          <w:bCs/>
          <w:color w:val="000000" w:themeColor="text1"/>
          <w:szCs w:val="24"/>
        </w:rPr>
      </w:pPr>
    </w:p>
    <w:p w14:paraId="755C68A8" w14:textId="77777777" w:rsidR="00705D07" w:rsidRPr="004B6F67" w:rsidRDefault="00705D07" w:rsidP="00457371">
      <w:pPr>
        <w:widowControl w:val="0"/>
        <w:numPr>
          <w:ilvl w:val="0"/>
          <w:numId w:val="9"/>
        </w:numPr>
        <w:tabs>
          <w:tab w:val="left" w:pos="851"/>
        </w:tabs>
        <w:autoSpaceDE w:val="0"/>
        <w:autoSpaceDN w:val="0"/>
        <w:adjustRightInd w:val="0"/>
        <w:spacing w:line="252" w:lineRule="auto"/>
        <w:ind w:firstLine="567"/>
        <w:rPr>
          <w:b/>
        </w:rPr>
      </w:pPr>
      <w:r w:rsidRPr="004B6F67">
        <w:rPr>
          <w:b/>
        </w:rPr>
        <w:t>Порядок прове</w:t>
      </w:r>
      <w:r w:rsidR="009949DB" w:rsidRPr="004B6F67">
        <w:rPr>
          <w:b/>
        </w:rPr>
        <w:t>дения приемки результатов работ</w:t>
      </w:r>
    </w:p>
    <w:p w14:paraId="1619E3F9" w14:textId="77777777" w:rsidR="00797364" w:rsidRPr="00597D0A" w:rsidRDefault="005D183F" w:rsidP="00457371">
      <w:pPr>
        <w:widowControl w:val="0"/>
        <w:numPr>
          <w:ilvl w:val="1"/>
          <w:numId w:val="9"/>
        </w:numPr>
        <w:tabs>
          <w:tab w:val="left" w:pos="1134"/>
        </w:tabs>
        <w:autoSpaceDE w:val="0"/>
        <w:autoSpaceDN w:val="0"/>
        <w:adjustRightInd w:val="0"/>
        <w:spacing w:line="252" w:lineRule="auto"/>
        <w:ind w:firstLine="567"/>
        <w:jc w:val="both"/>
        <w:rPr>
          <w:bCs/>
        </w:rPr>
      </w:pPr>
      <w:r w:rsidRPr="00597D0A">
        <w:rPr>
          <w:bCs/>
        </w:rPr>
        <w:t xml:space="preserve">Результаты работы </w:t>
      </w:r>
      <w:r w:rsidR="00891FAC" w:rsidRPr="00597D0A">
        <w:rPr>
          <w:bCs/>
        </w:rPr>
        <w:t xml:space="preserve">по Этапу 1 и Этапу 2 </w:t>
      </w:r>
      <w:r w:rsidRPr="00597D0A">
        <w:rPr>
          <w:bCs/>
        </w:rPr>
        <w:t>согласовываются Исполнителем с</w:t>
      </w:r>
      <w:r w:rsidR="00331F14" w:rsidRPr="00597D0A">
        <w:rPr>
          <w:bCs/>
        </w:rPr>
        <w:t xml:space="preserve"> Заказчиком</w:t>
      </w:r>
      <w:r w:rsidR="00112A6C" w:rsidRPr="00597D0A">
        <w:rPr>
          <w:bCs/>
        </w:rPr>
        <w:t xml:space="preserve">. </w:t>
      </w:r>
    </w:p>
    <w:p w14:paraId="7527ED4A" w14:textId="448A86CD" w:rsidR="006135AD" w:rsidRPr="00597D0A" w:rsidRDefault="00112A6C" w:rsidP="00597D0A">
      <w:pPr>
        <w:widowControl w:val="0"/>
        <w:tabs>
          <w:tab w:val="left" w:pos="1276"/>
        </w:tabs>
        <w:autoSpaceDE w:val="0"/>
        <w:autoSpaceDN w:val="0"/>
        <w:adjustRightInd w:val="0"/>
        <w:spacing w:line="252" w:lineRule="auto"/>
        <w:ind w:firstLine="567"/>
        <w:jc w:val="both"/>
        <w:rPr>
          <w:bCs/>
        </w:rPr>
      </w:pPr>
      <w:r w:rsidRPr="00597D0A">
        <w:rPr>
          <w:bCs/>
        </w:rPr>
        <w:t>Результаты работы</w:t>
      </w:r>
      <w:r w:rsidR="00891FAC" w:rsidRPr="00597D0A">
        <w:rPr>
          <w:bCs/>
        </w:rPr>
        <w:t xml:space="preserve"> по </w:t>
      </w:r>
      <w:r w:rsidR="00797364" w:rsidRPr="00597D0A">
        <w:rPr>
          <w:bCs/>
        </w:rPr>
        <w:t xml:space="preserve">Этапу 1 и Этапу 2 </w:t>
      </w:r>
      <w:r w:rsidRPr="00597D0A">
        <w:rPr>
          <w:bCs/>
        </w:rPr>
        <w:t xml:space="preserve">согласовываются </w:t>
      </w:r>
      <w:r w:rsidR="00283848" w:rsidRPr="00283848">
        <w:rPr>
          <w:bCs/>
        </w:rPr>
        <w:t xml:space="preserve">с Заказчиком, сетевой организацией, к электрическим сетям которой планируется осуществить технологическое присоединение </w:t>
      </w:r>
      <w:r w:rsidR="00F15137">
        <w:rPr>
          <w:bCs/>
        </w:rPr>
        <w:t>Иркутской</w:t>
      </w:r>
      <w:r w:rsidR="00F15137" w:rsidRPr="00283848">
        <w:rPr>
          <w:bCs/>
        </w:rPr>
        <w:t xml:space="preserve"> </w:t>
      </w:r>
      <w:r w:rsidR="00283848" w:rsidRPr="00283848">
        <w:rPr>
          <w:bCs/>
        </w:rPr>
        <w:t>ТЭЦ</w:t>
      </w:r>
      <w:r w:rsidR="00F15137">
        <w:rPr>
          <w:bCs/>
        </w:rPr>
        <w:t>-11</w:t>
      </w:r>
      <w:r w:rsidR="00283848" w:rsidRPr="00283848">
        <w:rPr>
          <w:bCs/>
        </w:rPr>
        <w:t>, а также владельцами объектов электроэнергетики, на которых предполагается выполнение мероприятий по технологическому присоединению</w:t>
      </w:r>
      <w:r w:rsidR="00283848" w:rsidRPr="00283848" w:rsidDel="00096713">
        <w:rPr>
          <w:bCs/>
        </w:rPr>
        <w:t xml:space="preserve"> </w:t>
      </w:r>
      <w:r w:rsidR="00283848" w:rsidRPr="00283848">
        <w:rPr>
          <w:bCs/>
        </w:rPr>
        <w:t>ТЭЦ</w:t>
      </w:r>
      <w:r w:rsidR="008448ED" w:rsidRPr="00597D0A">
        <w:rPr>
          <w:bCs/>
        </w:rPr>
        <w:t>,</w:t>
      </w:r>
      <w:r w:rsidR="00484674" w:rsidRPr="00597D0A">
        <w:rPr>
          <w:bCs/>
        </w:rPr>
        <w:t xml:space="preserve"> при участии Исполнителя</w:t>
      </w:r>
      <w:r w:rsidR="00634C03" w:rsidRPr="00597D0A">
        <w:rPr>
          <w:bCs/>
        </w:rPr>
        <w:t xml:space="preserve">, а затем </w:t>
      </w:r>
      <w:r w:rsidR="00634C03" w:rsidRPr="00597D0A">
        <w:t>с Филиалом АО «СО ЕЭС» ОДУ Сибири</w:t>
      </w:r>
      <w:r w:rsidR="00705D07" w:rsidRPr="00597D0A">
        <w:rPr>
          <w:bCs/>
        </w:rPr>
        <w:t>.</w:t>
      </w:r>
      <w:r w:rsidR="00891FAC" w:rsidRPr="00597D0A">
        <w:rPr>
          <w:bCs/>
        </w:rPr>
        <w:t xml:space="preserve"> </w:t>
      </w:r>
    </w:p>
    <w:p w14:paraId="6424D9B9" w14:textId="6C747109" w:rsidR="00E94A20" w:rsidRDefault="00E94A20" w:rsidP="00457371">
      <w:pPr>
        <w:widowControl w:val="0"/>
        <w:numPr>
          <w:ilvl w:val="1"/>
          <w:numId w:val="9"/>
        </w:numPr>
        <w:tabs>
          <w:tab w:val="left" w:pos="1134"/>
        </w:tabs>
        <w:autoSpaceDE w:val="0"/>
        <w:autoSpaceDN w:val="0"/>
        <w:adjustRightInd w:val="0"/>
        <w:spacing w:line="252" w:lineRule="auto"/>
        <w:ind w:firstLine="567"/>
        <w:jc w:val="both"/>
        <w:rPr>
          <w:bCs/>
        </w:rPr>
      </w:pPr>
      <w:r w:rsidRPr="00283848">
        <w:rPr>
          <w:bCs/>
        </w:rPr>
        <w:t>В случае изменения</w:t>
      </w:r>
      <w:r w:rsidRPr="00E94A20">
        <w:rPr>
          <w:bCs/>
        </w:rPr>
        <w:t xml:space="preserve"> вариант</w:t>
      </w:r>
      <w:r>
        <w:rPr>
          <w:bCs/>
        </w:rPr>
        <w:t xml:space="preserve">ов и (или) состава мероприятий </w:t>
      </w:r>
      <w:r w:rsidRPr="00E94A20">
        <w:rPr>
          <w:bCs/>
        </w:rPr>
        <w:t>по технологическому присоединению, предусмотренных проектом СВ</w:t>
      </w:r>
      <w:r>
        <w:rPr>
          <w:bCs/>
        </w:rPr>
        <w:t>М</w:t>
      </w:r>
      <w:r w:rsidRPr="00E94A20">
        <w:rPr>
          <w:bCs/>
        </w:rPr>
        <w:t>, по результатам рассмотрения и согласования его с Филиалом АО «СО ЕЭС» ОДУ Сибири, необходимо повторное согласование проекта СВ</w:t>
      </w:r>
      <w:r>
        <w:rPr>
          <w:bCs/>
        </w:rPr>
        <w:t>М</w:t>
      </w:r>
      <w:r w:rsidRPr="00E94A20">
        <w:rPr>
          <w:bCs/>
        </w:rPr>
        <w:t xml:space="preserve"> </w:t>
      </w:r>
      <w:r w:rsidR="00283848" w:rsidRPr="004B6F67">
        <w:rPr>
          <w:bCs/>
        </w:rPr>
        <w:t xml:space="preserve">с Заказчиком, сетевой </w:t>
      </w:r>
      <w:r w:rsidR="00283848" w:rsidRPr="00BE7B93">
        <w:rPr>
          <w:bCs/>
        </w:rPr>
        <w:t>организацией, к электрическим сетям которой планируется осуществить технологическое присоединение ТЭЦ, а также владельцами объектов электроэнергетики, на которых предполагается выполнение мероприятий по технологическому присоединению</w:t>
      </w:r>
      <w:r w:rsidR="00283848" w:rsidRPr="00BE7B93" w:rsidDel="00096713">
        <w:rPr>
          <w:bCs/>
        </w:rPr>
        <w:t xml:space="preserve"> </w:t>
      </w:r>
      <w:r w:rsidR="00283848" w:rsidRPr="00BE7B93">
        <w:rPr>
          <w:bCs/>
        </w:rPr>
        <w:t>ТЭЦ</w:t>
      </w:r>
      <w:r w:rsidRPr="00BE7B93">
        <w:rPr>
          <w:bCs/>
        </w:rPr>
        <w:t>.</w:t>
      </w:r>
    </w:p>
    <w:p w14:paraId="2BBC0C7B" w14:textId="585CFE54" w:rsidR="000151B3" w:rsidRPr="00597D0A" w:rsidRDefault="000151B3" w:rsidP="00457371">
      <w:pPr>
        <w:widowControl w:val="0"/>
        <w:numPr>
          <w:ilvl w:val="1"/>
          <w:numId w:val="9"/>
        </w:numPr>
        <w:tabs>
          <w:tab w:val="left" w:pos="1134"/>
        </w:tabs>
        <w:autoSpaceDE w:val="0"/>
        <w:autoSpaceDN w:val="0"/>
        <w:adjustRightInd w:val="0"/>
        <w:spacing w:line="252" w:lineRule="auto"/>
        <w:ind w:firstLine="567"/>
        <w:jc w:val="both"/>
        <w:rPr>
          <w:bCs/>
        </w:rPr>
      </w:pPr>
      <w:r w:rsidRPr="000151B3">
        <w:rPr>
          <w:bCs/>
        </w:rPr>
        <w:t>К работе, направляемой на согласование в Филиал АО «СО ЕЭС» ОДУ Сибири, должны быть приложены расчетные</w:t>
      </w:r>
      <w:r>
        <w:rPr>
          <w:bCs/>
        </w:rPr>
        <w:t xml:space="preserve"> модели</w:t>
      </w:r>
      <w:r w:rsidRPr="000151B3">
        <w:rPr>
          <w:bCs/>
        </w:rPr>
        <w:t xml:space="preserve"> с использованием которых проводились расчеты при разработк</w:t>
      </w:r>
      <w:r>
        <w:rPr>
          <w:bCs/>
        </w:rPr>
        <w:t>е СВМ</w:t>
      </w:r>
      <w:r w:rsidRPr="000151B3">
        <w:rPr>
          <w:bCs/>
        </w:rPr>
        <w:t>.</w:t>
      </w:r>
    </w:p>
    <w:p w14:paraId="4CE06C85" w14:textId="74585609" w:rsidR="00705D07" w:rsidRPr="004B6F67" w:rsidRDefault="00705D07"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Результат работ представля</w:t>
      </w:r>
      <w:r w:rsidR="00757499" w:rsidRPr="004B6F67">
        <w:rPr>
          <w:bCs/>
        </w:rPr>
        <w:t>е</w:t>
      </w:r>
      <w:r w:rsidRPr="004B6F67">
        <w:rPr>
          <w:bCs/>
        </w:rPr>
        <w:t>тся Заказчику в 2 (двух) экземплярах на бумажном носителе и одном экземпляре на электронном носителе – СD (DVD). Текстовая часть с поясняющими рисунками и схемами (пояснительная записка и пр.) предоставляется в формате pdf (Acrobat Reader) без защиты содержимого с возможностью работы с текстом (поиск, копирование, печать). Однолинейные схемы, чертежи предоставляются в формате vsd (Microsoft Visio). Разработанная документация (с указанием даты внесения изменений), оформленная в установленном порядке (в том числе и с официальными подписями), должна быть представлена в формате Adobe Acrobat.</w:t>
      </w:r>
    </w:p>
    <w:p w14:paraId="58AFFA0A" w14:textId="15305D80" w:rsidR="00705D07" w:rsidRPr="004B6F67" w:rsidRDefault="00705D07" w:rsidP="00457371">
      <w:pPr>
        <w:widowControl w:val="0"/>
        <w:numPr>
          <w:ilvl w:val="1"/>
          <w:numId w:val="9"/>
        </w:numPr>
        <w:tabs>
          <w:tab w:val="left" w:pos="1134"/>
        </w:tabs>
        <w:autoSpaceDE w:val="0"/>
        <w:autoSpaceDN w:val="0"/>
        <w:adjustRightInd w:val="0"/>
        <w:spacing w:line="252" w:lineRule="auto"/>
        <w:ind w:firstLine="567"/>
        <w:jc w:val="both"/>
        <w:rPr>
          <w:bCs/>
        </w:rPr>
      </w:pPr>
      <w:r w:rsidRPr="004B6F67">
        <w:rPr>
          <w:bCs/>
        </w:rPr>
        <w:t>Не допускается передача документации в формате Adobe Acrobat с пофайловым разделением страниц.</w:t>
      </w:r>
    </w:p>
    <w:p w14:paraId="721835A9" w14:textId="54BFDA16" w:rsidR="00B207F0" w:rsidRPr="004B6F67" w:rsidRDefault="00B207F0" w:rsidP="009F4F48">
      <w:pPr>
        <w:pStyle w:val="aa"/>
        <w:spacing w:after="0" w:line="252" w:lineRule="auto"/>
        <w:ind w:left="0" w:firstLine="567"/>
        <w:rPr>
          <w:bCs/>
          <w:color w:val="000000" w:themeColor="text1"/>
          <w:szCs w:val="24"/>
        </w:rPr>
      </w:pPr>
    </w:p>
    <w:p w14:paraId="25CF810B" w14:textId="783C9E09" w:rsidR="009D2E65" w:rsidRPr="004B6F67" w:rsidRDefault="009D2E65" w:rsidP="00457371">
      <w:pPr>
        <w:widowControl w:val="0"/>
        <w:numPr>
          <w:ilvl w:val="0"/>
          <w:numId w:val="9"/>
        </w:numPr>
        <w:tabs>
          <w:tab w:val="left" w:pos="851"/>
        </w:tabs>
        <w:autoSpaceDE w:val="0"/>
        <w:autoSpaceDN w:val="0"/>
        <w:adjustRightInd w:val="0"/>
        <w:spacing w:line="252" w:lineRule="auto"/>
        <w:ind w:firstLine="567"/>
        <w:rPr>
          <w:b/>
        </w:rPr>
      </w:pPr>
      <w:r w:rsidRPr="004B6F67">
        <w:rPr>
          <w:b/>
        </w:rPr>
        <w:t xml:space="preserve">Порядок </w:t>
      </w:r>
      <w:r w:rsidR="00C72371" w:rsidRPr="004B6F67">
        <w:rPr>
          <w:b/>
        </w:rPr>
        <w:t>получения</w:t>
      </w:r>
      <w:r w:rsidRPr="004B6F67">
        <w:rPr>
          <w:b/>
        </w:rPr>
        <w:t xml:space="preserve"> расчетных моделей</w:t>
      </w:r>
    </w:p>
    <w:p w14:paraId="5014A3B4" w14:textId="4887C34B" w:rsidR="00C72371" w:rsidRPr="004B6F67" w:rsidRDefault="00797364" w:rsidP="00273CB4">
      <w:pPr>
        <w:widowControl w:val="0"/>
        <w:tabs>
          <w:tab w:val="left" w:pos="1134"/>
          <w:tab w:val="left" w:pos="1317"/>
        </w:tabs>
        <w:spacing w:after="60" w:line="288" w:lineRule="auto"/>
        <w:ind w:right="-29" w:firstLine="567"/>
        <w:jc w:val="both"/>
      </w:pPr>
      <w:r w:rsidRPr="00597D0A">
        <w:rPr>
          <w:bCs/>
        </w:rPr>
        <w:t>9</w:t>
      </w:r>
      <w:r w:rsidR="00C72371" w:rsidRPr="00597D0A">
        <w:rPr>
          <w:bCs/>
        </w:rPr>
        <w:t xml:space="preserve">.1. </w:t>
      </w:r>
      <w:r w:rsidR="00C72371" w:rsidRPr="00597D0A">
        <w:rPr>
          <w:color w:val="000000"/>
          <w:lang w:bidi="ru-RU"/>
        </w:rPr>
        <w:t>Расчеты установившихся электроэнергетических режимов, статической и динамической устойчивости, а также токов короткого замыкания должны осуществляться с использованием расчетных моделей, сформированных на основании Перспективных расчетных моделей, полученных от Филиала АО «СО ЕЭС» ОДУ Сибири.</w:t>
      </w:r>
    </w:p>
    <w:p w14:paraId="42D91984" w14:textId="1B5BF030" w:rsidR="00C72371" w:rsidRPr="004B6F67" w:rsidRDefault="00797364" w:rsidP="00273CB4">
      <w:pPr>
        <w:widowControl w:val="0"/>
        <w:tabs>
          <w:tab w:val="left" w:pos="1134"/>
          <w:tab w:val="left" w:pos="1317"/>
        </w:tabs>
        <w:spacing w:after="60" w:line="288" w:lineRule="auto"/>
        <w:ind w:right="-29" w:firstLine="567"/>
        <w:jc w:val="both"/>
      </w:pPr>
      <w:r>
        <w:rPr>
          <w:color w:val="000000"/>
          <w:lang w:bidi="ru-RU"/>
        </w:rPr>
        <w:lastRenderedPageBreak/>
        <w:t>9</w:t>
      </w:r>
      <w:r w:rsidR="00C72371" w:rsidRPr="004B6F67">
        <w:rPr>
          <w:color w:val="000000"/>
          <w:lang w:bidi="ru-RU"/>
        </w:rPr>
        <w:t>.2. Направление запроса в Филиал АО «СО ЕЭС» ОДУ Сибири для получения Перспективных расчетных моделей осуществляется Заказчиком</w:t>
      </w:r>
      <w:r w:rsidR="001322DC" w:rsidRPr="004B6F67">
        <w:rPr>
          <w:color w:val="000000"/>
          <w:lang w:bidi="ru-RU"/>
        </w:rPr>
        <w:t>,</w:t>
      </w:r>
      <w:r w:rsidR="00C72371" w:rsidRPr="004B6F67">
        <w:rPr>
          <w:color w:val="000000"/>
          <w:lang w:bidi="ru-RU"/>
        </w:rPr>
        <w:t xml:space="preserve"> либо привлеченной им проектной организацией.</w:t>
      </w:r>
    </w:p>
    <w:p w14:paraId="430123E5" w14:textId="77777777" w:rsidR="009D2E65" w:rsidRPr="004B6F67" w:rsidRDefault="009D2E65" w:rsidP="00171180">
      <w:pPr>
        <w:pStyle w:val="aa"/>
        <w:spacing w:after="0" w:line="252" w:lineRule="auto"/>
        <w:ind w:left="0" w:firstLine="567"/>
        <w:rPr>
          <w:bCs/>
          <w:color w:val="000000" w:themeColor="text1"/>
          <w:szCs w:val="24"/>
        </w:rPr>
      </w:pPr>
    </w:p>
    <w:p w14:paraId="61D15049" w14:textId="77777777" w:rsidR="00705D07" w:rsidRPr="004B6F67" w:rsidRDefault="003169D0" w:rsidP="00457371">
      <w:pPr>
        <w:widowControl w:val="0"/>
        <w:numPr>
          <w:ilvl w:val="0"/>
          <w:numId w:val="9"/>
        </w:numPr>
        <w:tabs>
          <w:tab w:val="left" w:pos="851"/>
        </w:tabs>
        <w:autoSpaceDE w:val="0"/>
        <w:autoSpaceDN w:val="0"/>
        <w:adjustRightInd w:val="0"/>
        <w:spacing w:line="252" w:lineRule="auto"/>
        <w:ind w:firstLine="567"/>
        <w:rPr>
          <w:b/>
        </w:rPr>
      </w:pPr>
      <w:r w:rsidRPr="004B6F67">
        <w:rPr>
          <w:b/>
        </w:rPr>
        <w:t>О</w:t>
      </w:r>
      <w:r w:rsidR="009949DB" w:rsidRPr="004B6F67">
        <w:rPr>
          <w:b/>
        </w:rPr>
        <w:t>собые условия</w:t>
      </w:r>
    </w:p>
    <w:p w14:paraId="3601F662" w14:textId="77777777" w:rsidR="00705D07" w:rsidRPr="004B6F67" w:rsidRDefault="00705D07" w:rsidP="009F4F48">
      <w:pPr>
        <w:spacing w:line="252" w:lineRule="auto"/>
        <w:ind w:firstLine="567"/>
        <w:jc w:val="both"/>
        <w:rPr>
          <w:bCs/>
        </w:rPr>
      </w:pPr>
      <w:r w:rsidRPr="004B6F67">
        <w:rPr>
          <w:bCs/>
        </w:rPr>
        <w:t xml:space="preserve">Разработанная документация является собственностью Заказчика, и передача </w:t>
      </w:r>
      <w:r w:rsidR="0096331C" w:rsidRPr="004B6F67">
        <w:rPr>
          <w:bCs/>
        </w:rPr>
        <w:t>её</w:t>
      </w:r>
      <w:r w:rsidRPr="004B6F67">
        <w:rPr>
          <w:bCs/>
        </w:rPr>
        <w:t xml:space="preserve"> третьим лицам без его согласия запрещается.</w:t>
      </w:r>
    </w:p>
    <w:p w14:paraId="0455DCBB" w14:textId="77777777" w:rsidR="006523EE" w:rsidRPr="004B6F67" w:rsidRDefault="006523EE" w:rsidP="00171180">
      <w:pPr>
        <w:spacing w:line="252" w:lineRule="auto"/>
        <w:ind w:firstLine="567"/>
        <w:jc w:val="both"/>
        <w:rPr>
          <w:bCs/>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497"/>
      </w:tblGrid>
      <w:tr w:rsidR="003F39D8" w:rsidRPr="004B6F67" w14:paraId="45622B00" w14:textId="77777777" w:rsidTr="00456251">
        <w:tc>
          <w:tcPr>
            <w:tcW w:w="5529" w:type="dxa"/>
            <w:tcMar>
              <w:left w:w="0" w:type="dxa"/>
              <w:right w:w="0" w:type="dxa"/>
            </w:tcMar>
          </w:tcPr>
          <w:p w14:paraId="721F8B3B" w14:textId="77777777" w:rsidR="008268D2" w:rsidRPr="004B6F67" w:rsidRDefault="008268D2" w:rsidP="000D373F">
            <w:pPr>
              <w:pStyle w:val="af9"/>
              <w:spacing w:after="0"/>
              <w:ind w:firstLine="0"/>
              <w:jc w:val="left"/>
              <w:rPr>
                <w:rFonts w:ascii="Times New Roman" w:hAnsi="Times New Roman" w:cs="Times New Roman"/>
                <w:bCs/>
                <w:color w:val="auto"/>
                <w:sz w:val="24"/>
                <w:lang w:eastAsia="ru-RU"/>
              </w:rPr>
            </w:pPr>
          </w:p>
        </w:tc>
        <w:tc>
          <w:tcPr>
            <w:tcW w:w="4497" w:type="dxa"/>
            <w:tcMar>
              <w:left w:w="0" w:type="dxa"/>
              <w:right w:w="0" w:type="dxa"/>
            </w:tcMar>
          </w:tcPr>
          <w:p w14:paraId="3F2D3BF6" w14:textId="77777777" w:rsidR="00D835F9" w:rsidRPr="004B6F67" w:rsidRDefault="00D835F9" w:rsidP="000D373F">
            <w:pPr>
              <w:pStyle w:val="aa"/>
              <w:suppressAutoHyphens/>
              <w:spacing w:after="0" w:line="240" w:lineRule="auto"/>
              <w:ind w:left="0" w:firstLine="0"/>
              <w:jc w:val="right"/>
              <w:rPr>
                <w:bCs/>
                <w:szCs w:val="24"/>
              </w:rPr>
            </w:pPr>
          </w:p>
        </w:tc>
      </w:tr>
      <w:tr w:rsidR="00120967" w:rsidRPr="004B6F67" w14:paraId="2BB46F9D" w14:textId="77777777" w:rsidTr="00456251">
        <w:tc>
          <w:tcPr>
            <w:tcW w:w="5529" w:type="dxa"/>
            <w:tcMar>
              <w:left w:w="0" w:type="dxa"/>
              <w:right w:w="0" w:type="dxa"/>
            </w:tcMar>
          </w:tcPr>
          <w:p w14:paraId="621888A6" w14:textId="77777777" w:rsidR="00120967" w:rsidRPr="004B6F67" w:rsidRDefault="00120967" w:rsidP="00120967">
            <w:pPr>
              <w:pStyle w:val="af9"/>
              <w:spacing w:after="0"/>
              <w:ind w:firstLine="0"/>
              <w:jc w:val="left"/>
              <w:rPr>
                <w:rFonts w:ascii="Times New Roman" w:hAnsi="Times New Roman" w:cs="Times New Roman"/>
                <w:bCs/>
                <w:color w:val="auto"/>
                <w:sz w:val="24"/>
              </w:rPr>
            </w:pPr>
          </w:p>
        </w:tc>
        <w:tc>
          <w:tcPr>
            <w:tcW w:w="4497" w:type="dxa"/>
            <w:tcMar>
              <w:left w:w="0" w:type="dxa"/>
              <w:right w:w="0" w:type="dxa"/>
            </w:tcMar>
          </w:tcPr>
          <w:p w14:paraId="623F267D" w14:textId="77777777" w:rsidR="00120967" w:rsidRPr="004B6F67" w:rsidRDefault="00120967" w:rsidP="00120967">
            <w:pPr>
              <w:pStyle w:val="aa"/>
              <w:suppressAutoHyphens/>
              <w:spacing w:after="0" w:line="240" w:lineRule="auto"/>
              <w:ind w:left="0" w:firstLine="0"/>
              <w:jc w:val="right"/>
              <w:rPr>
                <w:bCs/>
                <w:szCs w:val="24"/>
              </w:rPr>
            </w:pPr>
          </w:p>
        </w:tc>
      </w:tr>
      <w:tr w:rsidR="00120967" w:rsidRPr="004B6F67" w14:paraId="0C2CDD4F" w14:textId="77777777" w:rsidTr="00456251">
        <w:tc>
          <w:tcPr>
            <w:tcW w:w="5529" w:type="dxa"/>
            <w:tcMar>
              <w:left w:w="0" w:type="dxa"/>
              <w:right w:w="0" w:type="dxa"/>
            </w:tcMar>
          </w:tcPr>
          <w:p w14:paraId="442AAA95" w14:textId="77777777" w:rsidR="00B05AA0" w:rsidRPr="004B6F67" w:rsidRDefault="00B05AA0" w:rsidP="00120967">
            <w:pPr>
              <w:pStyle w:val="aa"/>
              <w:suppressAutoHyphens/>
              <w:spacing w:after="0" w:line="240" w:lineRule="auto"/>
              <w:ind w:left="0" w:firstLine="0"/>
              <w:jc w:val="left"/>
              <w:rPr>
                <w:bCs/>
                <w:szCs w:val="24"/>
              </w:rPr>
            </w:pPr>
          </w:p>
        </w:tc>
        <w:tc>
          <w:tcPr>
            <w:tcW w:w="4497" w:type="dxa"/>
            <w:tcMar>
              <w:left w:w="0" w:type="dxa"/>
              <w:right w:w="0" w:type="dxa"/>
            </w:tcMar>
          </w:tcPr>
          <w:p w14:paraId="33DEFA16" w14:textId="77777777" w:rsidR="00120967" w:rsidRPr="004B6F67" w:rsidRDefault="00120967" w:rsidP="00120967">
            <w:pPr>
              <w:pStyle w:val="aa"/>
              <w:suppressAutoHyphens/>
              <w:spacing w:after="0" w:line="240" w:lineRule="auto"/>
              <w:ind w:left="0" w:firstLine="0"/>
              <w:jc w:val="right"/>
              <w:rPr>
                <w:bCs/>
                <w:szCs w:val="24"/>
              </w:rPr>
            </w:pPr>
          </w:p>
        </w:tc>
      </w:tr>
      <w:tr w:rsidR="00120967" w:rsidRPr="004B6F67" w14:paraId="5B7785F7" w14:textId="77777777" w:rsidTr="00456251">
        <w:tc>
          <w:tcPr>
            <w:tcW w:w="5529" w:type="dxa"/>
            <w:tcMar>
              <w:left w:w="0" w:type="dxa"/>
              <w:right w:w="0" w:type="dxa"/>
            </w:tcMar>
          </w:tcPr>
          <w:p w14:paraId="2BA7F6D2" w14:textId="77777777" w:rsidR="008268D2" w:rsidRPr="004B6F67" w:rsidRDefault="008268D2" w:rsidP="00120967">
            <w:pPr>
              <w:pStyle w:val="aa"/>
              <w:suppressAutoHyphens/>
              <w:spacing w:after="0" w:line="240" w:lineRule="auto"/>
              <w:ind w:left="0" w:firstLine="0"/>
              <w:jc w:val="left"/>
              <w:rPr>
                <w:bCs/>
                <w:szCs w:val="24"/>
              </w:rPr>
            </w:pPr>
          </w:p>
        </w:tc>
        <w:tc>
          <w:tcPr>
            <w:tcW w:w="4497" w:type="dxa"/>
            <w:tcMar>
              <w:left w:w="0" w:type="dxa"/>
              <w:right w:w="0" w:type="dxa"/>
            </w:tcMar>
          </w:tcPr>
          <w:p w14:paraId="65B492FB" w14:textId="77777777" w:rsidR="00120967" w:rsidRPr="004B6F67" w:rsidRDefault="00120967" w:rsidP="00120967">
            <w:pPr>
              <w:pStyle w:val="aa"/>
              <w:suppressAutoHyphens/>
              <w:spacing w:after="0" w:line="240" w:lineRule="auto"/>
              <w:ind w:left="0" w:firstLine="0"/>
              <w:jc w:val="right"/>
              <w:rPr>
                <w:bCs/>
                <w:szCs w:val="24"/>
              </w:rPr>
            </w:pPr>
          </w:p>
        </w:tc>
      </w:tr>
      <w:tr w:rsidR="00120967" w:rsidRPr="004B6F67" w14:paraId="75EE1E19" w14:textId="77777777" w:rsidTr="00456251">
        <w:tc>
          <w:tcPr>
            <w:tcW w:w="5529" w:type="dxa"/>
            <w:tcMar>
              <w:left w:w="0" w:type="dxa"/>
              <w:right w:w="0" w:type="dxa"/>
            </w:tcMar>
          </w:tcPr>
          <w:p w14:paraId="135B4C52" w14:textId="77777777" w:rsidR="00A91A26" w:rsidRPr="004B6F67" w:rsidRDefault="00A91A26" w:rsidP="00FE7BBA">
            <w:pPr>
              <w:pStyle w:val="aa"/>
              <w:suppressAutoHyphens/>
              <w:spacing w:after="0" w:line="240" w:lineRule="auto"/>
              <w:ind w:left="0" w:firstLine="0"/>
              <w:jc w:val="left"/>
              <w:rPr>
                <w:bCs/>
                <w:szCs w:val="24"/>
              </w:rPr>
            </w:pPr>
          </w:p>
        </w:tc>
        <w:tc>
          <w:tcPr>
            <w:tcW w:w="4497" w:type="dxa"/>
            <w:tcMar>
              <w:left w:w="0" w:type="dxa"/>
              <w:right w:w="0" w:type="dxa"/>
            </w:tcMar>
          </w:tcPr>
          <w:p w14:paraId="308B955F" w14:textId="77777777" w:rsidR="00120967" w:rsidRPr="004B6F67" w:rsidRDefault="00120967" w:rsidP="00120967">
            <w:pPr>
              <w:pStyle w:val="aa"/>
              <w:suppressAutoHyphens/>
              <w:spacing w:after="0" w:line="240" w:lineRule="auto"/>
              <w:ind w:left="0" w:firstLine="0"/>
              <w:jc w:val="right"/>
              <w:rPr>
                <w:bCs/>
                <w:szCs w:val="24"/>
              </w:rPr>
            </w:pPr>
          </w:p>
        </w:tc>
      </w:tr>
    </w:tbl>
    <w:p w14:paraId="30300F76" w14:textId="77777777" w:rsidR="004C5425" w:rsidRPr="004B6F67" w:rsidRDefault="004C5425" w:rsidP="00BB1620">
      <w:pPr>
        <w:ind w:firstLine="557"/>
        <w:jc w:val="center"/>
      </w:pPr>
    </w:p>
    <w:p w14:paraId="7CDF9BB6" w14:textId="72AF9CFB" w:rsidR="00E0161E" w:rsidRPr="004B6F67" w:rsidRDefault="00B00220" w:rsidP="00597D0A">
      <w:pPr>
        <w:spacing w:line="259" w:lineRule="auto"/>
        <w:jc w:val="right"/>
        <w:rPr>
          <w:bCs/>
        </w:rPr>
      </w:pPr>
      <w:r w:rsidRPr="004B6F67">
        <w:rPr>
          <w:bCs/>
        </w:rPr>
        <w:br w:type="page"/>
      </w:r>
      <w:r w:rsidR="00E0161E" w:rsidRPr="004B6F67">
        <w:rPr>
          <w:bCs/>
        </w:rPr>
        <w:lastRenderedPageBreak/>
        <w:t>Приложение 1</w:t>
      </w:r>
    </w:p>
    <w:p w14:paraId="2965880F" w14:textId="64FAC99A" w:rsidR="003A2EA4" w:rsidRPr="004B6F67" w:rsidRDefault="003A2EA4" w:rsidP="0009418E">
      <w:pPr>
        <w:ind w:firstLine="557"/>
        <w:jc w:val="right"/>
        <w:rPr>
          <w:bCs/>
        </w:rPr>
      </w:pPr>
      <w:r w:rsidRPr="004B6F67">
        <w:rPr>
          <w:bCs/>
        </w:rPr>
        <w:t xml:space="preserve">к Заданию на разработку СВМ </w:t>
      </w:r>
      <w:r w:rsidR="00021F8B" w:rsidRPr="004B6F67">
        <w:rPr>
          <w:bCs/>
        </w:rPr>
        <w:t>ТЭЦ</w:t>
      </w:r>
      <w:r w:rsidRPr="004B6F67">
        <w:rPr>
          <w:bCs/>
        </w:rPr>
        <w:t xml:space="preserve">  </w:t>
      </w:r>
    </w:p>
    <w:p w14:paraId="37217381" w14:textId="1E75EC09" w:rsidR="00364938" w:rsidRPr="004B6F67" w:rsidRDefault="0082357E" w:rsidP="002C0EBC">
      <w:pPr>
        <w:ind w:firstLine="557"/>
        <w:jc w:val="right"/>
        <w:rPr>
          <w:bCs/>
        </w:rPr>
      </w:pPr>
      <w:r w:rsidRPr="004B6F67">
        <w:rPr>
          <w:bCs/>
        </w:rPr>
        <w:t>Форма предоставления данных</w:t>
      </w:r>
    </w:p>
    <w:p w14:paraId="1958DD5A" w14:textId="77777777" w:rsidR="00364938" w:rsidRPr="004B6F67" w:rsidRDefault="00364938" w:rsidP="00364938">
      <w:pPr>
        <w:ind w:firstLine="557"/>
        <w:jc w:val="center"/>
        <w:rPr>
          <w:bCs/>
        </w:rPr>
      </w:pPr>
    </w:p>
    <w:p w14:paraId="01309619" w14:textId="77777777" w:rsidR="00364938" w:rsidRPr="004B6F67" w:rsidRDefault="00364938" w:rsidP="00171180">
      <w:pPr>
        <w:ind w:firstLine="557"/>
        <w:jc w:val="center"/>
        <w:rPr>
          <w:bCs/>
        </w:rPr>
      </w:pPr>
      <w:r w:rsidRPr="004B6F67">
        <w:rPr>
          <w:bCs/>
        </w:rPr>
        <w:t>Исходные данные для выполнения Этапа 1 работы</w:t>
      </w:r>
    </w:p>
    <w:p w14:paraId="1B2C99C7" w14:textId="53F33EBE" w:rsidR="00521CEF" w:rsidRPr="004B6F67" w:rsidRDefault="00521CEF" w:rsidP="00521CEF">
      <w:pPr>
        <w:ind w:firstLine="557"/>
        <w:jc w:val="center"/>
        <w:rPr>
          <w:bCs/>
        </w:rPr>
      </w:pPr>
    </w:p>
    <w:tbl>
      <w:tblPr>
        <w:tblStyle w:val="af1"/>
        <w:tblW w:w="5000" w:type="pct"/>
        <w:jc w:val="center"/>
        <w:tblLook w:val="04A0" w:firstRow="1" w:lastRow="0" w:firstColumn="1" w:lastColumn="0" w:noHBand="0" w:noVBand="1"/>
      </w:tblPr>
      <w:tblGrid>
        <w:gridCol w:w="456"/>
        <w:gridCol w:w="4785"/>
        <w:gridCol w:w="4785"/>
      </w:tblGrid>
      <w:tr w:rsidR="00521CEF" w:rsidRPr="00DD3B37" w14:paraId="5730506A" w14:textId="77777777" w:rsidTr="004F491A">
        <w:trPr>
          <w:jc w:val="center"/>
        </w:trPr>
        <w:tc>
          <w:tcPr>
            <w:tcW w:w="218" w:type="pct"/>
            <w:shd w:val="clear" w:color="auto" w:fill="auto"/>
            <w:vAlign w:val="center"/>
          </w:tcPr>
          <w:p w14:paraId="191434FF" w14:textId="77777777" w:rsidR="00521CEF" w:rsidRPr="00BB1620" w:rsidRDefault="00521CEF" w:rsidP="004F491A">
            <w:pPr>
              <w:jc w:val="center"/>
            </w:pPr>
            <w:r w:rsidRPr="00BB1620">
              <w:t>№</w:t>
            </w:r>
          </w:p>
        </w:tc>
        <w:tc>
          <w:tcPr>
            <w:tcW w:w="2391" w:type="pct"/>
            <w:shd w:val="clear" w:color="auto" w:fill="auto"/>
            <w:vAlign w:val="center"/>
          </w:tcPr>
          <w:p w14:paraId="3741DBFA" w14:textId="77777777" w:rsidR="00521CEF" w:rsidRPr="00BB1620" w:rsidRDefault="00521CEF" w:rsidP="004F491A">
            <w:pPr>
              <w:jc w:val="center"/>
            </w:pPr>
            <w:r w:rsidRPr="00BB1620">
              <w:t>Параметр</w:t>
            </w:r>
          </w:p>
        </w:tc>
        <w:tc>
          <w:tcPr>
            <w:tcW w:w="2391" w:type="pct"/>
          </w:tcPr>
          <w:p w14:paraId="74A0C847" w14:textId="77777777" w:rsidR="00521CEF" w:rsidRPr="00BB1620" w:rsidRDefault="00521CEF" w:rsidP="004F491A">
            <w:pPr>
              <w:jc w:val="center"/>
            </w:pPr>
          </w:p>
        </w:tc>
      </w:tr>
      <w:tr w:rsidR="00521CEF" w:rsidRPr="004B6F67" w14:paraId="3265F5CD" w14:textId="77777777" w:rsidTr="004F491A">
        <w:trPr>
          <w:jc w:val="center"/>
        </w:trPr>
        <w:tc>
          <w:tcPr>
            <w:tcW w:w="218" w:type="pct"/>
            <w:shd w:val="clear" w:color="auto" w:fill="auto"/>
            <w:vAlign w:val="center"/>
          </w:tcPr>
          <w:p w14:paraId="7389DFD3" w14:textId="77777777" w:rsidR="00521CEF" w:rsidRPr="00BB1620" w:rsidRDefault="00521CEF" w:rsidP="004F491A">
            <w:pPr>
              <w:jc w:val="center"/>
            </w:pPr>
            <w:r w:rsidRPr="00BB1620">
              <w:rPr>
                <w:bCs/>
              </w:rPr>
              <w:t>1</w:t>
            </w:r>
          </w:p>
        </w:tc>
        <w:tc>
          <w:tcPr>
            <w:tcW w:w="2391" w:type="pct"/>
            <w:shd w:val="clear" w:color="auto" w:fill="auto"/>
            <w:vAlign w:val="center"/>
          </w:tcPr>
          <w:p w14:paraId="0B5CA262" w14:textId="77777777" w:rsidR="00521CEF" w:rsidRPr="00BB1620" w:rsidRDefault="00521CEF" w:rsidP="004F491A">
            <w:pPr>
              <w:rPr>
                <w:bCs/>
              </w:rPr>
            </w:pPr>
            <w:r w:rsidRPr="00BB1620">
              <w:rPr>
                <w:bCs/>
              </w:rPr>
              <w:t>№</w:t>
            </w:r>
            <w:r w:rsidRPr="00BB1620">
              <w:rPr>
                <w:bCs/>
                <w:lang w:val="en-US"/>
              </w:rPr>
              <w:t xml:space="preserve"> </w:t>
            </w:r>
            <w:r w:rsidRPr="00BB1620">
              <w:rPr>
                <w:bCs/>
              </w:rPr>
              <w:t>площадки</w:t>
            </w:r>
          </w:p>
        </w:tc>
        <w:tc>
          <w:tcPr>
            <w:tcW w:w="2391" w:type="pct"/>
          </w:tcPr>
          <w:p w14:paraId="7BCE3F79" w14:textId="2DE3B4D4" w:rsidR="00521CEF" w:rsidRPr="00BB1620" w:rsidRDefault="00521CEF" w:rsidP="00521CEF">
            <w:pPr>
              <w:rPr>
                <w:bCs/>
              </w:rPr>
            </w:pPr>
          </w:p>
        </w:tc>
      </w:tr>
      <w:tr w:rsidR="00521CEF" w:rsidRPr="004B6F67" w14:paraId="1B1E2DEF" w14:textId="77777777" w:rsidTr="004F491A">
        <w:trPr>
          <w:jc w:val="center"/>
        </w:trPr>
        <w:tc>
          <w:tcPr>
            <w:tcW w:w="218" w:type="pct"/>
            <w:shd w:val="clear" w:color="auto" w:fill="auto"/>
            <w:vAlign w:val="center"/>
          </w:tcPr>
          <w:p w14:paraId="0C93823B" w14:textId="77777777" w:rsidR="00521CEF" w:rsidRPr="00BB1620" w:rsidRDefault="00521CEF" w:rsidP="004F491A">
            <w:pPr>
              <w:jc w:val="center"/>
              <w:rPr>
                <w:bCs/>
              </w:rPr>
            </w:pPr>
            <w:r w:rsidRPr="00BB1620">
              <w:rPr>
                <w:bCs/>
              </w:rPr>
              <w:t>2</w:t>
            </w:r>
          </w:p>
        </w:tc>
        <w:tc>
          <w:tcPr>
            <w:tcW w:w="2391" w:type="pct"/>
            <w:shd w:val="clear" w:color="auto" w:fill="auto"/>
            <w:vAlign w:val="center"/>
          </w:tcPr>
          <w:p w14:paraId="11F7D339" w14:textId="77777777" w:rsidR="00521CEF" w:rsidRPr="00BB1620" w:rsidRDefault="00521CEF" w:rsidP="004F491A">
            <w:pPr>
              <w:rPr>
                <w:bCs/>
              </w:rPr>
            </w:pPr>
            <w:r w:rsidRPr="00BB1620">
              <w:rPr>
                <w:bCs/>
              </w:rPr>
              <w:t>Наименование ТЭЦ</w:t>
            </w:r>
          </w:p>
        </w:tc>
        <w:tc>
          <w:tcPr>
            <w:tcW w:w="2391" w:type="pct"/>
          </w:tcPr>
          <w:p w14:paraId="6B6EF79D" w14:textId="7C864633" w:rsidR="00521CEF" w:rsidRPr="00BB1620" w:rsidRDefault="00BE7B93" w:rsidP="00BE7B93">
            <w:pPr>
              <w:rPr>
                <w:bCs/>
              </w:rPr>
            </w:pPr>
            <w:r>
              <w:rPr>
                <w:bCs/>
              </w:rPr>
              <w:t>Иркутская ТЭЦ-11</w:t>
            </w:r>
            <w:ins w:id="120" w:author="Mishkov Ivan" w:date="2024-04-02T17:09:00Z">
              <w:r w:rsidR="004C61D5">
                <w:rPr>
                  <w:bCs/>
                </w:rPr>
                <w:t xml:space="preserve">, </w:t>
              </w:r>
              <w:r w:rsidR="004C61D5" w:rsidRPr="00BB1620">
                <w:rPr>
                  <w:bCs/>
                </w:rPr>
                <w:t>Иркутская ТЭЦ-10</w:t>
              </w:r>
              <w:r w:rsidR="004C61D5">
                <w:rPr>
                  <w:bCs/>
                </w:rPr>
                <w:t>.</w:t>
              </w:r>
            </w:ins>
          </w:p>
        </w:tc>
      </w:tr>
      <w:tr w:rsidR="00521CEF" w:rsidRPr="004B6F67" w14:paraId="28F1067E" w14:textId="77777777" w:rsidTr="004F491A">
        <w:trPr>
          <w:jc w:val="center"/>
        </w:trPr>
        <w:tc>
          <w:tcPr>
            <w:tcW w:w="218" w:type="pct"/>
            <w:shd w:val="clear" w:color="auto" w:fill="auto"/>
            <w:vAlign w:val="center"/>
          </w:tcPr>
          <w:p w14:paraId="6FD4F2E0" w14:textId="77777777" w:rsidR="00521CEF" w:rsidRPr="00BB1620" w:rsidRDefault="00521CEF" w:rsidP="004F491A">
            <w:pPr>
              <w:jc w:val="center"/>
              <w:rPr>
                <w:bCs/>
              </w:rPr>
            </w:pPr>
            <w:r w:rsidRPr="00BB1620">
              <w:rPr>
                <w:bCs/>
              </w:rPr>
              <w:t>3</w:t>
            </w:r>
          </w:p>
        </w:tc>
        <w:tc>
          <w:tcPr>
            <w:tcW w:w="2391" w:type="pct"/>
            <w:shd w:val="clear" w:color="auto" w:fill="auto"/>
            <w:vAlign w:val="center"/>
          </w:tcPr>
          <w:p w14:paraId="57767F66" w14:textId="77777777" w:rsidR="00521CEF" w:rsidRPr="00BB1620" w:rsidRDefault="00521CEF" w:rsidP="004F491A">
            <w:pPr>
              <w:rPr>
                <w:bCs/>
              </w:rPr>
            </w:pPr>
            <w:r w:rsidRPr="00BB1620">
              <w:rPr>
                <w:bCs/>
              </w:rPr>
              <w:t xml:space="preserve">План ТЭЦ, в том числе: </w:t>
            </w:r>
          </w:p>
          <w:p w14:paraId="780247FD" w14:textId="77777777" w:rsidR="00521CEF" w:rsidRPr="00BB1620" w:rsidRDefault="00521CEF" w:rsidP="004F491A">
            <w:pPr>
              <w:pStyle w:val="aa"/>
              <w:ind w:left="0"/>
              <w:rPr>
                <w:bCs/>
                <w:szCs w:val="24"/>
              </w:rPr>
            </w:pPr>
            <w:r w:rsidRPr="00BB1620">
              <w:rPr>
                <w:bCs/>
                <w:szCs w:val="24"/>
              </w:rPr>
              <w:t>- месторасположение на карте;</w:t>
            </w:r>
          </w:p>
          <w:p w14:paraId="0A90B03F" w14:textId="77777777" w:rsidR="00521CEF" w:rsidRPr="00BB1620" w:rsidRDefault="00521CEF" w:rsidP="004F491A">
            <w:pPr>
              <w:rPr>
                <w:bCs/>
              </w:rPr>
            </w:pPr>
            <w:r w:rsidRPr="00BB1620">
              <w:rPr>
                <w:bCs/>
              </w:rPr>
              <w:t>- месторасположение площадки под электрическую повышающую подстанцию (при наличии информации)</w:t>
            </w:r>
          </w:p>
        </w:tc>
        <w:tc>
          <w:tcPr>
            <w:tcW w:w="2391" w:type="pct"/>
          </w:tcPr>
          <w:p w14:paraId="6BC613C3" w14:textId="77777777" w:rsidR="00521CEF" w:rsidRPr="00BB1620" w:rsidRDefault="00521CEF" w:rsidP="004F491A">
            <w:pPr>
              <w:rPr>
                <w:bCs/>
              </w:rPr>
            </w:pPr>
          </w:p>
        </w:tc>
      </w:tr>
      <w:tr w:rsidR="00521CEF" w:rsidRPr="004B6F67" w14:paraId="524DA441" w14:textId="77777777" w:rsidTr="004F491A">
        <w:trPr>
          <w:jc w:val="center"/>
        </w:trPr>
        <w:tc>
          <w:tcPr>
            <w:tcW w:w="218" w:type="pct"/>
            <w:shd w:val="clear" w:color="auto" w:fill="auto"/>
            <w:vAlign w:val="center"/>
          </w:tcPr>
          <w:p w14:paraId="4192E3EB" w14:textId="77777777" w:rsidR="00521CEF" w:rsidRPr="00BB1620" w:rsidRDefault="00521CEF" w:rsidP="004F491A">
            <w:pPr>
              <w:jc w:val="center"/>
              <w:rPr>
                <w:bCs/>
              </w:rPr>
            </w:pPr>
            <w:r w:rsidRPr="00BB1620">
              <w:rPr>
                <w:bCs/>
              </w:rPr>
              <w:t>4</w:t>
            </w:r>
          </w:p>
        </w:tc>
        <w:tc>
          <w:tcPr>
            <w:tcW w:w="2391" w:type="pct"/>
            <w:shd w:val="clear" w:color="auto" w:fill="auto"/>
            <w:vAlign w:val="center"/>
          </w:tcPr>
          <w:p w14:paraId="3B3E8789" w14:textId="77777777" w:rsidR="00521CEF" w:rsidRPr="00BB1620" w:rsidRDefault="00521CEF" w:rsidP="004F491A">
            <w:pPr>
              <w:rPr>
                <w:bCs/>
              </w:rPr>
            </w:pPr>
            <w:r w:rsidRPr="00BB1620">
              <w:rPr>
                <w:bCs/>
              </w:rPr>
              <w:t>Минимальная мощность ТЭЦ, МВт</w:t>
            </w:r>
          </w:p>
        </w:tc>
        <w:tc>
          <w:tcPr>
            <w:tcW w:w="2391" w:type="pct"/>
          </w:tcPr>
          <w:p w14:paraId="68E27273" w14:textId="77777777" w:rsidR="00521CEF" w:rsidRPr="00BB1620" w:rsidRDefault="00521CEF" w:rsidP="004F491A">
            <w:pPr>
              <w:rPr>
                <w:bCs/>
              </w:rPr>
            </w:pPr>
          </w:p>
        </w:tc>
      </w:tr>
      <w:tr w:rsidR="00521CEF" w:rsidRPr="004B6F67" w14:paraId="3BED7421" w14:textId="77777777" w:rsidTr="004F491A">
        <w:trPr>
          <w:jc w:val="center"/>
        </w:trPr>
        <w:tc>
          <w:tcPr>
            <w:tcW w:w="218" w:type="pct"/>
            <w:shd w:val="clear" w:color="auto" w:fill="auto"/>
            <w:vAlign w:val="center"/>
          </w:tcPr>
          <w:p w14:paraId="07A342D5" w14:textId="77777777" w:rsidR="00521CEF" w:rsidRPr="00BB1620" w:rsidRDefault="00521CEF" w:rsidP="004F491A">
            <w:pPr>
              <w:jc w:val="center"/>
              <w:rPr>
                <w:bCs/>
              </w:rPr>
            </w:pPr>
            <w:r w:rsidRPr="00BB1620">
              <w:rPr>
                <w:bCs/>
              </w:rPr>
              <w:t>5</w:t>
            </w:r>
          </w:p>
        </w:tc>
        <w:tc>
          <w:tcPr>
            <w:tcW w:w="2391" w:type="pct"/>
            <w:shd w:val="clear" w:color="auto" w:fill="auto"/>
            <w:vAlign w:val="center"/>
          </w:tcPr>
          <w:p w14:paraId="1D47AA77" w14:textId="77777777" w:rsidR="00521CEF" w:rsidRPr="00BB1620" w:rsidRDefault="00521CEF" w:rsidP="004F491A">
            <w:pPr>
              <w:rPr>
                <w:bCs/>
              </w:rPr>
            </w:pPr>
            <w:r w:rsidRPr="00BB1620">
              <w:rPr>
                <w:bCs/>
              </w:rPr>
              <w:t>Максимальная мощность ТЭЦ , МВт</w:t>
            </w:r>
          </w:p>
        </w:tc>
        <w:tc>
          <w:tcPr>
            <w:tcW w:w="2391" w:type="pct"/>
          </w:tcPr>
          <w:p w14:paraId="61635CD6" w14:textId="167ED79B" w:rsidR="00521CEF" w:rsidRPr="00BB1620" w:rsidRDefault="00BE7B93" w:rsidP="004F491A">
            <w:pPr>
              <w:rPr>
                <w:bCs/>
              </w:rPr>
            </w:pPr>
            <w:del w:id="121" w:author="Mishkov Ivan" w:date="2024-04-02T17:10:00Z">
              <w:r w:rsidDel="004C61D5">
                <w:rPr>
                  <w:bCs/>
                </w:rPr>
                <w:delText>460</w:delText>
              </w:r>
            </w:del>
            <w:ins w:id="122" w:author="Mishkov Ivan" w:date="2024-04-02T17:10:00Z">
              <w:r w:rsidR="004C61D5">
                <w:rPr>
                  <w:bCs/>
                </w:rPr>
                <w:t>1150</w:t>
              </w:r>
            </w:ins>
          </w:p>
        </w:tc>
      </w:tr>
      <w:tr w:rsidR="00521CEF" w:rsidRPr="004B6F67" w14:paraId="1DD64A02" w14:textId="77777777" w:rsidTr="004F491A">
        <w:trPr>
          <w:jc w:val="center"/>
        </w:trPr>
        <w:tc>
          <w:tcPr>
            <w:tcW w:w="218" w:type="pct"/>
            <w:shd w:val="clear" w:color="auto" w:fill="auto"/>
            <w:vAlign w:val="center"/>
          </w:tcPr>
          <w:p w14:paraId="1F8CEF88" w14:textId="77777777" w:rsidR="00521CEF" w:rsidRPr="00BB1620" w:rsidRDefault="00521CEF" w:rsidP="004F491A">
            <w:pPr>
              <w:jc w:val="center"/>
              <w:rPr>
                <w:bCs/>
              </w:rPr>
            </w:pPr>
            <w:r w:rsidRPr="00BB1620">
              <w:rPr>
                <w:bCs/>
              </w:rPr>
              <w:t>6</w:t>
            </w:r>
          </w:p>
        </w:tc>
        <w:tc>
          <w:tcPr>
            <w:tcW w:w="2391" w:type="pct"/>
            <w:shd w:val="clear" w:color="auto" w:fill="auto"/>
            <w:vAlign w:val="center"/>
          </w:tcPr>
          <w:p w14:paraId="7CCDEA34" w14:textId="77777777" w:rsidR="00521CEF" w:rsidRPr="00BB1620" w:rsidRDefault="00521CEF" w:rsidP="004F491A">
            <w:pPr>
              <w:rPr>
                <w:bCs/>
              </w:rPr>
            </w:pPr>
            <w:r w:rsidRPr="00BB1620">
              <w:rPr>
                <w:bCs/>
              </w:rPr>
              <w:t>Располагаемая мощность станции с указанием зависимости от температуры наружного воздуха</w:t>
            </w:r>
          </w:p>
        </w:tc>
        <w:tc>
          <w:tcPr>
            <w:tcW w:w="2391" w:type="pct"/>
          </w:tcPr>
          <w:p w14:paraId="029EB6C5" w14:textId="77777777" w:rsidR="00521CEF" w:rsidRPr="00BB1620" w:rsidRDefault="00521CEF" w:rsidP="004F491A">
            <w:pPr>
              <w:rPr>
                <w:bCs/>
              </w:rPr>
            </w:pPr>
          </w:p>
        </w:tc>
      </w:tr>
      <w:tr w:rsidR="00521CEF" w:rsidRPr="004B6F67" w14:paraId="655565E8" w14:textId="77777777" w:rsidTr="004F491A">
        <w:trPr>
          <w:jc w:val="center"/>
        </w:trPr>
        <w:tc>
          <w:tcPr>
            <w:tcW w:w="218" w:type="pct"/>
            <w:shd w:val="clear" w:color="auto" w:fill="auto"/>
            <w:vAlign w:val="center"/>
          </w:tcPr>
          <w:p w14:paraId="40E1E92C" w14:textId="77777777" w:rsidR="00521CEF" w:rsidRPr="00BB1620" w:rsidRDefault="00521CEF" w:rsidP="004F491A">
            <w:pPr>
              <w:jc w:val="center"/>
              <w:rPr>
                <w:bCs/>
              </w:rPr>
            </w:pPr>
            <w:r w:rsidRPr="00BB1620">
              <w:rPr>
                <w:bCs/>
              </w:rPr>
              <w:t>7</w:t>
            </w:r>
          </w:p>
        </w:tc>
        <w:tc>
          <w:tcPr>
            <w:tcW w:w="2391" w:type="pct"/>
            <w:shd w:val="clear" w:color="auto" w:fill="auto"/>
            <w:vAlign w:val="center"/>
          </w:tcPr>
          <w:p w14:paraId="35BB218A" w14:textId="77777777" w:rsidR="00521CEF" w:rsidRPr="00BB1620" w:rsidRDefault="00521CEF" w:rsidP="004F491A">
            <w:pPr>
              <w:rPr>
                <w:bCs/>
              </w:rPr>
            </w:pPr>
            <w:r w:rsidRPr="00BB1620">
              <w:rPr>
                <w:bCs/>
              </w:rPr>
              <w:t>Срок ввода в эксплуатацию с указанием очередей ввода</w:t>
            </w:r>
          </w:p>
        </w:tc>
        <w:tc>
          <w:tcPr>
            <w:tcW w:w="2391" w:type="pct"/>
          </w:tcPr>
          <w:p w14:paraId="67027BD4" w14:textId="77777777" w:rsidR="00521CEF" w:rsidRPr="00BB1620" w:rsidRDefault="00521CEF" w:rsidP="004F491A">
            <w:pPr>
              <w:rPr>
                <w:bCs/>
              </w:rPr>
            </w:pPr>
          </w:p>
        </w:tc>
      </w:tr>
      <w:tr w:rsidR="00521CEF" w:rsidRPr="004B6F67" w14:paraId="2DDA08F1" w14:textId="77777777" w:rsidTr="004F491A">
        <w:trPr>
          <w:jc w:val="center"/>
        </w:trPr>
        <w:tc>
          <w:tcPr>
            <w:tcW w:w="218" w:type="pct"/>
            <w:shd w:val="clear" w:color="auto" w:fill="auto"/>
            <w:vAlign w:val="center"/>
          </w:tcPr>
          <w:p w14:paraId="183352B8" w14:textId="77777777" w:rsidR="00521CEF" w:rsidRPr="00BB1620" w:rsidRDefault="00521CEF" w:rsidP="004F491A">
            <w:pPr>
              <w:jc w:val="center"/>
              <w:rPr>
                <w:bCs/>
              </w:rPr>
            </w:pPr>
            <w:r w:rsidRPr="00BB1620">
              <w:rPr>
                <w:bCs/>
              </w:rPr>
              <w:t>8</w:t>
            </w:r>
          </w:p>
        </w:tc>
        <w:tc>
          <w:tcPr>
            <w:tcW w:w="2391" w:type="pct"/>
            <w:shd w:val="clear" w:color="auto" w:fill="auto"/>
            <w:vAlign w:val="center"/>
          </w:tcPr>
          <w:p w14:paraId="03F923BB" w14:textId="77777777" w:rsidR="00521CEF" w:rsidRPr="00BB1620" w:rsidRDefault="00521CEF" w:rsidP="004F491A">
            <w:pPr>
              <w:rPr>
                <w:bCs/>
              </w:rPr>
            </w:pPr>
            <w:r w:rsidRPr="00BB1620">
              <w:rPr>
                <w:bCs/>
              </w:rPr>
              <w:t>Документация (исходные данные)</w:t>
            </w:r>
          </w:p>
        </w:tc>
        <w:tc>
          <w:tcPr>
            <w:tcW w:w="2391" w:type="pct"/>
          </w:tcPr>
          <w:p w14:paraId="07DC69F8" w14:textId="77777777" w:rsidR="00521CEF" w:rsidRPr="00BB1620" w:rsidRDefault="00521CEF" w:rsidP="004F491A">
            <w:pPr>
              <w:rPr>
                <w:bCs/>
              </w:rPr>
            </w:pPr>
          </w:p>
        </w:tc>
      </w:tr>
      <w:tr w:rsidR="00521CEF" w:rsidRPr="004B6F67" w14:paraId="4500A842" w14:textId="77777777" w:rsidTr="004F491A">
        <w:trPr>
          <w:jc w:val="center"/>
        </w:trPr>
        <w:tc>
          <w:tcPr>
            <w:tcW w:w="218" w:type="pct"/>
            <w:shd w:val="clear" w:color="auto" w:fill="auto"/>
            <w:vAlign w:val="center"/>
          </w:tcPr>
          <w:p w14:paraId="2095C1B8" w14:textId="77777777" w:rsidR="00521CEF" w:rsidRPr="00BB1620" w:rsidRDefault="00521CEF" w:rsidP="004F491A">
            <w:pPr>
              <w:jc w:val="center"/>
              <w:rPr>
                <w:bCs/>
              </w:rPr>
            </w:pPr>
            <w:r w:rsidRPr="00BB1620">
              <w:rPr>
                <w:bCs/>
              </w:rPr>
              <w:t>9</w:t>
            </w:r>
          </w:p>
        </w:tc>
        <w:tc>
          <w:tcPr>
            <w:tcW w:w="2391" w:type="pct"/>
            <w:shd w:val="clear" w:color="auto" w:fill="auto"/>
            <w:vAlign w:val="center"/>
          </w:tcPr>
          <w:p w14:paraId="2C358437" w14:textId="77777777" w:rsidR="00521CEF" w:rsidRPr="00BB1620" w:rsidRDefault="00521CEF" w:rsidP="004F491A">
            <w:pPr>
              <w:rPr>
                <w:bCs/>
              </w:rPr>
            </w:pPr>
            <w:r w:rsidRPr="00BB1620">
              <w:rPr>
                <w:bCs/>
              </w:rPr>
              <w:t>Энергосистема размещения ТЭЦ</w:t>
            </w:r>
          </w:p>
        </w:tc>
        <w:tc>
          <w:tcPr>
            <w:tcW w:w="2391" w:type="pct"/>
          </w:tcPr>
          <w:p w14:paraId="1C1DF9B0" w14:textId="4D562EE3" w:rsidR="00521CEF" w:rsidRPr="00BB1620" w:rsidRDefault="00180F29" w:rsidP="00A20A06">
            <w:pPr>
              <w:jc w:val="both"/>
              <w:rPr>
                <w:bCs/>
              </w:rPr>
            </w:pPr>
            <w:r>
              <w:rPr>
                <w:bCs/>
              </w:rPr>
              <w:t>Энергосистема Иркутской области</w:t>
            </w:r>
          </w:p>
        </w:tc>
      </w:tr>
      <w:tr w:rsidR="00521CEF" w:rsidRPr="004B6F67" w14:paraId="5FEBDF0F" w14:textId="77777777" w:rsidTr="004F491A">
        <w:trPr>
          <w:jc w:val="center"/>
        </w:trPr>
        <w:tc>
          <w:tcPr>
            <w:tcW w:w="218" w:type="pct"/>
            <w:shd w:val="clear" w:color="auto" w:fill="auto"/>
            <w:vAlign w:val="center"/>
          </w:tcPr>
          <w:p w14:paraId="4543C537" w14:textId="77777777" w:rsidR="00521CEF" w:rsidRPr="00BB1620" w:rsidRDefault="00521CEF" w:rsidP="004F491A">
            <w:pPr>
              <w:jc w:val="center"/>
              <w:rPr>
                <w:bCs/>
              </w:rPr>
            </w:pPr>
            <w:r w:rsidRPr="00BB1620">
              <w:rPr>
                <w:bCs/>
              </w:rPr>
              <w:t>10</w:t>
            </w:r>
          </w:p>
        </w:tc>
        <w:tc>
          <w:tcPr>
            <w:tcW w:w="2391" w:type="pct"/>
            <w:shd w:val="clear" w:color="auto" w:fill="auto"/>
            <w:vAlign w:val="center"/>
          </w:tcPr>
          <w:p w14:paraId="53F1B5A2" w14:textId="77777777" w:rsidR="00521CEF" w:rsidRPr="00BB1620" w:rsidRDefault="00521CEF" w:rsidP="004F491A">
            <w:pPr>
              <w:rPr>
                <w:bCs/>
              </w:rPr>
            </w:pPr>
            <w:r w:rsidRPr="00BB1620">
              <w:rPr>
                <w:bCs/>
              </w:rPr>
              <w:t>Статус работы</w:t>
            </w:r>
          </w:p>
        </w:tc>
        <w:tc>
          <w:tcPr>
            <w:tcW w:w="2391" w:type="pct"/>
          </w:tcPr>
          <w:p w14:paraId="7AD1DBD8" w14:textId="77777777" w:rsidR="00521CEF" w:rsidRPr="00BB1620" w:rsidRDefault="00521CEF" w:rsidP="004F491A">
            <w:pPr>
              <w:rPr>
                <w:bCs/>
              </w:rPr>
            </w:pPr>
          </w:p>
        </w:tc>
      </w:tr>
      <w:tr w:rsidR="00521CEF" w:rsidRPr="004B6F67" w14:paraId="0B250026" w14:textId="77777777" w:rsidTr="004F491A">
        <w:trPr>
          <w:jc w:val="center"/>
        </w:trPr>
        <w:tc>
          <w:tcPr>
            <w:tcW w:w="218" w:type="pct"/>
            <w:shd w:val="clear" w:color="auto" w:fill="auto"/>
            <w:vAlign w:val="center"/>
          </w:tcPr>
          <w:p w14:paraId="76D92A5F" w14:textId="77777777" w:rsidR="00521CEF" w:rsidRPr="00BB1620" w:rsidRDefault="00521CEF" w:rsidP="004F491A">
            <w:pPr>
              <w:jc w:val="center"/>
              <w:rPr>
                <w:bCs/>
              </w:rPr>
            </w:pPr>
            <w:r w:rsidRPr="00BB1620">
              <w:rPr>
                <w:bCs/>
              </w:rPr>
              <w:t>11</w:t>
            </w:r>
          </w:p>
        </w:tc>
        <w:tc>
          <w:tcPr>
            <w:tcW w:w="2391" w:type="pct"/>
            <w:shd w:val="clear" w:color="auto" w:fill="auto"/>
            <w:vAlign w:val="center"/>
          </w:tcPr>
          <w:p w14:paraId="043B7C3F" w14:textId="77777777" w:rsidR="00521CEF" w:rsidRPr="00BB1620" w:rsidRDefault="00521CEF" w:rsidP="004F491A">
            <w:pPr>
              <w:rPr>
                <w:bCs/>
              </w:rPr>
            </w:pPr>
            <w:r w:rsidRPr="00BB1620">
              <w:rPr>
                <w:bCs/>
              </w:rPr>
              <w:t>Дополнительные условия</w:t>
            </w:r>
          </w:p>
        </w:tc>
        <w:tc>
          <w:tcPr>
            <w:tcW w:w="2391" w:type="pct"/>
          </w:tcPr>
          <w:p w14:paraId="189D27BA" w14:textId="58E1B45A" w:rsidR="00521CEF" w:rsidRDefault="00521CEF" w:rsidP="00E27D74">
            <w:pPr>
              <w:jc w:val="both"/>
              <w:rPr>
                <w:ins w:id="123" w:author="Mishkov Ivan" w:date="2024-04-02T17:11:00Z"/>
                <w:bCs/>
              </w:rPr>
            </w:pPr>
            <w:r w:rsidRPr="00BB1620">
              <w:rPr>
                <w:bCs/>
              </w:rPr>
              <w:t>Строительство</w:t>
            </w:r>
            <w:r w:rsidR="00BE7B93">
              <w:rPr>
                <w:bCs/>
              </w:rPr>
              <w:t xml:space="preserve"> </w:t>
            </w:r>
            <w:del w:id="124" w:author="Mishkov Ivan" w:date="2024-03-28T10:34:00Z">
              <w:r w:rsidR="00BE7B93" w:rsidDel="00E27D74">
                <w:rPr>
                  <w:bCs/>
                </w:rPr>
                <w:delText>2</w:delText>
              </w:r>
              <w:r w:rsidRPr="00BB1620" w:rsidDel="00E27D74">
                <w:rPr>
                  <w:bCs/>
                </w:rPr>
                <w:delText xml:space="preserve"> </w:delText>
              </w:r>
            </w:del>
            <w:ins w:id="125" w:author="Mishkov Ivan" w:date="2024-04-02T17:11:00Z">
              <w:r w:rsidR="004C61D5">
                <w:rPr>
                  <w:bCs/>
                </w:rPr>
                <w:t>4</w:t>
              </w:r>
            </w:ins>
            <w:ins w:id="126" w:author="Mishkov Ivan" w:date="2024-03-28T10:34:00Z">
              <w:r w:rsidR="00E27D74" w:rsidRPr="00BB1620">
                <w:rPr>
                  <w:bCs/>
                </w:rPr>
                <w:t xml:space="preserve"> </w:t>
              </w:r>
            </w:ins>
            <w:r w:rsidRPr="00BB1620">
              <w:rPr>
                <w:bCs/>
              </w:rPr>
              <w:t>блок</w:t>
            </w:r>
            <w:r w:rsidR="00BE7B93">
              <w:rPr>
                <w:bCs/>
              </w:rPr>
              <w:t>ов</w:t>
            </w:r>
            <w:r w:rsidRPr="00BB1620">
              <w:rPr>
                <w:bCs/>
              </w:rPr>
              <w:t xml:space="preserve"> К-</w:t>
            </w:r>
            <w:r w:rsidR="00BE7B93">
              <w:rPr>
                <w:bCs/>
              </w:rPr>
              <w:t>230</w:t>
            </w:r>
            <w:r w:rsidR="00180F29">
              <w:rPr>
                <w:bCs/>
              </w:rPr>
              <w:t xml:space="preserve"> (блок-10, блок-11</w:t>
            </w:r>
            <w:ins w:id="127" w:author="Mishkov Ivan" w:date="2024-03-28T10:34:00Z">
              <w:r w:rsidR="00E27D74">
                <w:rPr>
                  <w:bCs/>
                </w:rPr>
                <w:t>, блок-12</w:t>
              </w:r>
            </w:ins>
            <w:ins w:id="128" w:author="Mishkov Ivan" w:date="2024-04-02T17:11:00Z">
              <w:r w:rsidR="004C61D5">
                <w:rPr>
                  <w:bCs/>
                </w:rPr>
                <w:t>, блок-13</w:t>
              </w:r>
            </w:ins>
            <w:r w:rsidR="00180F29">
              <w:rPr>
                <w:bCs/>
              </w:rPr>
              <w:t>)</w:t>
            </w:r>
          </w:p>
          <w:p w14:paraId="5AE12A6A" w14:textId="649D8D16" w:rsidR="004C61D5" w:rsidRPr="00BB1620" w:rsidRDefault="004C61D5" w:rsidP="004C61D5">
            <w:pPr>
              <w:jc w:val="both"/>
              <w:rPr>
                <w:bCs/>
              </w:rPr>
            </w:pPr>
            <w:ins w:id="129" w:author="Mishkov Ivan" w:date="2024-04-02T17:11:00Z">
              <w:r w:rsidRPr="00BB1620">
                <w:rPr>
                  <w:bCs/>
                </w:rPr>
                <w:t xml:space="preserve">Иркутская ТЭЦ-10: Строительство </w:t>
              </w:r>
            </w:ins>
            <w:ins w:id="130" w:author="Mishkov Ivan" w:date="2024-04-02T17:14:00Z">
              <w:r>
                <w:rPr>
                  <w:bCs/>
                </w:rPr>
                <w:t>1</w:t>
              </w:r>
            </w:ins>
            <w:ins w:id="131" w:author="Mishkov Ivan" w:date="2024-04-02T17:11:00Z">
              <w:r w:rsidRPr="00BB1620">
                <w:rPr>
                  <w:bCs/>
                </w:rPr>
                <w:t xml:space="preserve"> блок</w:t>
              </w:r>
            </w:ins>
            <w:ins w:id="132" w:author="Mishkov Ivan" w:date="2024-04-02T17:14:00Z">
              <w:r>
                <w:rPr>
                  <w:bCs/>
                </w:rPr>
                <w:t>а</w:t>
              </w:r>
            </w:ins>
            <w:ins w:id="133" w:author="Mishkov Ivan" w:date="2024-04-02T17:11:00Z">
              <w:r w:rsidRPr="00BB1620">
                <w:rPr>
                  <w:bCs/>
                </w:rPr>
                <w:t xml:space="preserve"> К-225</w:t>
              </w:r>
            </w:ins>
            <w:ins w:id="134" w:author="Mishkov Ivan" w:date="2024-04-02T17:14:00Z">
              <w:r>
                <w:rPr>
                  <w:bCs/>
                </w:rPr>
                <w:t xml:space="preserve"> </w:t>
              </w:r>
            </w:ins>
            <w:ins w:id="135" w:author="Mishkov Ivan" w:date="2024-04-02T17:15:00Z">
              <w:r w:rsidR="001407EF">
                <w:rPr>
                  <w:bCs/>
                </w:rPr>
                <w:t>(блок-9)</w:t>
              </w:r>
            </w:ins>
          </w:p>
        </w:tc>
      </w:tr>
    </w:tbl>
    <w:p w14:paraId="25836AE7" w14:textId="77777777" w:rsidR="00521CEF" w:rsidRPr="004B6F67" w:rsidRDefault="00521CEF" w:rsidP="00521CEF">
      <w:pPr>
        <w:ind w:firstLine="557"/>
        <w:jc w:val="right"/>
        <w:rPr>
          <w:bCs/>
        </w:rPr>
      </w:pPr>
    </w:p>
    <w:p w14:paraId="113688BA" w14:textId="176B311C" w:rsidR="000A0A3A" w:rsidRPr="00BB1620" w:rsidRDefault="000A0A3A" w:rsidP="000A0A3A">
      <w:pPr>
        <w:widowControl w:val="0"/>
        <w:autoSpaceDE w:val="0"/>
        <w:autoSpaceDN w:val="0"/>
        <w:spacing w:before="220"/>
        <w:ind w:firstLine="540"/>
        <w:jc w:val="both"/>
      </w:pPr>
      <w:r w:rsidRPr="00BB1620">
        <w:t>Исходны</w:t>
      </w:r>
      <w:r w:rsidR="005B2B3A" w:rsidRPr="00BB1620">
        <w:t>е</w:t>
      </w:r>
      <w:r w:rsidRPr="00BB1620">
        <w:t xml:space="preserve"> данны</w:t>
      </w:r>
      <w:r w:rsidR="005B2B3A" w:rsidRPr="00BB1620">
        <w:t>е</w:t>
      </w:r>
      <w:r w:rsidRPr="00BB1620">
        <w:t>, предоставл</w:t>
      </w:r>
      <w:r w:rsidR="005B2B3A" w:rsidRPr="00BB1620">
        <w:t>енные</w:t>
      </w:r>
      <w:r w:rsidRPr="00BB1620">
        <w:t xml:space="preserve"> системным оператором:</w:t>
      </w:r>
    </w:p>
    <w:p w14:paraId="3CF38BBD" w14:textId="580D0F40" w:rsidR="000A0A3A" w:rsidRPr="00BB1620" w:rsidRDefault="000A0A3A" w:rsidP="00BB1620">
      <w:pPr>
        <w:pStyle w:val="aa"/>
        <w:widowControl w:val="0"/>
        <w:numPr>
          <w:ilvl w:val="0"/>
          <w:numId w:val="48"/>
        </w:numPr>
        <w:autoSpaceDE w:val="0"/>
        <w:autoSpaceDN w:val="0"/>
        <w:spacing w:before="220"/>
        <w:ind w:left="0" w:firstLine="709"/>
        <w:rPr>
          <w:szCs w:val="24"/>
        </w:rPr>
      </w:pPr>
      <w:r w:rsidRPr="00BB1620">
        <w:rPr>
          <w:szCs w:val="24"/>
        </w:rPr>
        <w:t xml:space="preserve">информация о характерной загрузке существующих и иных планируемых к строительству (реконструкции) электростанций в энергорайоне, на территории которого планируется строительство (реконструкция, увеличение максимальной мощности) объекта по производству электрической энергии или технологическое присоединение энергопринимающих устройств заявителя, определяемой в соответствии с </w:t>
      </w:r>
      <w:hyperlink w:anchor="P301">
        <w:r w:rsidRPr="00BB1620">
          <w:rPr>
            <w:color w:val="0000FF"/>
            <w:szCs w:val="24"/>
          </w:rPr>
          <w:t>пунктом 6</w:t>
        </w:r>
      </w:hyperlink>
      <w:r w:rsidRPr="00BB1620">
        <w:rPr>
          <w:szCs w:val="24"/>
        </w:rPr>
        <w:t xml:space="preserve"> приложения N 1 к Правилам</w:t>
      </w:r>
      <w:r w:rsidR="00FD0C55" w:rsidRPr="004B6F67">
        <w:rPr>
          <w:szCs w:val="24"/>
        </w:rPr>
        <w:t xml:space="preserve"> СВМ</w:t>
      </w:r>
      <w:r w:rsidRPr="00BB1620">
        <w:rPr>
          <w:szCs w:val="24"/>
        </w:rPr>
        <w:t xml:space="preserve">, предоставляемая отдельно либо в составе перспективных расчетных моделей энергосистем или их фрагментов, указанных в </w:t>
      </w:r>
      <w:hyperlink w:anchor="P131">
        <w:r w:rsidRPr="00BB1620">
          <w:rPr>
            <w:color w:val="0000FF"/>
            <w:szCs w:val="24"/>
          </w:rPr>
          <w:t>абзаце первом пункта 24</w:t>
        </w:r>
      </w:hyperlink>
      <w:r w:rsidRPr="00BB1620">
        <w:rPr>
          <w:szCs w:val="24"/>
        </w:rPr>
        <w:t xml:space="preserve"> Правил</w:t>
      </w:r>
      <w:r w:rsidR="00FD0C55" w:rsidRPr="004B6F67">
        <w:rPr>
          <w:szCs w:val="24"/>
        </w:rPr>
        <w:t xml:space="preserve"> СВМ</w:t>
      </w:r>
      <w:r w:rsidRPr="00BB1620">
        <w:rPr>
          <w:szCs w:val="24"/>
        </w:rPr>
        <w:t>;</w:t>
      </w:r>
    </w:p>
    <w:p w14:paraId="72F5A4DC" w14:textId="77777777" w:rsidR="000A0A3A" w:rsidRPr="00BB1620" w:rsidRDefault="000A0A3A" w:rsidP="00BB1620">
      <w:pPr>
        <w:pStyle w:val="aa"/>
        <w:widowControl w:val="0"/>
        <w:numPr>
          <w:ilvl w:val="0"/>
          <w:numId w:val="48"/>
        </w:numPr>
        <w:autoSpaceDE w:val="0"/>
        <w:autoSpaceDN w:val="0"/>
        <w:spacing w:before="220"/>
        <w:ind w:left="0" w:firstLine="709"/>
        <w:rPr>
          <w:szCs w:val="24"/>
        </w:rPr>
      </w:pPr>
      <w:r w:rsidRPr="00BB1620">
        <w:rPr>
          <w:szCs w:val="24"/>
        </w:rPr>
        <w:t>результаты последнего обработанного контрольного замера в электрической сети соответствующей территориальной энергосистемы или расчетная модель соответствующей территориальной энергосистемы, актуализированная с учетом результатов последнего обработанного контрольного замера;</w:t>
      </w:r>
    </w:p>
    <w:p w14:paraId="44E2CC41" w14:textId="77777777" w:rsidR="000A0A3A" w:rsidRPr="00BB1620" w:rsidRDefault="000A0A3A" w:rsidP="00BB1620">
      <w:pPr>
        <w:pStyle w:val="aa"/>
        <w:widowControl w:val="0"/>
        <w:numPr>
          <w:ilvl w:val="0"/>
          <w:numId w:val="48"/>
        </w:numPr>
        <w:autoSpaceDE w:val="0"/>
        <w:autoSpaceDN w:val="0"/>
        <w:spacing w:before="220"/>
        <w:ind w:left="0" w:firstLine="709"/>
        <w:rPr>
          <w:szCs w:val="24"/>
        </w:rPr>
      </w:pPr>
      <w:r w:rsidRPr="00BB1620">
        <w:rPr>
          <w:szCs w:val="24"/>
        </w:rPr>
        <w:t>нормальная схема электрических соединений объектов электроэнергетики соответствующей территориальной энергосистемы, действующая на дату получения запроса.</w:t>
      </w:r>
    </w:p>
    <w:p w14:paraId="0693A484" w14:textId="1B1740C8" w:rsidR="000A0A3A" w:rsidRPr="00BB1620" w:rsidRDefault="000A0A3A" w:rsidP="000A0A3A">
      <w:pPr>
        <w:widowControl w:val="0"/>
        <w:autoSpaceDE w:val="0"/>
        <w:autoSpaceDN w:val="0"/>
        <w:spacing w:before="220"/>
        <w:ind w:firstLine="540"/>
        <w:jc w:val="both"/>
      </w:pPr>
      <w:bookmarkStart w:id="136" w:name="P156"/>
      <w:bookmarkEnd w:id="136"/>
      <w:r w:rsidRPr="00BB1620">
        <w:t>Исходны</w:t>
      </w:r>
      <w:r w:rsidR="00FD0C55" w:rsidRPr="00BB1620">
        <w:t>е</w:t>
      </w:r>
      <w:r w:rsidRPr="00BB1620">
        <w:t xml:space="preserve"> данны</w:t>
      </w:r>
      <w:r w:rsidR="00FD0C55" w:rsidRPr="00BB1620">
        <w:t>е, предоставл</w:t>
      </w:r>
      <w:r w:rsidRPr="00BB1620">
        <w:t>е</w:t>
      </w:r>
      <w:r w:rsidR="00FD0C55" w:rsidRPr="00BB1620">
        <w:t>нные</w:t>
      </w:r>
      <w:r w:rsidRPr="00BB1620">
        <w:t xml:space="preserve"> сетев</w:t>
      </w:r>
      <w:r w:rsidR="00FD0C55" w:rsidRPr="00BB1620">
        <w:t>ыми организациями</w:t>
      </w:r>
      <w:r w:rsidRPr="00BB1620">
        <w:t>, собственниками и иными законными владельцами других объектов электроэнергетики в отношении принадлежащих им электрических сетей и объектов электроэнергетики:</w:t>
      </w:r>
    </w:p>
    <w:p w14:paraId="691B1126" w14:textId="77777777" w:rsidR="000A0A3A" w:rsidRPr="00BB1620" w:rsidRDefault="000A0A3A" w:rsidP="00BB1620">
      <w:pPr>
        <w:pStyle w:val="aa"/>
        <w:widowControl w:val="0"/>
        <w:numPr>
          <w:ilvl w:val="0"/>
          <w:numId w:val="48"/>
        </w:numPr>
        <w:autoSpaceDE w:val="0"/>
        <w:autoSpaceDN w:val="0"/>
        <w:spacing w:before="220"/>
        <w:ind w:left="0" w:firstLine="709"/>
        <w:rPr>
          <w:szCs w:val="24"/>
        </w:rPr>
      </w:pPr>
      <w:bookmarkStart w:id="137" w:name="P157"/>
      <w:bookmarkEnd w:id="137"/>
      <w:r w:rsidRPr="00BB1620">
        <w:rPr>
          <w:szCs w:val="24"/>
        </w:rPr>
        <w:lastRenderedPageBreak/>
        <w:t>технические параметры линий электропередачи (далее - ЛЭП) и электросетевого оборудования (включая допустимые токовые нагрузки ЛЭП и электросетевого оборудования, отключающую способность выключателей и иных коммутационных аппаратов);</w:t>
      </w:r>
    </w:p>
    <w:p w14:paraId="4E6DDDA8" w14:textId="77777777" w:rsidR="000A0A3A" w:rsidRPr="00BB1620" w:rsidRDefault="000A0A3A" w:rsidP="00BB1620">
      <w:pPr>
        <w:pStyle w:val="aa"/>
        <w:widowControl w:val="0"/>
        <w:numPr>
          <w:ilvl w:val="0"/>
          <w:numId w:val="48"/>
        </w:numPr>
        <w:autoSpaceDE w:val="0"/>
        <w:autoSpaceDN w:val="0"/>
        <w:spacing w:before="220"/>
        <w:ind w:left="0" w:firstLine="709"/>
        <w:rPr>
          <w:szCs w:val="24"/>
        </w:rPr>
      </w:pPr>
      <w:r w:rsidRPr="00BB1620">
        <w:rPr>
          <w:szCs w:val="24"/>
        </w:rPr>
        <w:t>технические параметры генерирующего оборудования;</w:t>
      </w:r>
    </w:p>
    <w:p w14:paraId="67DD63B9" w14:textId="77777777" w:rsidR="000A0A3A" w:rsidRPr="00BB1620" w:rsidRDefault="000A0A3A" w:rsidP="00BB1620">
      <w:pPr>
        <w:pStyle w:val="aa"/>
        <w:widowControl w:val="0"/>
        <w:numPr>
          <w:ilvl w:val="0"/>
          <w:numId w:val="48"/>
        </w:numPr>
        <w:autoSpaceDE w:val="0"/>
        <w:autoSpaceDN w:val="0"/>
        <w:spacing w:before="220"/>
        <w:ind w:left="0" w:firstLine="709"/>
        <w:rPr>
          <w:szCs w:val="24"/>
        </w:rPr>
      </w:pPr>
      <w:bookmarkStart w:id="138" w:name="P159"/>
      <w:bookmarkEnd w:id="138"/>
      <w:r w:rsidRPr="00BB1620">
        <w:rPr>
          <w:szCs w:val="24"/>
        </w:rPr>
        <w:t>нормальные схемы электрических соединений объектов электроэнергетики;</w:t>
      </w:r>
    </w:p>
    <w:p w14:paraId="3347AD6A" w14:textId="77777777" w:rsidR="000A0A3A" w:rsidRPr="00BB1620" w:rsidRDefault="000A0A3A" w:rsidP="00BB1620">
      <w:pPr>
        <w:pStyle w:val="aa"/>
        <w:widowControl w:val="0"/>
        <w:numPr>
          <w:ilvl w:val="0"/>
          <w:numId w:val="48"/>
        </w:numPr>
        <w:autoSpaceDE w:val="0"/>
        <w:autoSpaceDN w:val="0"/>
        <w:spacing w:before="220"/>
        <w:ind w:left="0" w:firstLine="709"/>
        <w:rPr>
          <w:szCs w:val="24"/>
        </w:rPr>
      </w:pPr>
      <w:r w:rsidRPr="00BB1620">
        <w:rPr>
          <w:szCs w:val="24"/>
        </w:rPr>
        <w:t>параметры и принципы действия комплексов и устройств релейной защиты и автоматики (далее - РЗА);</w:t>
      </w:r>
    </w:p>
    <w:p w14:paraId="5FD482FD" w14:textId="77777777" w:rsidR="000A0A3A" w:rsidRPr="00BB1620" w:rsidRDefault="000A0A3A" w:rsidP="00BB1620">
      <w:pPr>
        <w:pStyle w:val="aa"/>
        <w:widowControl w:val="0"/>
        <w:numPr>
          <w:ilvl w:val="0"/>
          <w:numId w:val="48"/>
        </w:numPr>
        <w:autoSpaceDE w:val="0"/>
        <w:autoSpaceDN w:val="0"/>
        <w:spacing w:before="220"/>
        <w:ind w:left="0" w:firstLine="709"/>
        <w:rPr>
          <w:szCs w:val="24"/>
        </w:rPr>
      </w:pPr>
      <w:r w:rsidRPr="00BB1620">
        <w:rPr>
          <w:szCs w:val="24"/>
        </w:rPr>
        <w:t>информация о каналах связи, используемых для функционирования комплексов и устройств РЗА.</w:t>
      </w:r>
    </w:p>
    <w:p w14:paraId="3DA8E321" w14:textId="77777777" w:rsidR="00521CEF" w:rsidRPr="00BB1620" w:rsidRDefault="00521CEF" w:rsidP="00521CEF">
      <w:pPr>
        <w:tabs>
          <w:tab w:val="left" w:pos="3440"/>
        </w:tabs>
        <w:rPr>
          <w:bCs/>
          <w:lang w:eastAsia="en-US"/>
        </w:rPr>
      </w:pPr>
    </w:p>
    <w:p w14:paraId="58A9D762" w14:textId="77777777" w:rsidR="0002346C" w:rsidRPr="00BB1620" w:rsidRDefault="0002346C" w:rsidP="0002346C">
      <w:pPr>
        <w:tabs>
          <w:tab w:val="left" w:pos="3440"/>
        </w:tabs>
        <w:rPr>
          <w:bCs/>
          <w:lang w:eastAsia="en-US"/>
        </w:rPr>
      </w:pPr>
    </w:p>
    <w:p w14:paraId="4DA9B6EC" w14:textId="77777777" w:rsidR="00364938" w:rsidRPr="00BB1620" w:rsidRDefault="00364938" w:rsidP="00534F03">
      <w:pPr>
        <w:tabs>
          <w:tab w:val="left" w:pos="3440"/>
        </w:tabs>
        <w:rPr>
          <w:bCs/>
          <w:lang w:eastAsia="en-US"/>
        </w:rPr>
      </w:pPr>
    </w:p>
    <w:p w14:paraId="51D8D3D8" w14:textId="77777777" w:rsidR="00597D0A" w:rsidRDefault="00597D0A">
      <w:pPr>
        <w:spacing w:after="160" w:line="259" w:lineRule="auto"/>
        <w:rPr>
          <w:bCs/>
        </w:rPr>
      </w:pPr>
      <w:r>
        <w:rPr>
          <w:bCs/>
        </w:rPr>
        <w:br w:type="page"/>
      </w:r>
    </w:p>
    <w:p w14:paraId="02DB652A" w14:textId="37A1B63B" w:rsidR="00290549" w:rsidRPr="004B6F67" w:rsidRDefault="00290549" w:rsidP="00534F03">
      <w:pPr>
        <w:ind w:firstLine="557"/>
        <w:jc w:val="right"/>
        <w:rPr>
          <w:bCs/>
        </w:rPr>
      </w:pPr>
      <w:r w:rsidRPr="004B6F67">
        <w:rPr>
          <w:bCs/>
        </w:rPr>
        <w:lastRenderedPageBreak/>
        <w:t>Приложение 2</w:t>
      </w:r>
    </w:p>
    <w:p w14:paraId="35C49F2D" w14:textId="65D4CC31" w:rsidR="00290549" w:rsidRPr="004B6F67" w:rsidRDefault="009127A5" w:rsidP="009127A5">
      <w:pPr>
        <w:jc w:val="right"/>
        <w:rPr>
          <w:bCs/>
        </w:rPr>
      </w:pPr>
      <w:r w:rsidRPr="004B6F67">
        <w:rPr>
          <w:bCs/>
        </w:rPr>
        <w:t xml:space="preserve">к Заданию на разработку СВМ </w:t>
      </w:r>
      <w:r w:rsidR="00021F8B" w:rsidRPr="004B6F67">
        <w:rPr>
          <w:bCs/>
        </w:rPr>
        <w:t>ТЭЦ</w:t>
      </w:r>
    </w:p>
    <w:p w14:paraId="7AF9AFC5" w14:textId="77777777" w:rsidR="0082357E" w:rsidRPr="004B6F67" w:rsidRDefault="0082357E" w:rsidP="0082357E">
      <w:pPr>
        <w:ind w:firstLine="557"/>
        <w:jc w:val="right"/>
        <w:rPr>
          <w:bCs/>
        </w:rPr>
      </w:pPr>
      <w:r w:rsidRPr="004B6F67">
        <w:rPr>
          <w:bCs/>
        </w:rPr>
        <w:t>Форма предоставления данных</w:t>
      </w:r>
    </w:p>
    <w:p w14:paraId="0F2A9010" w14:textId="77777777" w:rsidR="0082357E" w:rsidRPr="004B6F67" w:rsidRDefault="0082357E" w:rsidP="00364938">
      <w:pPr>
        <w:jc w:val="center"/>
        <w:rPr>
          <w:bCs/>
        </w:rPr>
      </w:pPr>
    </w:p>
    <w:p w14:paraId="5ED4C5C2" w14:textId="77777777" w:rsidR="00364938" w:rsidRPr="004B6F67" w:rsidRDefault="00364938" w:rsidP="00171180">
      <w:pPr>
        <w:jc w:val="center"/>
        <w:rPr>
          <w:bCs/>
        </w:rPr>
      </w:pPr>
      <w:r w:rsidRPr="004B6F67">
        <w:rPr>
          <w:bCs/>
        </w:rPr>
        <w:t>Исходные данные для выполнения Этапа 2 работы</w:t>
      </w:r>
    </w:p>
    <w:p w14:paraId="23B37B12" w14:textId="77777777" w:rsidR="009127A5" w:rsidRPr="004B6F67" w:rsidRDefault="009127A5" w:rsidP="00171180">
      <w:pPr>
        <w:jc w:val="center"/>
        <w:rPr>
          <w:bCs/>
        </w:rPr>
      </w:pPr>
    </w:p>
    <w:tbl>
      <w:tblPr>
        <w:tblStyle w:val="af1"/>
        <w:tblW w:w="0" w:type="auto"/>
        <w:tblLook w:val="04A0" w:firstRow="1" w:lastRow="0" w:firstColumn="1" w:lastColumn="0" w:noHBand="0" w:noVBand="1"/>
      </w:tblPr>
      <w:tblGrid>
        <w:gridCol w:w="516"/>
        <w:gridCol w:w="7501"/>
        <w:gridCol w:w="2009"/>
      </w:tblGrid>
      <w:tr w:rsidR="00290549" w:rsidRPr="004B6F67" w14:paraId="210FF7C2" w14:textId="77777777" w:rsidTr="00C72745">
        <w:tc>
          <w:tcPr>
            <w:tcW w:w="0" w:type="auto"/>
            <w:shd w:val="clear" w:color="auto" w:fill="auto"/>
          </w:tcPr>
          <w:p w14:paraId="378521FA" w14:textId="77777777" w:rsidR="00290549" w:rsidRPr="00BB1620" w:rsidRDefault="00290549" w:rsidP="00534F03">
            <w:pPr>
              <w:jc w:val="center"/>
            </w:pPr>
            <w:r w:rsidRPr="00BB1620">
              <w:t>№</w:t>
            </w:r>
          </w:p>
        </w:tc>
        <w:tc>
          <w:tcPr>
            <w:tcW w:w="0" w:type="auto"/>
            <w:shd w:val="clear" w:color="auto" w:fill="auto"/>
          </w:tcPr>
          <w:p w14:paraId="097555C1" w14:textId="77777777" w:rsidR="00290549" w:rsidRPr="00BB1620" w:rsidRDefault="00290549" w:rsidP="00534F03">
            <w:pPr>
              <w:jc w:val="center"/>
            </w:pPr>
            <w:r w:rsidRPr="00BB1620">
              <w:t>Параметр</w:t>
            </w:r>
          </w:p>
        </w:tc>
        <w:tc>
          <w:tcPr>
            <w:tcW w:w="0" w:type="auto"/>
            <w:shd w:val="clear" w:color="auto" w:fill="auto"/>
          </w:tcPr>
          <w:p w14:paraId="75679019" w14:textId="77777777" w:rsidR="00290549" w:rsidRPr="00BB1620" w:rsidRDefault="00290549" w:rsidP="00534F03">
            <w:pPr>
              <w:jc w:val="center"/>
            </w:pPr>
            <w:r w:rsidRPr="00BB1620">
              <w:t>Значение /примечание</w:t>
            </w:r>
          </w:p>
        </w:tc>
      </w:tr>
      <w:tr w:rsidR="00290549" w:rsidRPr="004B6F67" w14:paraId="60B52885" w14:textId="77777777" w:rsidTr="00C72745">
        <w:tc>
          <w:tcPr>
            <w:tcW w:w="0" w:type="auto"/>
            <w:shd w:val="clear" w:color="auto" w:fill="auto"/>
          </w:tcPr>
          <w:p w14:paraId="7CA09DDF" w14:textId="77777777" w:rsidR="00290549" w:rsidRPr="00BB1620" w:rsidRDefault="00290549" w:rsidP="00534F03">
            <w:pPr>
              <w:jc w:val="center"/>
              <w:rPr>
                <w:bCs/>
              </w:rPr>
            </w:pPr>
            <w:r w:rsidRPr="00BB1620">
              <w:rPr>
                <w:bCs/>
              </w:rPr>
              <w:t>1</w:t>
            </w:r>
          </w:p>
        </w:tc>
        <w:tc>
          <w:tcPr>
            <w:tcW w:w="0" w:type="auto"/>
            <w:shd w:val="clear" w:color="auto" w:fill="auto"/>
          </w:tcPr>
          <w:p w14:paraId="38D57065" w14:textId="77777777" w:rsidR="00290549" w:rsidRPr="00BB1620" w:rsidRDefault="00290549" w:rsidP="00534F03">
            <w:pPr>
              <w:rPr>
                <w:bCs/>
              </w:rPr>
            </w:pPr>
            <w:r w:rsidRPr="00BB1620">
              <w:rPr>
                <w:bCs/>
              </w:rPr>
              <w:t xml:space="preserve">Генеральный план электростанции, в том числе: </w:t>
            </w:r>
          </w:p>
          <w:p w14:paraId="6F459A3F" w14:textId="77777777" w:rsidR="00290549" w:rsidRPr="00BB1620" w:rsidRDefault="00290549" w:rsidP="00534F03">
            <w:pPr>
              <w:pStyle w:val="aa"/>
              <w:ind w:left="0"/>
              <w:rPr>
                <w:bCs/>
                <w:szCs w:val="24"/>
              </w:rPr>
            </w:pPr>
            <w:r w:rsidRPr="00BB1620">
              <w:rPr>
                <w:bCs/>
                <w:szCs w:val="24"/>
              </w:rPr>
              <w:t>- месторасположение на карте;</w:t>
            </w:r>
          </w:p>
          <w:p w14:paraId="5C3B4EA2" w14:textId="77777777" w:rsidR="00290549" w:rsidRPr="00BB1620" w:rsidRDefault="00290549" w:rsidP="00534F03">
            <w:pPr>
              <w:pStyle w:val="aa"/>
              <w:ind w:left="0"/>
              <w:rPr>
                <w:bCs/>
                <w:szCs w:val="24"/>
              </w:rPr>
            </w:pPr>
            <w:r w:rsidRPr="00BB1620">
              <w:rPr>
                <w:bCs/>
                <w:szCs w:val="24"/>
              </w:rPr>
              <w:t>- месторасположение площадки под электрическую повышающую подстанцию</w:t>
            </w:r>
          </w:p>
        </w:tc>
        <w:tc>
          <w:tcPr>
            <w:tcW w:w="0" w:type="auto"/>
            <w:shd w:val="clear" w:color="auto" w:fill="auto"/>
          </w:tcPr>
          <w:p w14:paraId="6A447E7B" w14:textId="77777777" w:rsidR="00290549" w:rsidRPr="00BB1620" w:rsidRDefault="00290549" w:rsidP="00534F03">
            <w:pPr>
              <w:jc w:val="center"/>
              <w:rPr>
                <w:bCs/>
              </w:rPr>
            </w:pPr>
          </w:p>
        </w:tc>
      </w:tr>
      <w:tr w:rsidR="00290549" w:rsidRPr="004B6F67" w14:paraId="0CC10124" w14:textId="77777777" w:rsidTr="00C72745">
        <w:tc>
          <w:tcPr>
            <w:tcW w:w="0" w:type="auto"/>
            <w:shd w:val="clear" w:color="auto" w:fill="auto"/>
          </w:tcPr>
          <w:p w14:paraId="20E06F7A" w14:textId="77777777" w:rsidR="00290549" w:rsidRPr="00BB1620" w:rsidRDefault="00290549" w:rsidP="00534F03">
            <w:pPr>
              <w:jc w:val="center"/>
              <w:rPr>
                <w:bCs/>
              </w:rPr>
            </w:pPr>
            <w:r w:rsidRPr="00BB1620">
              <w:rPr>
                <w:bCs/>
              </w:rPr>
              <w:t>2</w:t>
            </w:r>
          </w:p>
        </w:tc>
        <w:tc>
          <w:tcPr>
            <w:tcW w:w="0" w:type="auto"/>
            <w:shd w:val="clear" w:color="auto" w:fill="auto"/>
          </w:tcPr>
          <w:p w14:paraId="5D216A25" w14:textId="77777777" w:rsidR="00290549" w:rsidRPr="00BB1620" w:rsidRDefault="00290549" w:rsidP="00534F03">
            <w:pPr>
              <w:rPr>
                <w:bCs/>
              </w:rPr>
            </w:pPr>
            <w:r w:rsidRPr="00BB1620">
              <w:rPr>
                <w:bCs/>
              </w:rPr>
              <w:t>Срок ввода в эксплуатацию с указанием очередей ввода</w:t>
            </w:r>
          </w:p>
        </w:tc>
        <w:tc>
          <w:tcPr>
            <w:tcW w:w="0" w:type="auto"/>
            <w:shd w:val="clear" w:color="auto" w:fill="auto"/>
          </w:tcPr>
          <w:p w14:paraId="65F1EA93" w14:textId="77777777" w:rsidR="00290549" w:rsidRPr="00BB1620" w:rsidRDefault="00290549" w:rsidP="00534F03">
            <w:pPr>
              <w:jc w:val="center"/>
              <w:rPr>
                <w:bCs/>
              </w:rPr>
            </w:pPr>
          </w:p>
        </w:tc>
      </w:tr>
      <w:tr w:rsidR="00290549" w:rsidRPr="004B6F67" w14:paraId="50AB728B" w14:textId="77777777" w:rsidTr="00C72745">
        <w:tc>
          <w:tcPr>
            <w:tcW w:w="0" w:type="auto"/>
            <w:shd w:val="clear" w:color="auto" w:fill="auto"/>
          </w:tcPr>
          <w:p w14:paraId="63557F98" w14:textId="77777777" w:rsidR="00290549" w:rsidRPr="00BB1620" w:rsidRDefault="00290549" w:rsidP="00534F03">
            <w:pPr>
              <w:jc w:val="center"/>
              <w:rPr>
                <w:bCs/>
                <w:lang w:val="en-US"/>
              </w:rPr>
            </w:pPr>
            <w:r w:rsidRPr="00BB1620">
              <w:rPr>
                <w:bCs/>
              </w:rPr>
              <w:t>3</w:t>
            </w:r>
            <w:r w:rsidR="009627D6" w:rsidRPr="00BB1620">
              <w:rPr>
                <w:bCs/>
                <w:lang w:val="en-US"/>
              </w:rPr>
              <w:t>.1</w:t>
            </w:r>
          </w:p>
        </w:tc>
        <w:tc>
          <w:tcPr>
            <w:tcW w:w="0" w:type="auto"/>
            <w:shd w:val="clear" w:color="auto" w:fill="auto"/>
          </w:tcPr>
          <w:p w14:paraId="620CC8ED" w14:textId="77777777" w:rsidR="00290549" w:rsidRPr="00BB1620" w:rsidRDefault="00290549" w:rsidP="00534F03">
            <w:pPr>
              <w:rPr>
                <w:bCs/>
              </w:rPr>
            </w:pPr>
            <w:r w:rsidRPr="00BB1620">
              <w:rPr>
                <w:bCs/>
              </w:rPr>
              <w:t>Установленная мощность электростанци</w:t>
            </w:r>
            <w:r w:rsidR="00952FF9" w:rsidRPr="00BB1620">
              <w:rPr>
                <w:bCs/>
              </w:rPr>
              <w:t>й</w:t>
            </w:r>
          </w:p>
        </w:tc>
        <w:tc>
          <w:tcPr>
            <w:tcW w:w="0" w:type="auto"/>
            <w:shd w:val="clear" w:color="auto" w:fill="auto"/>
          </w:tcPr>
          <w:p w14:paraId="1F851CB8" w14:textId="77777777" w:rsidR="00290549" w:rsidRPr="00BB1620" w:rsidRDefault="00290549" w:rsidP="00534F03">
            <w:pPr>
              <w:jc w:val="center"/>
              <w:rPr>
                <w:bCs/>
              </w:rPr>
            </w:pPr>
          </w:p>
        </w:tc>
      </w:tr>
      <w:tr w:rsidR="009627D6" w:rsidRPr="004B6F67" w14:paraId="2E6E27D4" w14:textId="77777777" w:rsidTr="00C72745">
        <w:tc>
          <w:tcPr>
            <w:tcW w:w="0" w:type="auto"/>
            <w:shd w:val="clear" w:color="auto" w:fill="auto"/>
          </w:tcPr>
          <w:p w14:paraId="5C562512" w14:textId="77777777" w:rsidR="009627D6" w:rsidRPr="00BB1620" w:rsidRDefault="009627D6" w:rsidP="00534F03">
            <w:pPr>
              <w:jc w:val="center"/>
              <w:rPr>
                <w:bCs/>
                <w:lang w:val="en-US"/>
              </w:rPr>
            </w:pPr>
            <w:r w:rsidRPr="00BB1620">
              <w:rPr>
                <w:bCs/>
                <w:lang w:val="en-US"/>
              </w:rPr>
              <w:t>3.2</w:t>
            </w:r>
          </w:p>
        </w:tc>
        <w:tc>
          <w:tcPr>
            <w:tcW w:w="0" w:type="auto"/>
            <w:shd w:val="clear" w:color="auto" w:fill="auto"/>
          </w:tcPr>
          <w:p w14:paraId="6FD916ED" w14:textId="77777777" w:rsidR="009627D6" w:rsidRPr="00BB1620" w:rsidRDefault="009627D6" w:rsidP="00534F03">
            <w:pPr>
              <w:rPr>
                <w:bCs/>
              </w:rPr>
            </w:pPr>
            <w:r w:rsidRPr="00BB1620">
              <w:rPr>
                <w:bCs/>
              </w:rPr>
              <w:t>Располагаемая мощность станции с указанием зависимости от температуры наружного воздуха</w:t>
            </w:r>
          </w:p>
        </w:tc>
        <w:tc>
          <w:tcPr>
            <w:tcW w:w="0" w:type="auto"/>
            <w:shd w:val="clear" w:color="auto" w:fill="auto"/>
          </w:tcPr>
          <w:p w14:paraId="765177CF" w14:textId="77777777" w:rsidR="009627D6" w:rsidRPr="00BB1620" w:rsidRDefault="009627D6" w:rsidP="00534F03">
            <w:pPr>
              <w:jc w:val="center"/>
              <w:rPr>
                <w:bCs/>
              </w:rPr>
            </w:pPr>
          </w:p>
        </w:tc>
      </w:tr>
      <w:tr w:rsidR="00290549" w:rsidRPr="004B6F67" w14:paraId="51D8B309" w14:textId="77777777" w:rsidTr="00C72745">
        <w:tc>
          <w:tcPr>
            <w:tcW w:w="0" w:type="auto"/>
            <w:shd w:val="clear" w:color="auto" w:fill="auto"/>
          </w:tcPr>
          <w:p w14:paraId="52FAAB95" w14:textId="77777777" w:rsidR="00290549" w:rsidRPr="00BB1620" w:rsidRDefault="00290549" w:rsidP="00534F03">
            <w:pPr>
              <w:jc w:val="center"/>
              <w:rPr>
                <w:bCs/>
              </w:rPr>
            </w:pPr>
            <w:r w:rsidRPr="00BB1620">
              <w:rPr>
                <w:bCs/>
              </w:rPr>
              <w:t>4</w:t>
            </w:r>
          </w:p>
        </w:tc>
        <w:tc>
          <w:tcPr>
            <w:tcW w:w="0" w:type="auto"/>
            <w:shd w:val="clear" w:color="auto" w:fill="auto"/>
          </w:tcPr>
          <w:p w14:paraId="75955C7A" w14:textId="77777777" w:rsidR="00290549" w:rsidRPr="00BB1620" w:rsidRDefault="00290549" w:rsidP="00534F03">
            <w:pPr>
              <w:rPr>
                <w:bCs/>
              </w:rPr>
            </w:pPr>
            <w:r w:rsidRPr="00BB1620">
              <w:rPr>
                <w:bCs/>
              </w:rPr>
              <w:t xml:space="preserve">Производитель и тип </w:t>
            </w:r>
            <w:r w:rsidR="00B00220" w:rsidRPr="00BB1620">
              <w:rPr>
                <w:bCs/>
              </w:rPr>
              <w:t>основного оборудования</w:t>
            </w:r>
          </w:p>
        </w:tc>
        <w:tc>
          <w:tcPr>
            <w:tcW w:w="0" w:type="auto"/>
            <w:shd w:val="clear" w:color="auto" w:fill="auto"/>
          </w:tcPr>
          <w:p w14:paraId="7E099CFE" w14:textId="77777777" w:rsidR="00290549" w:rsidRPr="00BB1620" w:rsidRDefault="00290549" w:rsidP="00534F03">
            <w:pPr>
              <w:jc w:val="center"/>
              <w:rPr>
                <w:bCs/>
              </w:rPr>
            </w:pPr>
          </w:p>
        </w:tc>
      </w:tr>
      <w:tr w:rsidR="00290549" w:rsidRPr="004B6F67" w14:paraId="227D9F7A" w14:textId="77777777" w:rsidTr="00C72745">
        <w:tc>
          <w:tcPr>
            <w:tcW w:w="0" w:type="auto"/>
            <w:shd w:val="clear" w:color="auto" w:fill="auto"/>
          </w:tcPr>
          <w:p w14:paraId="0159365E" w14:textId="77777777" w:rsidR="00290549" w:rsidRPr="00BB1620" w:rsidRDefault="00290549" w:rsidP="00534F03">
            <w:pPr>
              <w:jc w:val="center"/>
              <w:rPr>
                <w:bCs/>
              </w:rPr>
            </w:pPr>
            <w:r w:rsidRPr="00BB1620">
              <w:rPr>
                <w:bCs/>
              </w:rPr>
              <w:t>5</w:t>
            </w:r>
          </w:p>
        </w:tc>
        <w:tc>
          <w:tcPr>
            <w:tcW w:w="0" w:type="auto"/>
            <w:shd w:val="clear" w:color="auto" w:fill="auto"/>
          </w:tcPr>
          <w:p w14:paraId="56875C4F" w14:textId="77777777" w:rsidR="00290549" w:rsidRPr="00BB1620" w:rsidRDefault="00290549" w:rsidP="00534F03">
            <w:pPr>
              <w:rPr>
                <w:bCs/>
              </w:rPr>
            </w:pPr>
            <w:r w:rsidRPr="00BB1620">
              <w:rPr>
                <w:bCs/>
              </w:rPr>
              <w:t xml:space="preserve">Количество </w:t>
            </w:r>
            <w:r w:rsidR="00B00220" w:rsidRPr="00BB1620">
              <w:rPr>
                <w:bCs/>
              </w:rPr>
              <w:t>оборудования</w:t>
            </w:r>
          </w:p>
        </w:tc>
        <w:tc>
          <w:tcPr>
            <w:tcW w:w="0" w:type="auto"/>
            <w:shd w:val="clear" w:color="auto" w:fill="auto"/>
          </w:tcPr>
          <w:p w14:paraId="21ED2A54" w14:textId="77777777" w:rsidR="00290549" w:rsidRPr="00BB1620" w:rsidRDefault="00290549" w:rsidP="00534F03">
            <w:pPr>
              <w:jc w:val="center"/>
              <w:rPr>
                <w:bCs/>
              </w:rPr>
            </w:pPr>
          </w:p>
        </w:tc>
      </w:tr>
      <w:tr w:rsidR="00290549" w:rsidRPr="004B6F67" w14:paraId="56418701" w14:textId="77777777" w:rsidTr="00C72745">
        <w:tc>
          <w:tcPr>
            <w:tcW w:w="0" w:type="auto"/>
            <w:shd w:val="clear" w:color="auto" w:fill="auto"/>
          </w:tcPr>
          <w:p w14:paraId="485BBF52" w14:textId="77777777" w:rsidR="00290549" w:rsidRPr="00BB1620" w:rsidRDefault="00290549" w:rsidP="00534F03">
            <w:pPr>
              <w:jc w:val="center"/>
              <w:rPr>
                <w:bCs/>
              </w:rPr>
            </w:pPr>
            <w:r w:rsidRPr="00BB1620">
              <w:rPr>
                <w:bCs/>
              </w:rPr>
              <w:t>6</w:t>
            </w:r>
          </w:p>
        </w:tc>
        <w:tc>
          <w:tcPr>
            <w:tcW w:w="0" w:type="auto"/>
            <w:shd w:val="clear" w:color="auto" w:fill="auto"/>
          </w:tcPr>
          <w:p w14:paraId="02C788E1" w14:textId="77777777" w:rsidR="00290549" w:rsidRPr="00BB1620" w:rsidRDefault="00290549" w:rsidP="00534F03">
            <w:pPr>
              <w:rPr>
                <w:bCs/>
              </w:rPr>
            </w:pPr>
            <w:r w:rsidRPr="00BB1620">
              <w:rPr>
                <w:bCs/>
              </w:rPr>
              <w:t>Предполагаемый режим работы электростанции</w:t>
            </w:r>
          </w:p>
        </w:tc>
        <w:tc>
          <w:tcPr>
            <w:tcW w:w="0" w:type="auto"/>
            <w:shd w:val="clear" w:color="auto" w:fill="auto"/>
          </w:tcPr>
          <w:p w14:paraId="3BDADC48" w14:textId="77777777" w:rsidR="00290549" w:rsidRPr="00BB1620" w:rsidRDefault="00290549" w:rsidP="00534F03">
            <w:pPr>
              <w:jc w:val="center"/>
              <w:rPr>
                <w:bCs/>
              </w:rPr>
            </w:pPr>
          </w:p>
        </w:tc>
      </w:tr>
      <w:tr w:rsidR="00290549" w:rsidRPr="004B6F67" w14:paraId="2D49B0DA" w14:textId="77777777" w:rsidTr="00C72745">
        <w:trPr>
          <w:trHeight w:val="155"/>
        </w:trPr>
        <w:tc>
          <w:tcPr>
            <w:tcW w:w="0" w:type="auto"/>
            <w:shd w:val="clear" w:color="auto" w:fill="auto"/>
          </w:tcPr>
          <w:p w14:paraId="2AE521D5" w14:textId="77777777" w:rsidR="00290549" w:rsidRPr="00BB1620" w:rsidRDefault="00290549" w:rsidP="00534F03">
            <w:pPr>
              <w:jc w:val="center"/>
              <w:rPr>
                <w:bCs/>
              </w:rPr>
            </w:pPr>
            <w:r w:rsidRPr="00BB1620">
              <w:rPr>
                <w:bCs/>
              </w:rPr>
              <w:t>7</w:t>
            </w:r>
          </w:p>
        </w:tc>
        <w:tc>
          <w:tcPr>
            <w:tcW w:w="0" w:type="auto"/>
            <w:tcBorders>
              <w:bottom w:val="nil"/>
            </w:tcBorders>
            <w:shd w:val="clear" w:color="auto" w:fill="auto"/>
          </w:tcPr>
          <w:p w14:paraId="334FB482" w14:textId="77777777" w:rsidR="00290549" w:rsidRPr="00BB1620" w:rsidRDefault="00290549" w:rsidP="00534F03">
            <w:pPr>
              <w:rPr>
                <w:bCs/>
              </w:rPr>
            </w:pPr>
            <w:r w:rsidRPr="00BB1620">
              <w:rPr>
                <w:bCs/>
              </w:rPr>
              <w:t>Максимальная мощность электростанци</w:t>
            </w:r>
            <w:r w:rsidR="00952FF9" w:rsidRPr="00BB1620">
              <w:rPr>
                <w:bCs/>
              </w:rPr>
              <w:t>й</w:t>
            </w:r>
          </w:p>
        </w:tc>
        <w:tc>
          <w:tcPr>
            <w:tcW w:w="0" w:type="auto"/>
            <w:tcBorders>
              <w:bottom w:val="nil"/>
            </w:tcBorders>
            <w:shd w:val="clear" w:color="auto" w:fill="auto"/>
          </w:tcPr>
          <w:p w14:paraId="13CCA7AF" w14:textId="77777777" w:rsidR="00290549" w:rsidRPr="00BB1620" w:rsidRDefault="00290549" w:rsidP="00534F03">
            <w:pPr>
              <w:jc w:val="center"/>
              <w:rPr>
                <w:bCs/>
              </w:rPr>
            </w:pPr>
          </w:p>
        </w:tc>
      </w:tr>
      <w:tr w:rsidR="00952FF9" w:rsidRPr="004B6F67" w14:paraId="07AD2374" w14:textId="77777777" w:rsidTr="00C72745">
        <w:trPr>
          <w:trHeight w:val="155"/>
        </w:trPr>
        <w:tc>
          <w:tcPr>
            <w:tcW w:w="0" w:type="auto"/>
            <w:shd w:val="clear" w:color="auto" w:fill="auto"/>
          </w:tcPr>
          <w:p w14:paraId="7F127196" w14:textId="77777777" w:rsidR="00952FF9" w:rsidRPr="00BB1620" w:rsidRDefault="00952FF9" w:rsidP="00534F03">
            <w:pPr>
              <w:jc w:val="center"/>
              <w:rPr>
                <w:bCs/>
              </w:rPr>
            </w:pPr>
            <w:r w:rsidRPr="00BB1620">
              <w:rPr>
                <w:bCs/>
              </w:rPr>
              <w:t>8</w:t>
            </w:r>
          </w:p>
        </w:tc>
        <w:tc>
          <w:tcPr>
            <w:tcW w:w="0" w:type="auto"/>
            <w:tcBorders>
              <w:bottom w:val="nil"/>
            </w:tcBorders>
            <w:shd w:val="clear" w:color="auto" w:fill="auto"/>
          </w:tcPr>
          <w:p w14:paraId="019C71E5" w14:textId="77777777" w:rsidR="00952FF9" w:rsidRPr="00BB1620" w:rsidRDefault="00952FF9" w:rsidP="00534F03">
            <w:pPr>
              <w:rPr>
                <w:bCs/>
              </w:rPr>
            </w:pPr>
            <w:r w:rsidRPr="00BB1620">
              <w:rPr>
                <w:bCs/>
              </w:rPr>
              <w:t>Схема подключения электростанций</w:t>
            </w:r>
          </w:p>
        </w:tc>
        <w:tc>
          <w:tcPr>
            <w:tcW w:w="0" w:type="auto"/>
            <w:tcBorders>
              <w:bottom w:val="nil"/>
            </w:tcBorders>
            <w:shd w:val="clear" w:color="auto" w:fill="auto"/>
          </w:tcPr>
          <w:p w14:paraId="69CA0EF8" w14:textId="77777777" w:rsidR="00952FF9" w:rsidRPr="00BB1620" w:rsidRDefault="00952FF9" w:rsidP="00534F03">
            <w:pPr>
              <w:jc w:val="center"/>
              <w:rPr>
                <w:bCs/>
              </w:rPr>
            </w:pPr>
          </w:p>
        </w:tc>
      </w:tr>
      <w:tr w:rsidR="00290549" w:rsidRPr="004B6F67" w14:paraId="56D211F2" w14:textId="77777777" w:rsidTr="00C72745">
        <w:trPr>
          <w:trHeight w:val="155"/>
        </w:trPr>
        <w:tc>
          <w:tcPr>
            <w:tcW w:w="0" w:type="auto"/>
            <w:shd w:val="clear" w:color="auto" w:fill="auto"/>
          </w:tcPr>
          <w:p w14:paraId="1835D28A" w14:textId="77777777" w:rsidR="00290549" w:rsidRPr="00BB1620" w:rsidDel="0011531B" w:rsidRDefault="00952FF9" w:rsidP="00534F03">
            <w:pPr>
              <w:jc w:val="center"/>
              <w:rPr>
                <w:bCs/>
              </w:rPr>
            </w:pPr>
            <w:r w:rsidRPr="00BB1620">
              <w:rPr>
                <w:bCs/>
              </w:rPr>
              <w:t>9</w:t>
            </w:r>
          </w:p>
        </w:tc>
        <w:tc>
          <w:tcPr>
            <w:tcW w:w="0" w:type="auto"/>
            <w:tcBorders>
              <w:bottom w:val="nil"/>
            </w:tcBorders>
            <w:shd w:val="clear" w:color="auto" w:fill="auto"/>
          </w:tcPr>
          <w:p w14:paraId="63DAB0DA" w14:textId="2FAA579B" w:rsidR="00290549" w:rsidRPr="00BB1620" w:rsidRDefault="00290549" w:rsidP="00534F03">
            <w:r w:rsidRPr="00BB1620">
              <w:t xml:space="preserve">Технические характеристики </w:t>
            </w:r>
            <w:r w:rsidR="00021F8B" w:rsidRPr="00BB1620">
              <w:t>ТЭЦ</w:t>
            </w:r>
            <w:r w:rsidRPr="00BB1620">
              <w:t>:</w:t>
            </w:r>
          </w:p>
          <w:p w14:paraId="57BF884A" w14:textId="34EFAD0D" w:rsidR="00290549" w:rsidRPr="00BB1620" w:rsidRDefault="00290549" w:rsidP="00534F03">
            <w:pPr>
              <w:rPr>
                <w:bCs/>
              </w:rPr>
            </w:pPr>
            <w:r w:rsidRPr="00BB1620">
              <w:rPr>
                <w:bCs/>
              </w:rPr>
              <w:t xml:space="preserve">- Мощность </w:t>
            </w:r>
            <w:r w:rsidR="00021F8B" w:rsidRPr="00BB1620">
              <w:rPr>
                <w:bCs/>
              </w:rPr>
              <w:t>ТЭЦ</w:t>
            </w:r>
            <w:r w:rsidR="00B00220" w:rsidRPr="00BB1620">
              <w:rPr>
                <w:bCs/>
              </w:rPr>
              <w:t xml:space="preserve"> </w:t>
            </w:r>
            <w:r w:rsidRPr="00BB1620">
              <w:rPr>
                <w:bCs/>
              </w:rPr>
              <w:t>(номинальная);</w:t>
            </w:r>
          </w:p>
          <w:p w14:paraId="69DC6AB4" w14:textId="69CE9A18" w:rsidR="00290549" w:rsidRPr="00BB1620" w:rsidRDefault="00290549" w:rsidP="00534F03">
            <w:pPr>
              <w:rPr>
                <w:bCs/>
              </w:rPr>
            </w:pPr>
            <w:r w:rsidRPr="00BB1620">
              <w:rPr>
                <w:bCs/>
              </w:rPr>
              <w:t xml:space="preserve">- электрическая схема </w:t>
            </w:r>
            <w:r w:rsidR="00021F8B" w:rsidRPr="00BB1620">
              <w:rPr>
                <w:bCs/>
              </w:rPr>
              <w:t>ТЭЦ</w:t>
            </w:r>
            <w:r w:rsidRPr="00BB1620">
              <w:rPr>
                <w:bCs/>
              </w:rPr>
              <w:t>;</w:t>
            </w:r>
          </w:p>
          <w:p w14:paraId="47F663D7" w14:textId="77777777" w:rsidR="00290549" w:rsidRPr="00BB1620" w:rsidRDefault="00290549" w:rsidP="00534F03">
            <w:pPr>
              <w:rPr>
                <w:bCs/>
              </w:rPr>
            </w:pPr>
            <w:r w:rsidRPr="00BB1620">
              <w:rPr>
                <w:bCs/>
              </w:rPr>
              <w:t xml:space="preserve">- Величина собственных нужд (в МВт или в % от </w:t>
            </w:r>
            <w:r w:rsidR="00F43054" w:rsidRPr="00BB1620">
              <w:rPr>
                <w:bCs/>
              </w:rPr>
              <w:t>м</w:t>
            </w:r>
            <w:r w:rsidR="00B30CA9" w:rsidRPr="00BB1620">
              <w:rPr>
                <w:bCs/>
              </w:rPr>
              <w:t>а</w:t>
            </w:r>
            <w:r w:rsidR="00F43054" w:rsidRPr="00BB1620">
              <w:rPr>
                <w:bCs/>
              </w:rPr>
              <w:t xml:space="preserve">ксимальной </w:t>
            </w:r>
            <w:r w:rsidRPr="00BB1620">
              <w:rPr>
                <w:bCs/>
              </w:rPr>
              <w:t>мощности);</w:t>
            </w:r>
          </w:p>
          <w:p w14:paraId="526110E3" w14:textId="77777777" w:rsidR="00290549" w:rsidRPr="00BB1620" w:rsidRDefault="00290549" w:rsidP="00534F03">
            <w:pPr>
              <w:rPr>
                <w:bCs/>
              </w:rPr>
            </w:pPr>
            <w:r w:rsidRPr="00BB1620">
              <w:rPr>
                <w:bCs/>
              </w:rPr>
              <w:t>- Возможность дистанционного регулирования реактивной мощности и диапазон;</w:t>
            </w:r>
          </w:p>
          <w:p w14:paraId="70D1AFE0" w14:textId="77777777" w:rsidR="00290549" w:rsidRPr="00BB1620" w:rsidRDefault="00290549" w:rsidP="00534F03">
            <w:pPr>
              <w:rPr>
                <w:bCs/>
              </w:rPr>
            </w:pPr>
            <w:r w:rsidRPr="00BB1620">
              <w:rPr>
                <w:bCs/>
              </w:rPr>
              <w:t>- Возможность дистанционного регулирования активной мощности и диапазон;</w:t>
            </w:r>
          </w:p>
          <w:p w14:paraId="3755154B" w14:textId="77777777" w:rsidR="00290549" w:rsidRPr="00BB1620" w:rsidRDefault="00290549" w:rsidP="00534F03">
            <w:pPr>
              <w:rPr>
                <w:bCs/>
              </w:rPr>
            </w:pPr>
            <w:r w:rsidRPr="00BB1620">
              <w:rPr>
                <w:bCs/>
              </w:rPr>
              <w:t>- Технологический минимум;</w:t>
            </w:r>
          </w:p>
          <w:p w14:paraId="561EADE5" w14:textId="77777777" w:rsidR="00290549" w:rsidRPr="00BB1620" w:rsidRDefault="00290549" w:rsidP="00534F03">
            <w:pPr>
              <w:rPr>
                <w:bCs/>
              </w:rPr>
            </w:pPr>
            <w:r w:rsidRPr="00BB1620">
              <w:rPr>
                <w:bCs/>
              </w:rPr>
              <w:t>- Скорость сброса/набора нагрузки;</w:t>
            </w:r>
          </w:p>
          <w:p w14:paraId="72020740" w14:textId="35FA8AC6" w:rsidR="00290549" w:rsidRPr="00BB1620" w:rsidRDefault="00290549" w:rsidP="00534F03">
            <w:pPr>
              <w:rPr>
                <w:bCs/>
              </w:rPr>
            </w:pPr>
            <w:r w:rsidRPr="00BB1620">
              <w:rPr>
                <w:bCs/>
              </w:rPr>
              <w:t xml:space="preserve">- Типы технологических защит </w:t>
            </w:r>
            <w:r w:rsidR="00021F8B" w:rsidRPr="00BB1620">
              <w:rPr>
                <w:bCs/>
              </w:rPr>
              <w:t>ТЭЦ</w:t>
            </w:r>
            <w:r w:rsidR="00B00220" w:rsidRPr="00BB1620">
              <w:rPr>
                <w:bCs/>
              </w:rPr>
              <w:t xml:space="preserve"> </w:t>
            </w:r>
            <w:r w:rsidRPr="00BB1620">
              <w:rPr>
                <w:bCs/>
              </w:rPr>
              <w:t>и их уставки по частоте и напряжению;</w:t>
            </w:r>
          </w:p>
          <w:p w14:paraId="52DD1304" w14:textId="67AA91AA" w:rsidR="00290549" w:rsidRPr="00BB1620" w:rsidRDefault="00290549" w:rsidP="00534F03">
            <w:pPr>
              <w:rPr>
                <w:bCs/>
              </w:rPr>
            </w:pPr>
            <w:r w:rsidRPr="00BB1620">
              <w:rPr>
                <w:bCs/>
              </w:rPr>
              <w:t xml:space="preserve">- Рабочий диапазон частот </w:t>
            </w:r>
            <w:r w:rsidR="00021F8B" w:rsidRPr="00BB1620">
              <w:rPr>
                <w:bCs/>
              </w:rPr>
              <w:t>ТЭЦ</w:t>
            </w:r>
            <w:r w:rsidRPr="00BB1620">
              <w:rPr>
                <w:bCs/>
              </w:rPr>
              <w:t>, допустимое значение и продолжительность снижения/повышения частоты (Гц);</w:t>
            </w:r>
          </w:p>
          <w:p w14:paraId="062F6888" w14:textId="15A30864" w:rsidR="00290549" w:rsidRPr="00BB1620" w:rsidRDefault="00290549" w:rsidP="00534F03">
            <w:pPr>
              <w:rPr>
                <w:bCs/>
              </w:rPr>
            </w:pPr>
            <w:r w:rsidRPr="00BB1620">
              <w:rPr>
                <w:bCs/>
              </w:rPr>
              <w:t xml:space="preserve">- Возможность работы </w:t>
            </w:r>
            <w:r w:rsidR="00021F8B" w:rsidRPr="00BB1620">
              <w:rPr>
                <w:bCs/>
              </w:rPr>
              <w:t>ТЭЦ</w:t>
            </w:r>
            <w:r w:rsidRPr="00BB1620">
              <w:rPr>
                <w:bCs/>
              </w:rPr>
              <w:t xml:space="preserve"> на сбалансированную нагрузку (наличие регулятора скорости и мощности);</w:t>
            </w:r>
          </w:p>
          <w:p w14:paraId="63C9E858" w14:textId="1BEF5BAE" w:rsidR="00290549" w:rsidRPr="00BB1620" w:rsidRDefault="00290549" w:rsidP="00534F03">
            <w:pPr>
              <w:rPr>
                <w:bCs/>
              </w:rPr>
            </w:pPr>
            <w:r w:rsidRPr="00BB1620">
              <w:rPr>
                <w:bCs/>
              </w:rPr>
              <w:t xml:space="preserve">- Наличие устройств, исключающих несинхронное включение </w:t>
            </w:r>
            <w:r w:rsidR="00021F8B" w:rsidRPr="00BB1620">
              <w:rPr>
                <w:bCs/>
              </w:rPr>
              <w:t>ТЭЦ</w:t>
            </w:r>
            <w:r w:rsidR="00B00220" w:rsidRPr="00BB1620">
              <w:rPr>
                <w:bCs/>
              </w:rPr>
              <w:t xml:space="preserve"> </w:t>
            </w:r>
            <w:r w:rsidRPr="00BB1620">
              <w:rPr>
                <w:bCs/>
              </w:rPr>
              <w:t xml:space="preserve">в сеть и подачу несинхронного напряжения на </w:t>
            </w:r>
            <w:r w:rsidR="00021F8B" w:rsidRPr="00BB1620">
              <w:rPr>
                <w:bCs/>
              </w:rPr>
              <w:t>ТЭЦ</w:t>
            </w:r>
            <w:r w:rsidRPr="00BB1620">
              <w:rPr>
                <w:bCs/>
              </w:rPr>
              <w:t>;</w:t>
            </w:r>
          </w:p>
          <w:p w14:paraId="53E367FC" w14:textId="489CD8FC" w:rsidR="00290549" w:rsidRPr="00BB1620" w:rsidRDefault="00290549" w:rsidP="00534F03">
            <w:pPr>
              <w:rPr>
                <w:bCs/>
              </w:rPr>
            </w:pPr>
            <w:r w:rsidRPr="00BB1620">
              <w:rPr>
                <w:bCs/>
              </w:rPr>
              <w:t xml:space="preserve">- Описание принципа действия устройств синхронизации </w:t>
            </w:r>
            <w:r w:rsidR="00021F8B" w:rsidRPr="00BB1620">
              <w:rPr>
                <w:bCs/>
              </w:rPr>
              <w:t>ТЭЦ</w:t>
            </w:r>
            <w:r w:rsidRPr="00BB1620">
              <w:rPr>
                <w:bCs/>
              </w:rPr>
              <w:t xml:space="preserve">; </w:t>
            </w:r>
          </w:p>
          <w:p w14:paraId="56191D97" w14:textId="443D0CEB" w:rsidR="00290549" w:rsidRPr="00BB1620" w:rsidRDefault="00290549" w:rsidP="00534F03">
            <w:pPr>
              <w:rPr>
                <w:bCs/>
              </w:rPr>
            </w:pPr>
            <w:r w:rsidRPr="00BB1620">
              <w:rPr>
                <w:bCs/>
              </w:rPr>
              <w:t xml:space="preserve">- Ток от </w:t>
            </w:r>
            <w:r w:rsidR="00021F8B" w:rsidRPr="00BB1620">
              <w:rPr>
                <w:bCs/>
              </w:rPr>
              <w:t>ТЭЦ</w:t>
            </w:r>
            <w:r w:rsidR="00B00220" w:rsidRPr="00BB1620">
              <w:rPr>
                <w:bCs/>
              </w:rPr>
              <w:t xml:space="preserve"> </w:t>
            </w:r>
            <w:r w:rsidRPr="00BB1620">
              <w:rPr>
                <w:bCs/>
              </w:rPr>
              <w:t>при внешних трехфазных коротких замыканиях, % номинального значения;</w:t>
            </w:r>
          </w:p>
          <w:p w14:paraId="1C910B0A" w14:textId="7525773F" w:rsidR="00290549" w:rsidRPr="00BB1620" w:rsidRDefault="00290549" w:rsidP="00534F03">
            <w:pPr>
              <w:rPr>
                <w:bCs/>
              </w:rPr>
            </w:pPr>
            <w:r w:rsidRPr="00BB1620">
              <w:rPr>
                <w:bCs/>
              </w:rPr>
              <w:t xml:space="preserve">- Ток от </w:t>
            </w:r>
            <w:r w:rsidR="00021F8B" w:rsidRPr="00BB1620">
              <w:rPr>
                <w:bCs/>
              </w:rPr>
              <w:t>ТЭЦ</w:t>
            </w:r>
            <w:r w:rsidR="00B00220" w:rsidRPr="00BB1620">
              <w:rPr>
                <w:bCs/>
              </w:rPr>
              <w:t xml:space="preserve"> </w:t>
            </w:r>
            <w:r w:rsidRPr="00BB1620">
              <w:rPr>
                <w:bCs/>
              </w:rPr>
              <w:t>при внешних однофазных коротких замыканиях, % номинального значения;</w:t>
            </w:r>
          </w:p>
          <w:p w14:paraId="036148AA" w14:textId="33FD979F" w:rsidR="00290549" w:rsidRPr="00BB1620" w:rsidRDefault="00290549" w:rsidP="00534F03">
            <w:pPr>
              <w:rPr>
                <w:bCs/>
              </w:rPr>
            </w:pPr>
            <w:r w:rsidRPr="00BB1620">
              <w:rPr>
                <w:bCs/>
              </w:rPr>
              <w:t xml:space="preserve">- Момент инерции </w:t>
            </w:r>
            <w:r w:rsidR="00021F8B" w:rsidRPr="00BB1620">
              <w:rPr>
                <w:bCs/>
              </w:rPr>
              <w:t>ТЭЦ</w:t>
            </w:r>
            <w:r w:rsidR="00B00220" w:rsidRPr="00BB1620">
              <w:rPr>
                <w:bCs/>
              </w:rPr>
              <w:t xml:space="preserve"> </w:t>
            </w:r>
            <w:r w:rsidRPr="00BB1620">
              <w:rPr>
                <w:bCs/>
              </w:rPr>
              <w:t xml:space="preserve">(для редукторной схемы </w:t>
            </w:r>
            <w:r w:rsidR="00021F8B" w:rsidRPr="00BB1620">
              <w:rPr>
                <w:bCs/>
              </w:rPr>
              <w:t>ТЭЦ</w:t>
            </w:r>
            <w:r w:rsidRPr="00BB1620">
              <w:rPr>
                <w:bCs/>
              </w:rPr>
              <w:t>).</w:t>
            </w:r>
          </w:p>
        </w:tc>
        <w:tc>
          <w:tcPr>
            <w:tcW w:w="0" w:type="auto"/>
            <w:tcBorders>
              <w:bottom w:val="nil"/>
            </w:tcBorders>
            <w:shd w:val="clear" w:color="auto" w:fill="auto"/>
          </w:tcPr>
          <w:p w14:paraId="462D66EB" w14:textId="77777777" w:rsidR="00290549" w:rsidRPr="00BB1620" w:rsidRDefault="00290549" w:rsidP="00534F03">
            <w:pPr>
              <w:jc w:val="center"/>
              <w:rPr>
                <w:bCs/>
              </w:rPr>
            </w:pPr>
          </w:p>
        </w:tc>
      </w:tr>
      <w:tr w:rsidR="002418E5" w:rsidRPr="004B6F67" w14:paraId="08F99B7A" w14:textId="77777777" w:rsidTr="00C72745">
        <w:trPr>
          <w:trHeight w:val="79"/>
        </w:trPr>
        <w:tc>
          <w:tcPr>
            <w:tcW w:w="0" w:type="auto"/>
            <w:shd w:val="clear" w:color="auto" w:fill="auto"/>
          </w:tcPr>
          <w:p w14:paraId="5407632E" w14:textId="77777777" w:rsidR="002418E5" w:rsidRPr="00BB1620" w:rsidDel="00731793" w:rsidRDefault="002418E5" w:rsidP="00534F03">
            <w:pPr>
              <w:jc w:val="center"/>
              <w:rPr>
                <w:bCs/>
                <w:lang w:val="en-US"/>
              </w:rPr>
            </w:pPr>
            <w:r w:rsidRPr="00BB1620">
              <w:rPr>
                <w:bCs/>
                <w:lang w:val="en-US"/>
              </w:rPr>
              <w:t>1</w:t>
            </w:r>
            <w:r w:rsidR="00952FF9" w:rsidRPr="00BB1620">
              <w:rPr>
                <w:bCs/>
              </w:rPr>
              <w:t>4</w:t>
            </w:r>
          </w:p>
        </w:tc>
        <w:tc>
          <w:tcPr>
            <w:tcW w:w="0" w:type="auto"/>
            <w:tcBorders>
              <w:top w:val="single" w:sz="4" w:space="0" w:color="auto"/>
            </w:tcBorders>
            <w:shd w:val="clear" w:color="auto" w:fill="auto"/>
          </w:tcPr>
          <w:p w14:paraId="3A74B5A0" w14:textId="77777777" w:rsidR="002418E5" w:rsidRPr="00BB1620" w:rsidRDefault="00F32B55" w:rsidP="00534F03">
            <w:pPr>
              <w:rPr>
                <w:bCs/>
              </w:rPr>
            </w:pPr>
            <w:r w:rsidRPr="00BB1620">
              <w:rPr>
                <w:bCs/>
              </w:rPr>
              <w:t>Наименование тома</w:t>
            </w:r>
            <w:r w:rsidR="002418E5" w:rsidRPr="00BB1620">
              <w:rPr>
                <w:bCs/>
              </w:rPr>
              <w:t xml:space="preserve"> </w:t>
            </w:r>
          </w:p>
        </w:tc>
        <w:tc>
          <w:tcPr>
            <w:tcW w:w="0" w:type="auto"/>
            <w:shd w:val="clear" w:color="auto" w:fill="auto"/>
          </w:tcPr>
          <w:p w14:paraId="2A6893C4" w14:textId="77777777" w:rsidR="002418E5" w:rsidRPr="00BB1620" w:rsidRDefault="002418E5" w:rsidP="00534F03">
            <w:pPr>
              <w:jc w:val="center"/>
              <w:rPr>
                <w:bCs/>
              </w:rPr>
            </w:pPr>
          </w:p>
        </w:tc>
      </w:tr>
    </w:tbl>
    <w:p w14:paraId="6ACE3F8E" w14:textId="77777777" w:rsidR="00290549" w:rsidRPr="004B6F67" w:rsidRDefault="00290549" w:rsidP="00534F03">
      <w:pPr>
        <w:ind w:firstLine="557"/>
        <w:jc w:val="right"/>
        <w:rPr>
          <w:bCs/>
        </w:rPr>
      </w:pPr>
    </w:p>
    <w:p w14:paraId="0569192F" w14:textId="77777777" w:rsidR="0074532A" w:rsidRPr="004B6F67" w:rsidRDefault="0074532A">
      <w:pPr>
        <w:spacing w:after="160" w:line="259" w:lineRule="auto"/>
        <w:rPr>
          <w:bCs/>
        </w:rPr>
        <w:sectPr w:rsidR="0074532A" w:rsidRPr="004B6F67" w:rsidSect="000F0804">
          <w:headerReference w:type="default" r:id="rId8"/>
          <w:pgSz w:w="11907" w:h="16839" w:code="9"/>
          <w:pgMar w:top="1134" w:right="737" w:bottom="1134" w:left="1134" w:header="709" w:footer="709" w:gutter="0"/>
          <w:cols w:space="708"/>
          <w:titlePg/>
          <w:docGrid w:linePitch="360"/>
        </w:sectPr>
      </w:pPr>
    </w:p>
    <w:p w14:paraId="2BF7D773" w14:textId="4E4BBF06" w:rsidR="0074532A" w:rsidRPr="004B6F67" w:rsidRDefault="0074532A" w:rsidP="0074532A">
      <w:pPr>
        <w:ind w:firstLine="557"/>
        <w:jc w:val="right"/>
        <w:rPr>
          <w:bCs/>
        </w:rPr>
      </w:pPr>
      <w:r w:rsidRPr="004B6F67">
        <w:rPr>
          <w:bCs/>
        </w:rPr>
        <w:lastRenderedPageBreak/>
        <w:t>Приложение 3</w:t>
      </w:r>
    </w:p>
    <w:p w14:paraId="5E11132B" w14:textId="22AE88D4" w:rsidR="0074532A" w:rsidRPr="004B6F67" w:rsidRDefault="0074532A" w:rsidP="0074532A">
      <w:pPr>
        <w:jc w:val="right"/>
        <w:rPr>
          <w:bCs/>
        </w:rPr>
      </w:pPr>
      <w:r w:rsidRPr="004B6F67">
        <w:rPr>
          <w:bCs/>
        </w:rPr>
        <w:t xml:space="preserve">к Заданию на разработку СВМ </w:t>
      </w:r>
      <w:r w:rsidR="00021F8B" w:rsidRPr="004B6F67">
        <w:rPr>
          <w:bCs/>
        </w:rPr>
        <w:t>ТЭЦ</w:t>
      </w:r>
    </w:p>
    <w:p w14:paraId="501941E5" w14:textId="77777777" w:rsidR="00290549" w:rsidRPr="004B6F67" w:rsidRDefault="00290549" w:rsidP="00534F03">
      <w:pPr>
        <w:ind w:firstLine="557"/>
        <w:jc w:val="right"/>
        <w:rPr>
          <w:bCs/>
        </w:rPr>
      </w:pPr>
    </w:p>
    <w:p w14:paraId="7401CFE5" w14:textId="77777777" w:rsidR="0074532A" w:rsidRPr="004B6F67" w:rsidRDefault="0074532A" w:rsidP="0074532A">
      <w:pPr>
        <w:jc w:val="center"/>
        <w:rPr>
          <w:b/>
        </w:rPr>
      </w:pPr>
      <w:r w:rsidRPr="004B6F67">
        <w:rPr>
          <w:b/>
        </w:rPr>
        <w:t>Требования к оформлению результатов расчетов максимально допустимых перетоков</w:t>
      </w:r>
    </w:p>
    <w:p w14:paraId="04917F01" w14:textId="77777777" w:rsidR="0074532A" w:rsidRPr="004B6F67" w:rsidRDefault="0074532A" w:rsidP="0074532A">
      <w:pPr>
        <w:jc w:val="center"/>
        <w:rPr>
          <w:bCs/>
        </w:rPr>
      </w:pPr>
      <w:r w:rsidRPr="004B6F67">
        <w:rPr>
          <w:bCs/>
        </w:rPr>
        <w:t>Таблица результатов расчетов максимально допустимых перетоков</w:t>
      </w:r>
    </w:p>
    <w:tbl>
      <w:tblPr>
        <w:tblOverlap w:val="never"/>
        <w:tblW w:w="5000" w:type="pct"/>
        <w:tblLayout w:type="fixed"/>
        <w:tblCellMar>
          <w:left w:w="10" w:type="dxa"/>
          <w:right w:w="10" w:type="dxa"/>
        </w:tblCellMar>
        <w:tblLook w:val="04A0" w:firstRow="1" w:lastRow="0" w:firstColumn="1" w:lastColumn="0" w:noHBand="0" w:noVBand="1"/>
      </w:tblPr>
      <w:tblGrid>
        <w:gridCol w:w="371"/>
        <w:gridCol w:w="1268"/>
        <w:gridCol w:w="626"/>
        <w:gridCol w:w="192"/>
        <w:gridCol w:w="93"/>
        <w:gridCol w:w="282"/>
        <w:gridCol w:w="568"/>
        <w:gridCol w:w="993"/>
        <w:gridCol w:w="282"/>
        <w:gridCol w:w="285"/>
        <w:gridCol w:w="282"/>
        <w:gridCol w:w="568"/>
        <w:gridCol w:w="425"/>
        <w:gridCol w:w="647"/>
        <w:gridCol w:w="999"/>
        <w:gridCol w:w="894"/>
        <w:gridCol w:w="303"/>
        <w:gridCol w:w="303"/>
        <w:gridCol w:w="303"/>
        <w:gridCol w:w="419"/>
        <w:gridCol w:w="303"/>
        <w:gridCol w:w="702"/>
        <w:gridCol w:w="422"/>
        <w:gridCol w:w="850"/>
        <w:gridCol w:w="562"/>
        <w:gridCol w:w="868"/>
        <w:gridCol w:w="751"/>
      </w:tblGrid>
      <w:tr w:rsidR="00180F29" w:rsidRPr="004B6F67" w14:paraId="488E0816" w14:textId="77777777" w:rsidTr="00A20A06">
        <w:trPr>
          <w:trHeight w:val="332"/>
        </w:trPr>
        <w:tc>
          <w:tcPr>
            <w:tcW w:w="843" w:type="pct"/>
            <w:gridSpan w:val="4"/>
            <w:tcBorders>
              <w:top w:val="single" w:sz="4" w:space="0" w:color="auto"/>
              <w:left w:val="single" w:sz="4" w:space="0" w:color="auto"/>
              <w:right w:val="single" w:sz="4" w:space="0" w:color="auto"/>
            </w:tcBorders>
            <w:shd w:val="clear" w:color="auto" w:fill="FFFFFF"/>
            <w:vAlign w:val="bottom"/>
          </w:tcPr>
          <w:p w14:paraId="1D077F5D" w14:textId="77777777" w:rsidR="00C17C40" w:rsidRPr="00BB1620" w:rsidRDefault="00C17C40" w:rsidP="00BB1620">
            <w:pPr>
              <w:pStyle w:val="22"/>
              <w:spacing w:after="0" w:line="240" w:lineRule="auto"/>
              <w:jc w:val="both"/>
              <w:rPr>
                <w:sz w:val="24"/>
                <w:szCs w:val="24"/>
              </w:rPr>
            </w:pPr>
            <w:r w:rsidRPr="00BB1620">
              <w:rPr>
                <w:rStyle w:val="275pt0"/>
                <w:sz w:val="24"/>
                <w:szCs w:val="24"/>
              </w:rPr>
              <w:t xml:space="preserve">Сечение </w:t>
            </w:r>
          </w:p>
        </w:tc>
        <w:tc>
          <w:tcPr>
            <w:tcW w:w="956" w:type="pct"/>
            <w:gridSpan w:val="7"/>
            <w:tcBorders>
              <w:top w:val="single" w:sz="4" w:space="0" w:color="auto"/>
              <w:left w:val="single" w:sz="4" w:space="0" w:color="auto"/>
              <w:right w:val="single" w:sz="4" w:space="0" w:color="auto"/>
            </w:tcBorders>
            <w:shd w:val="clear" w:color="auto" w:fill="FFFFFF"/>
            <w:vAlign w:val="bottom"/>
          </w:tcPr>
          <w:p w14:paraId="43ADC3CA" w14:textId="77777777" w:rsidR="00C17C40" w:rsidRPr="00BB1620" w:rsidRDefault="00C17C40" w:rsidP="00BB1620">
            <w:pPr>
              <w:pStyle w:val="22"/>
              <w:spacing w:after="0" w:line="240" w:lineRule="auto"/>
              <w:jc w:val="both"/>
              <w:rPr>
                <w:sz w:val="24"/>
                <w:szCs w:val="24"/>
              </w:rPr>
            </w:pPr>
          </w:p>
        </w:tc>
        <w:tc>
          <w:tcPr>
            <w:tcW w:w="3201" w:type="pct"/>
            <w:gridSpan w:val="16"/>
            <w:tcBorders>
              <w:top w:val="single" w:sz="4" w:space="0" w:color="auto"/>
              <w:left w:val="single" w:sz="4" w:space="0" w:color="auto"/>
              <w:right w:val="single" w:sz="4" w:space="0" w:color="auto"/>
            </w:tcBorders>
            <w:shd w:val="clear" w:color="auto" w:fill="FFFFFF"/>
            <w:vAlign w:val="bottom"/>
          </w:tcPr>
          <w:p w14:paraId="7C3CEE47" w14:textId="77777777" w:rsidR="00C17C40" w:rsidRPr="00BB1620" w:rsidRDefault="00C17C40" w:rsidP="00BB1620">
            <w:pPr>
              <w:pStyle w:val="22"/>
              <w:spacing w:after="0" w:line="240" w:lineRule="auto"/>
              <w:jc w:val="both"/>
              <w:rPr>
                <w:sz w:val="24"/>
                <w:szCs w:val="24"/>
              </w:rPr>
            </w:pPr>
          </w:p>
        </w:tc>
      </w:tr>
      <w:tr w:rsidR="00180F29" w:rsidRPr="004B6F67" w14:paraId="6A7B9D90" w14:textId="77777777" w:rsidTr="00A20A06">
        <w:trPr>
          <w:trHeight w:val="374"/>
        </w:trPr>
        <w:tc>
          <w:tcPr>
            <w:tcW w:w="127" w:type="pct"/>
            <w:vMerge w:val="restart"/>
            <w:tcBorders>
              <w:top w:val="single" w:sz="4" w:space="0" w:color="auto"/>
              <w:left w:val="single" w:sz="4" w:space="0" w:color="auto"/>
            </w:tcBorders>
            <w:shd w:val="clear" w:color="auto" w:fill="FFFFFF"/>
            <w:vAlign w:val="center"/>
          </w:tcPr>
          <w:p w14:paraId="0BD91C39" w14:textId="77777777" w:rsidR="00C17C40" w:rsidRPr="00BB1620" w:rsidRDefault="00C17C40" w:rsidP="00BB1620">
            <w:pPr>
              <w:pStyle w:val="22"/>
              <w:spacing w:after="0" w:line="240" w:lineRule="auto"/>
              <w:jc w:val="center"/>
              <w:rPr>
                <w:sz w:val="24"/>
                <w:szCs w:val="24"/>
              </w:rPr>
            </w:pPr>
            <w:r w:rsidRPr="00BB1620">
              <w:rPr>
                <w:rStyle w:val="275pt0"/>
                <w:sz w:val="24"/>
                <w:szCs w:val="24"/>
              </w:rPr>
              <w:t>№</w:t>
            </w:r>
          </w:p>
          <w:p w14:paraId="231C5D39" w14:textId="77777777" w:rsidR="00C17C40" w:rsidRPr="00BB1620" w:rsidRDefault="00C17C40" w:rsidP="00BB1620">
            <w:pPr>
              <w:pStyle w:val="22"/>
              <w:spacing w:after="0" w:line="240" w:lineRule="auto"/>
              <w:jc w:val="center"/>
              <w:rPr>
                <w:sz w:val="24"/>
                <w:szCs w:val="24"/>
              </w:rPr>
            </w:pPr>
            <w:r w:rsidRPr="00BB1620">
              <w:rPr>
                <w:rStyle w:val="275pt0"/>
                <w:sz w:val="24"/>
                <w:szCs w:val="24"/>
              </w:rPr>
              <w:t>п/п</w:t>
            </w:r>
          </w:p>
        </w:tc>
        <w:tc>
          <w:tcPr>
            <w:tcW w:w="435" w:type="pct"/>
            <w:vMerge w:val="restart"/>
            <w:tcBorders>
              <w:top w:val="single" w:sz="4" w:space="0" w:color="auto"/>
              <w:left w:val="single" w:sz="4" w:space="0" w:color="auto"/>
            </w:tcBorders>
            <w:shd w:val="clear" w:color="auto" w:fill="FFFFFF"/>
            <w:vAlign w:val="center"/>
          </w:tcPr>
          <w:p w14:paraId="1231151F" w14:textId="77777777" w:rsidR="00C17C40" w:rsidRPr="00BB1620" w:rsidRDefault="00C17C40" w:rsidP="00BB1620">
            <w:pPr>
              <w:pStyle w:val="22"/>
              <w:spacing w:after="0" w:line="240" w:lineRule="auto"/>
              <w:jc w:val="center"/>
              <w:rPr>
                <w:sz w:val="24"/>
                <w:szCs w:val="24"/>
              </w:rPr>
            </w:pPr>
            <w:r w:rsidRPr="00BB1620">
              <w:rPr>
                <w:rStyle w:val="275pt0"/>
                <w:sz w:val="24"/>
                <w:szCs w:val="24"/>
              </w:rPr>
              <w:t>Схема сети</w:t>
            </w:r>
          </w:p>
        </w:tc>
        <w:tc>
          <w:tcPr>
            <w:tcW w:w="2906" w:type="pct"/>
            <w:gridSpan w:val="18"/>
            <w:tcBorders>
              <w:top w:val="single" w:sz="4" w:space="0" w:color="auto"/>
              <w:left w:val="single" w:sz="4" w:space="0" w:color="auto"/>
            </w:tcBorders>
            <w:shd w:val="clear" w:color="auto" w:fill="FFFFFF"/>
            <w:vAlign w:val="center"/>
          </w:tcPr>
          <w:p w14:paraId="00040FB2" w14:textId="77777777" w:rsidR="00C17C40" w:rsidRPr="00BB1620" w:rsidRDefault="00C17C40" w:rsidP="00BB1620">
            <w:pPr>
              <w:pStyle w:val="22"/>
              <w:spacing w:after="0" w:line="240" w:lineRule="auto"/>
              <w:jc w:val="center"/>
              <w:rPr>
                <w:sz w:val="24"/>
                <w:szCs w:val="24"/>
              </w:rPr>
            </w:pPr>
            <w:r w:rsidRPr="00BB1620">
              <w:rPr>
                <w:rStyle w:val="275pt0"/>
                <w:sz w:val="24"/>
                <w:szCs w:val="24"/>
              </w:rPr>
              <w:t>Результаты расчетов установившихся режимов и статической устойчивости</w:t>
            </w:r>
          </w:p>
        </w:tc>
        <w:tc>
          <w:tcPr>
            <w:tcW w:w="975" w:type="pct"/>
            <w:gridSpan w:val="5"/>
            <w:tcBorders>
              <w:top w:val="single" w:sz="4" w:space="0" w:color="auto"/>
              <w:left w:val="single" w:sz="4" w:space="0" w:color="auto"/>
            </w:tcBorders>
            <w:shd w:val="clear" w:color="auto" w:fill="FFFFFF"/>
            <w:vAlign w:val="bottom"/>
          </w:tcPr>
          <w:p w14:paraId="36DAD371" w14:textId="77777777" w:rsidR="00C17C40" w:rsidRPr="00BB1620" w:rsidRDefault="00C17C40" w:rsidP="00BB1620">
            <w:pPr>
              <w:pStyle w:val="22"/>
              <w:spacing w:after="0" w:line="240" w:lineRule="auto"/>
              <w:jc w:val="center"/>
              <w:rPr>
                <w:sz w:val="24"/>
                <w:szCs w:val="24"/>
              </w:rPr>
            </w:pPr>
            <w:r w:rsidRPr="00BB1620">
              <w:rPr>
                <w:rStyle w:val="275pt0"/>
                <w:sz w:val="24"/>
                <w:szCs w:val="24"/>
              </w:rPr>
              <w:t>Результаты расчетов динамической устойчивости</w:t>
            </w:r>
          </w:p>
        </w:tc>
        <w:tc>
          <w:tcPr>
            <w:tcW w:w="557" w:type="pct"/>
            <w:gridSpan w:val="2"/>
            <w:tcBorders>
              <w:top w:val="single" w:sz="4" w:space="0" w:color="auto"/>
              <w:left w:val="single" w:sz="4" w:space="0" w:color="auto"/>
              <w:right w:val="single" w:sz="4" w:space="0" w:color="auto"/>
            </w:tcBorders>
            <w:shd w:val="clear" w:color="auto" w:fill="FFFFFF"/>
            <w:vAlign w:val="bottom"/>
          </w:tcPr>
          <w:p w14:paraId="03EE5D3D" w14:textId="77777777" w:rsidR="00C17C40" w:rsidRPr="00BB1620" w:rsidRDefault="00C17C40" w:rsidP="00BB1620">
            <w:pPr>
              <w:pStyle w:val="22"/>
              <w:spacing w:after="0" w:line="240" w:lineRule="auto"/>
              <w:jc w:val="center"/>
              <w:rPr>
                <w:sz w:val="24"/>
                <w:szCs w:val="24"/>
              </w:rPr>
            </w:pPr>
            <w:r w:rsidRPr="00BB1620">
              <w:rPr>
                <w:rStyle w:val="275pt0"/>
                <w:sz w:val="24"/>
                <w:szCs w:val="24"/>
              </w:rPr>
              <w:t>Максимально допустимый переток</w:t>
            </w:r>
          </w:p>
        </w:tc>
      </w:tr>
      <w:tr w:rsidR="00AC27C0" w:rsidRPr="004B6F67" w14:paraId="23E63014" w14:textId="77777777" w:rsidTr="00180F29">
        <w:trPr>
          <w:trHeight w:val="1114"/>
        </w:trPr>
        <w:tc>
          <w:tcPr>
            <w:tcW w:w="127" w:type="pct"/>
            <w:vMerge/>
            <w:tcBorders>
              <w:left w:val="single" w:sz="4" w:space="0" w:color="auto"/>
            </w:tcBorders>
            <w:shd w:val="clear" w:color="auto" w:fill="FFFFFF"/>
            <w:vAlign w:val="center"/>
          </w:tcPr>
          <w:p w14:paraId="23588431" w14:textId="77777777" w:rsidR="00C17C40" w:rsidRPr="00BB1620" w:rsidRDefault="00C17C40">
            <w:pPr>
              <w:jc w:val="both"/>
            </w:pPr>
          </w:p>
        </w:tc>
        <w:tc>
          <w:tcPr>
            <w:tcW w:w="435" w:type="pct"/>
            <w:vMerge/>
            <w:tcBorders>
              <w:left w:val="single" w:sz="4" w:space="0" w:color="auto"/>
            </w:tcBorders>
            <w:shd w:val="clear" w:color="auto" w:fill="FFFFFF"/>
            <w:vAlign w:val="center"/>
          </w:tcPr>
          <w:p w14:paraId="15D40E57" w14:textId="77777777" w:rsidR="00C17C40" w:rsidRPr="00BB1620" w:rsidRDefault="00C17C40">
            <w:pPr>
              <w:jc w:val="both"/>
            </w:pPr>
          </w:p>
        </w:tc>
        <w:tc>
          <w:tcPr>
            <w:tcW w:w="604" w:type="pct"/>
            <w:gridSpan w:val="5"/>
            <w:tcBorders>
              <w:top w:val="single" w:sz="4" w:space="0" w:color="auto"/>
              <w:left w:val="single" w:sz="4" w:space="0" w:color="auto"/>
            </w:tcBorders>
            <w:shd w:val="clear" w:color="auto" w:fill="FFFFFF"/>
            <w:vAlign w:val="center"/>
          </w:tcPr>
          <w:p w14:paraId="0336DE79" w14:textId="77777777" w:rsidR="00C17C40" w:rsidRPr="00BB1620" w:rsidRDefault="00C17C40" w:rsidP="00BB1620">
            <w:pPr>
              <w:pStyle w:val="22"/>
              <w:spacing w:after="0" w:line="240" w:lineRule="auto"/>
              <w:jc w:val="center"/>
              <w:rPr>
                <w:sz w:val="24"/>
                <w:szCs w:val="24"/>
              </w:rPr>
            </w:pPr>
            <w:r w:rsidRPr="00BB1620">
              <w:rPr>
                <w:rStyle w:val="275pt0"/>
                <w:sz w:val="24"/>
                <w:szCs w:val="24"/>
              </w:rPr>
              <w:t>Допустимый переток в нормальной схеме по критерию токовой нагрузки</w:t>
            </w:r>
          </w:p>
        </w:tc>
        <w:tc>
          <w:tcPr>
            <w:tcW w:w="536" w:type="pct"/>
            <w:gridSpan w:val="3"/>
            <w:tcBorders>
              <w:top w:val="single" w:sz="4" w:space="0" w:color="auto"/>
              <w:left w:val="single" w:sz="4" w:space="0" w:color="auto"/>
            </w:tcBorders>
            <w:shd w:val="clear" w:color="auto" w:fill="FFFFFF"/>
            <w:vAlign w:val="bottom"/>
          </w:tcPr>
          <w:p w14:paraId="6B018AA4" w14:textId="77777777" w:rsidR="00C17C40" w:rsidRPr="00BB1620" w:rsidRDefault="00C17C40" w:rsidP="00BB1620">
            <w:pPr>
              <w:pStyle w:val="22"/>
              <w:spacing w:after="0" w:line="240" w:lineRule="auto"/>
              <w:jc w:val="center"/>
              <w:rPr>
                <w:sz w:val="24"/>
                <w:szCs w:val="24"/>
              </w:rPr>
            </w:pPr>
            <w:r w:rsidRPr="00BB1620">
              <w:rPr>
                <w:rStyle w:val="275pt0"/>
                <w:sz w:val="24"/>
                <w:szCs w:val="24"/>
              </w:rPr>
              <w:t>Допустимый переток в нормальной схеме по критерию статической устойчивости</w:t>
            </w:r>
          </w:p>
        </w:tc>
        <w:tc>
          <w:tcPr>
            <w:tcW w:w="97" w:type="pct"/>
            <w:vMerge w:val="restart"/>
            <w:tcBorders>
              <w:top w:val="single" w:sz="4" w:space="0" w:color="auto"/>
              <w:left w:val="single" w:sz="4" w:space="0" w:color="auto"/>
            </w:tcBorders>
            <w:shd w:val="clear" w:color="auto" w:fill="FFFFFF"/>
            <w:textDirection w:val="btLr"/>
            <w:vAlign w:val="center"/>
          </w:tcPr>
          <w:p w14:paraId="3530A8BF" w14:textId="77777777" w:rsidR="00C17C40" w:rsidRPr="00BB1620" w:rsidRDefault="00C17C40" w:rsidP="00BB1620">
            <w:pPr>
              <w:pStyle w:val="22"/>
              <w:spacing w:after="0" w:line="240" w:lineRule="auto"/>
              <w:jc w:val="center"/>
              <w:rPr>
                <w:sz w:val="24"/>
                <w:szCs w:val="24"/>
              </w:rPr>
            </w:pPr>
            <w:r w:rsidRPr="00BB1620">
              <w:rPr>
                <w:rStyle w:val="275pt0"/>
                <w:sz w:val="24"/>
                <w:szCs w:val="24"/>
              </w:rPr>
              <w:t>Нормативное аварийное возмущение</w:t>
            </w:r>
            <w:r w:rsidRPr="00BB1620">
              <w:rPr>
                <w:rStyle w:val="275pt0"/>
                <w:sz w:val="24"/>
                <w:szCs w:val="24"/>
                <w:vertAlign w:val="superscript"/>
              </w:rPr>
              <w:t>9</w:t>
            </w:r>
          </w:p>
        </w:tc>
        <w:tc>
          <w:tcPr>
            <w:tcW w:w="906" w:type="pct"/>
            <w:gridSpan w:val="4"/>
            <w:tcBorders>
              <w:top w:val="single" w:sz="4" w:space="0" w:color="auto"/>
              <w:left w:val="single" w:sz="4" w:space="0" w:color="auto"/>
            </w:tcBorders>
            <w:shd w:val="clear" w:color="auto" w:fill="FFFFFF"/>
            <w:vAlign w:val="center"/>
          </w:tcPr>
          <w:p w14:paraId="26C678D6" w14:textId="77777777" w:rsidR="00C17C40" w:rsidRPr="00BB1620" w:rsidRDefault="00C17C40" w:rsidP="00BB1620">
            <w:pPr>
              <w:pStyle w:val="22"/>
              <w:spacing w:after="0" w:line="240" w:lineRule="auto"/>
              <w:jc w:val="center"/>
              <w:rPr>
                <w:sz w:val="24"/>
                <w:szCs w:val="24"/>
              </w:rPr>
            </w:pPr>
            <w:r w:rsidRPr="00BB1620">
              <w:rPr>
                <w:rStyle w:val="275pt0"/>
                <w:sz w:val="24"/>
                <w:szCs w:val="24"/>
              </w:rPr>
              <w:t>Допустимый переток в послеаварийной схеме по критерию токовой нагрузки</w:t>
            </w:r>
          </w:p>
        </w:tc>
        <w:tc>
          <w:tcPr>
            <w:tcW w:w="763" w:type="pct"/>
            <w:gridSpan w:val="5"/>
            <w:tcBorders>
              <w:top w:val="single" w:sz="4" w:space="0" w:color="auto"/>
              <w:left w:val="single" w:sz="4" w:space="0" w:color="auto"/>
            </w:tcBorders>
            <w:shd w:val="clear" w:color="auto" w:fill="FFFFFF"/>
            <w:vAlign w:val="center"/>
          </w:tcPr>
          <w:p w14:paraId="27166E3A" w14:textId="77777777" w:rsidR="00C17C40" w:rsidRPr="00BB1620" w:rsidRDefault="00C17C40" w:rsidP="00BB1620">
            <w:pPr>
              <w:pStyle w:val="22"/>
              <w:spacing w:after="0" w:line="240" w:lineRule="auto"/>
              <w:jc w:val="center"/>
              <w:rPr>
                <w:sz w:val="24"/>
                <w:szCs w:val="24"/>
              </w:rPr>
            </w:pPr>
            <w:r w:rsidRPr="00BB1620">
              <w:rPr>
                <w:rStyle w:val="275pt0"/>
                <w:sz w:val="24"/>
                <w:szCs w:val="24"/>
              </w:rPr>
              <w:t>Допустимый переток в послеаварийной схеме по критерию статической устойчивости</w:t>
            </w:r>
          </w:p>
        </w:tc>
        <w:tc>
          <w:tcPr>
            <w:tcW w:w="104" w:type="pct"/>
            <w:vMerge w:val="restart"/>
            <w:tcBorders>
              <w:top w:val="single" w:sz="4" w:space="0" w:color="auto"/>
              <w:left w:val="single" w:sz="4" w:space="0" w:color="auto"/>
            </w:tcBorders>
            <w:shd w:val="clear" w:color="auto" w:fill="FFFFFF"/>
            <w:textDirection w:val="btLr"/>
            <w:vAlign w:val="bottom"/>
          </w:tcPr>
          <w:p w14:paraId="228F81A9" w14:textId="77777777" w:rsidR="00C17C40" w:rsidRPr="00BB1620" w:rsidRDefault="00C17C40" w:rsidP="00BB1620">
            <w:pPr>
              <w:pStyle w:val="22"/>
              <w:spacing w:after="0" w:line="240" w:lineRule="auto"/>
              <w:jc w:val="center"/>
              <w:rPr>
                <w:sz w:val="24"/>
                <w:szCs w:val="24"/>
              </w:rPr>
            </w:pPr>
            <w:r w:rsidRPr="00BB1620">
              <w:rPr>
                <w:rStyle w:val="275pt0"/>
                <w:sz w:val="24"/>
                <w:szCs w:val="24"/>
              </w:rPr>
              <w:t>Нормативное аварийное возмущение</w:t>
            </w:r>
            <w:r w:rsidRPr="00BB1620">
              <w:rPr>
                <w:rStyle w:val="275pt0"/>
                <w:sz w:val="24"/>
                <w:szCs w:val="24"/>
                <w:vertAlign w:val="superscript"/>
              </w:rPr>
              <w:t>19</w:t>
            </w:r>
          </w:p>
        </w:tc>
        <w:tc>
          <w:tcPr>
            <w:tcW w:w="241" w:type="pct"/>
            <w:vMerge w:val="restart"/>
            <w:tcBorders>
              <w:top w:val="single" w:sz="4" w:space="0" w:color="auto"/>
              <w:left w:val="single" w:sz="4" w:space="0" w:color="auto"/>
            </w:tcBorders>
            <w:shd w:val="clear" w:color="auto" w:fill="FFFFFF"/>
            <w:textDirection w:val="btLr"/>
            <w:vAlign w:val="bottom"/>
          </w:tcPr>
          <w:p w14:paraId="766DFB05" w14:textId="77777777" w:rsidR="00C17C40" w:rsidRPr="00BB1620" w:rsidRDefault="00C17C40" w:rsidP="00BB1620">
            <w:pPr>
              <w:pStyle w:val="22"/>
              <w:spacing w:after="0" w:line="240" w:lineRule="auto"/>
              <w:jc w:val="both"/>
              <w:rPr>
                <w:sz w:val="24"/>
                <w:szCs w:val="24"/>
              </w:rPr>
            </w:pPr>
            <w:r w:rsidRPr="00BB1620">
              <w:rPr>
                <w:rStyle w:val="275pt0"/>
                <w:sz w:val="24"/>
                <w:szCs w:val="24"/>
              </w:rPr>
              <w:t>Предельный переток по динамической устойчивости без учета действия ПА (</w:t>
            </w:r>
            <w:r w:rsidRPr="00BB1620">
              <w:rPr>
                <w:rStyle w:val="26pt"/>
                <w:rFonts w:eastAsia="Arial Unicode MS"/>
                <w:sz w:val="24"/>
                <w:szCs w:val="24"/>
              </w:rPr>
              <w:t>Р</w:t>
            </w:r>
            <w:r w:rsidRPr="00BB1620">
              <w:rPr>
                <w:rStyle w:val="255pt"/>
                <w:sz w:val="24"/>
                <w:szCs w:val="24"/>
                <w:vertAlign w:val="subscript"/>
              </w:rPr>
              <w:t>дин пр</w:t>
            </w:r>
            <w:r w:rsidRPr="00BB1620">
              <w:rPr>
                <w:rStyle w:val="26pt"/>
                <w:rFonts w:eastAsia="Arial Unicode MS"/>
                <w:sz w:val="24"/>
                <w:szCs w:val="24"/>
              </w:rPr>
              <w:t>)</w:t>
            </w:r>
            <w:r w:rsidRPr="00BB1620">
              <w:rPr>
                <w:rStyle w:val="275pt0"/>
                <w:sz w:val="24"/>
                <w:szCs w:val="24"/>
                <w:vertAlign w:val="superscript"/>
              </w:rPr>
              <w:t>20</w:t>
            </w:r>
            <w:r w:rsidRPr="00BB1620">
              <w:rPr>
                <w:rStyle w:val="275pt0"/>
                <w:sz w:val="24"/>
                <w:szCs w:val="24"/>
              </w:rPr>
              <w:t>, МВт</w:t>
            </w:r>
          </w:p>
        </w:tc>
        <w:tc>
          <w:tcPr>
            <w:tcW w:w="145" w:type="pct"/>
            <w:vMerge w:val="restart"/>
            <w:tcBorders>
              <w:top w:val="single" w:sz="4" w:space="0" w:color="auto"/>
              <w:left w:val="single" w:sz="4" w:space="0" w:color="auto"/>
            </w:tcBorders>
            <w:shd w:val="clear" w:color="auto" w:fill="FFFFFF"/>
            <w:textDirection w:val="btLr"/>
            <w:vAlign w:val="center"/>
          </w:tcPr>
          <w:p w14:paraId="7443EBB8" w14:textId="77777777" w:rsidR="00C17C40" w:rsidRPr="00BB1620" w:rsidRDefault="00C17C40">
            <w:pPr>
              <w:pStyle w:val="Default"/>
              <w:jc w:val="center"/>
            </w:pPr>
            <w:r w:rsidRPr="00BB1620">
              <w:rPr>
                <w:b/>
                <w:bCs/>
              </w:rPr>
              <w:t>(</w:t>
            </w:r>
            <w:r w:rsidRPr="00BB1620">
              <w:rPr>
                <w:b/>
                <w:bCs/>
                <w:i/>
                <w:iCs/>
              </w:rPr>
              <w:t>P</w:t>
            </w:r>
            <w:r w:rsidRPr="00BB1620">
              <w:rPr>
                <w:b/>
                <w:bCs/>
              </w:rPr>
              <w:t>дин пр) − Δ</w:t>
            </w:r>
            <w:r w:rsidRPr="00BB1620">
              <w:rPr>
                <w:b/>
                <w:bCs/>
                <w:i/>
                <w:iCs/>
              </w:rPr>
              <w:t>P</w:t>
            </w:r>
            <w:r w:rsidRPr="00BB1620">
              <w:rPr>
                <w:b/>
                <w:bCs/>
              </w:rPr>
              <w:t>нк21, МВт</w:t>
            </w:r>
          </w:p>
          <w:p w14:paraId="6CB6EA40" w14:textId="77777777" w:rsidR="00C17C40" w:rsidRPr="00BB1620" w:rsidRDefault="00C17C40" w:rsidP="00BB1620">
            <w:pPr>
              <w:pStyle w:val="22"/>
              <w:spacing w:after="0" w:line="240" w:lineRule="auto"/>
              <w:ind w:left="113" w:right="113"/>
              <w:jc w:val="both"/>
              <w:rPr>
                <w:sz w:val="24"/>
                <w:szCs w:val="24"/>
              </w:rPr>
            </w:pPr>
          </w:p>
        </w:tc>
        <w:tc>
          <w:tcPr>
            <w:tcW w:w="292" w:type="pct"/>
            <w:vMerge w:val="restart"/>
            <w:tcBorders>
              <w:top w:val="single" w:sz="4" w:space="0" w:color="auto"/>
              <w:left w:val="single" w:sz="4" w:space="0" w:color="auto"/>
            </w:tcBorders>
            <w:shd w:val="clear" w:color="auto" w:fill="FFFFFF"/>
            <w:textDirection w:val="btLr"/>
            <w:vAlign w:val="bottom"/>
          </w:tcPr>
          <w:p w14:paraId="4045958E" w14:textId="77777777" w:rsidR="00C17C40" w:rsidRPr="00BB1620" w:rsidRDefault="00C17C40" w:rsidP="00BB1620">
            <w:pPr>
              <w:pStyle w:val="22"/>
              <w:spacing w:after="0" w:line="240" w:lineRule="auto"/>
              <w:jc w:val="center"/>
              <w:rPr>
                <w:sz w:val="24"/>
                <w:szCs w:val="24"/>
              </w:rPr>
            </w:pPr>
            <w:r w:rsidRPr="00BB1620">
              <w:rPr>
                <w:rStyle w:val="275pt0"/>
                <w:sz w:val="24"/>
                <w:szCs w:val="24"/>
              </w:rPr>
              <w:t>Предельный переток по динамической устойчивости с учетом действия ПА (</w:t>
            </w:r>
            <w:r w:rsidRPr="00BB1620">
              <w:rPr>
                <w:rStyle w:val="26pt"/>
                <w:rFonts w:eastAsia="Arial Unicode MS"/>
                <w:sz w:val="24"/>
                <w:szCs w:val="24"/>
              </w:rPr>
              <w:t>Р</w:t>
            </w:r>
            <w:r w:rsidRPr="00BB1620">
              <w:rPr>
                <w:rStyle w:val="255pt"/>
                <w:sz w:val="24"/>
                <w:szCs w:val="24"/>
                <w:vertAlign w:val="superscript"/>
              </w:rPr>
              <w:t>ПА</w:t>
            </w:r>
            <w:r w:rsidRPr="00BB1620">
              <w:rPr>
                <w:rStyle w:val="255pt"/>
                <w:sz w:val="24"/>
                <w:szCs w:val="24"/>
                <w:vertAlign w:val="subscript"/>
              </w:rPr>
              <w:t>дин пр</w:t>
            </w:r>
            <w:r w:rsidRPr="00BB1620">
              <w:rPr>
                <w:rStyle w:val="26pt"/>
                <w:rFonts w:eastAsia="Arial Unicode MS"/>
                <w:sz w:val="24"/>
                <w:szCs w:val="24"/>
              </w:rPr>
              <w:t>)</w:t>
            </w:r>
            <w:r w:rsidRPr="00BB1620">
              <w:rPr>
                <w:rStyle w:val="275pt0"/>
                <w:sz w:val="24"/>
                <w:szCs w:val="24"/>
                <w:vertAlign w:val="superscript"/>
              </w:rPr>
              <w:t>22</w:t>
            </w:r>
            <w:r w:rsidRPr="00BB1620">
              <w:rPr>
                <w:rStyle w:val="275pt0"/>
                <w:sz w:val="24"/>
                <w:szCs w:val="24"/>
              </w:rPr>
              <w:t>, МВт</w:t>
            </w:r>
          </w:p>
        </w:tc>
        <w:tc>
          <w:tcPr>
            <w:tcW w:w="193" w:type="pct"/>
            <w:vMerge w:val="restart"/>
            <w:tcBorders>
              <w:top w:val="single" w:sz="4" w:space="0" w:color="auto"/>
              <w:left w:val="single" w:sz="4" w:space="0" w:color="auto"/>
            </w:tcBorders>
            <w:shd w:val="clear" w:color="auto" w:fill="FFFFFF"/>
            <w:textDirection w:val="btLr"/>
            <w:vAlign w:val="center"/>
          </w:tcPr>
          <w:p w14:paraId="48874F9D" w14:textId="77777777" w:rsidR="00C17C40" w:rsidRPr="00BB1620" w:rsidRDefault="00C17C40">
            <w:pPr>
              <w:pStyle w:val="Default"/>
              <w:jc w:val="center"/>
            </w:pPr>
            <w:r w:rsidRPr="00BB1620">
              <w:rPr>
                <w:b/>
                <w:bCs/>
                <w:i/>
                <w:iCs/>
              </w:rPr>
              <w:t>P</w:t>
            </w:r>
            <w:r w:rsidRPr="00BB1620">
              <w:rPr>
                <w:b/>
                <w:bCs/>
              </w:rPr>
              <w:t>ПАдин пр − Δ</w:t>
            </w:r>
            <w:r w:rsidRPr="00BB1620">
              <w:rPr>
                <w:b/>
                <w:bCs/>
                <w:i/>
                <w:iCs/>
              </w:rPr>
              <w:t>P</w:t>
            </w:r>
            <w:r w:rsidRPr="00BB1620">
              <w:rPr>
                <w:b/>
                <w:bCs/>
              </w:rPr>
              <w:t>нк23, МВт</w:t>
            </w:r>
          </w:p>
          <w:p w14:paraId="0A060A83" w14:textId="77777777" w:rsidR="00C17C40" w:rsidRPr="00BB1620" w:rsidRDefault="00C17C40" w:rsidP="00BB1620">
            <w:pPr>
              <w:pStyle w:val="22"/>
              <w:spacing w:after="0" w:line="240" w:lineRule="auto"/>
              <w:ind w:left="113" w:right="113"/>
              <w:jc w:val="both"/>
              <w:rPr>
                <w:sz w:val="24"/>
                <w:szCs w:val="24"/>
              </w:rPr>
            </w:pPr>
          </w:p>
        </w:tc>
        <w:tc>
          <w:tcPr>
            <w:tcW w:w="298" w:type="pct"/>
            <w:vMerge w:val="restart"/>
            <w:tcBorders>
              <w:top w:val="single" w:sz="4" w:space="0" w:color="auto"/>
              <w:left w:val="single" w:sz="4" w:space="0" w:color="auto"/>
            </w:tcBorders>
            <w:shd w:val="clear" w:color="auto" w:fill="FFFFFF"/>
            <w:textDirection w:val="btLr"/>
            <w:vAlign w:val="center"/>
          </w:tcPr>
          <w:p w14:paraId="24CDFA37" w14:textId="77777777" w:rsidR="00C17C40" w:rsidRPr="00BB1620" w:rsidRDefault="00C17C40">
            <w:pPr>
              <w:pStyle w:val="Default"/>
              <w:jc w:val="center"/>
            </w:pPr>
            <w:r w:rsidRPr="00BB1620">
              <w:rPr>
                <w:b/>
                <w:bCs/>
              </w:rPr>
              <w:t xml:space="preserve">МДП без ПА24, МВт </w:t>
            </w:r>
          </w:p>
          <w:p w14:paraId="0D04D36B" w14:textId="77777777" w:rsidR="00C17C40" w:rsidRPr="00BB1620" w:rsidRDefault="00C17C40" w:rsidP="00BB1620">
            <w:pPr>
              <w:pStyle w:val="22"/>
              <w:spacing w:after="0" w:line="240" w:lineRule="auto"/>
              <w:ind w:left="113" w:right="113"/>
              <w:jc w:val="center"/>
              <w:rPr>
                <w:sz w:val="24"/>
                <w:szCs w:val="24"/>
              </w:rPr>
            </w:pPr>
          </w:p>
        </w:tc>
        <w:tc>
          <w:tcPr>
            <w:tcW w:w="259" w:type="pct"/>
            <w:vMerge w:val="restart"/>
            <w:tcBorders>
              <w:top w:val="single" w:sz="4" w:space="0" w:color="auto"/>
              <w:left w:val="single" w:sz="4" w:space="0" w:color="auto"/>
              <w:right w:val="single" w:sz="4" w:space="0" w:color="auto"/>
            </w:tcBorders>
            <w:shd w:val="clear" w:color="auto" w:fill="FFFFFF"/>
            <w:textDirection w:val="btLr"/>
            <w:vAlign w:val="center"/>
          </w:tcPr>
          <w:p w14:paraId="0D2F75A2" w14:textId="77777777" w:rsidR="00C17C40" w:rsidRPr="00BB1620" w:rsidRDefault="00C17C40">
            <w:pPr>
              <w:pStyle w:val="Default"/>
              <w:jc w:val="center"/>
            </w:pPr>
            <w:r w:rsidRPr="00BB1620">
              <w:rPr>
                <w:b/>
                <w:bCs/>
              </w:rPr>
              <w:t>МДП с ПА25, МВт</w:t>
            </w:r>
          </w:p>
          <w:p w14:paraId="70C07F72" w14:textId="77777777" w:rsidR="00C17C40" w:rsidRPr="00BB1620" w:rsidRDefault="00C17C40" w:rsidP="00BB1620">
            <w:pPr>
              <w:pStyle w:val="22"/>
              <w:spacing w:after="0" w:line="240" w:lineRule="auto"/>
              <w:ind w:left="113" w:right="113"/>
              <w:jc w:val="center"/>
              <w:rPr>
                <w:sz w:val="24"/>
                <w:szCs w:val="24"/>
              </w:rPr>
            </w:pPr>
          </w:p>
        </w:tc>
      </w:tr>
      <w:tr w:rsidR="00180F29" w:rsidRPr="004B6F67" w14:paraId="05867516" w14:textId="77777777" w:rsidTr="00180F29">
        <w:trPr>
          <w:trHeight w:val="629"/>
        </w:trPr>
        <w:tc>
          <w:tcPr>
            <w:tcW w:w="127" w:type="pct"/>
            <w:vMerge/>
            <w:tcBorders>
              <w:left w:val="single" w:sz="4" w:space="0" w:color="auto"/>
            </w:tcBorders>
            <w:shd w:val="clear" w:color="auto" w:fill="FFFFFF"/>
            <w:vAlign w:val="center"/>
          </w:tcPr>
          <w:p w14:paraId="50CF25E3" w14:textId="77777777" w:rsidR="00C17C40" w:rsidRPr="00BB1620" w:rsidRDefault="00C17C40">
            <w:pPr>
              <w:jc w:val="both"/>
            </w:pPr>
          </w:p>
        </w:tc>
        <w:tc>
          <w:tcPr>
            <w:tcW w:w="435" w:type="pct"/>
            <w:vMerge/>
            <w:tcBorders>
              <w:left w:val="single" w:sz="4" w:space="0" w:color="auto"/>
            </w:tcBorders>
            <w:shd w:val="clear" w:color="auto" w:fill="FFFFFF"/>
            <w:vAlign w:val="center"/>
          </w:tcPr>
          <w:p w14:paraId="35ED5F44" w14:textId="77777777" w:rsidR="00C17C40" w:rsidRPr="00BB1620" w:rsidRDefault="00C17C40">
            <w:pPr>
              <w:jc w:val="both"/>
            </w:pPr>
          </w:p>
        </w:tc>
        <w:tc>
          <w:tcPr>
            <w:tcW w:w="215" w:type="pct"/>
            <w:vMerge w:val="restart"/>
            <w:tcBorders>
              <w:top w:val="single" w:sz="4" w:space="0" w:color="auto"/>
              <w:left w:val="single" w:sz="4" w:space="0" w:color="auto"/>
            </w:tcBorders>
            <w:shd w:val="clear" w:color="auto" w:fill="FFFFFF"/>
            <w:textDirection w:val="btLr"/>
          </w:tcPr>
          <w:p w14:paraId="6E6C7975" w14:textId="77777777" w:rsidR="00C17C40" w:rsidRPr="00BB1620" w:rsidRDefault="00C17C40" w:rsidP="00BB1620">
            <w:pPr>
              <w:pStyle w:val="22"/>
              <w:spacing w:after="0" w:line="240" w:lineRule="auto"/>
              <w:jc w:val="center"/>
              <w:rPr>
                <w:sz w:val="24"/>
                <w:szCs w:val="24"/>
              </w:rPr>
            </w:pPr>
            <w:r w:rsidRPr="00BB1620">
              <w:rPr>
                <w:rStyle w:val="275pt0"/>
                <w:sz w:val="24"/>
                <w:szCs w:val="24"/>
              </w:rPr>
              <w:t xml:space="preserve">Предельный переток по критерию токовой нагрузки </w:t>
            </w:r>
            <m:oMath>
              <m:sSup>
                <m:sSupPr>
                  <m:ctrlPr>
                    <w:rPr>
                      <w:rStyle w:val="275pt0"/>
                      <w:rFonts w:ascii="Cambria Math" w:hAnsi="Cambria Math"/>
                      <w:b w:val="0"/>
                      <w:bCs w:val="0"/>
                      <w:i/>
                      <w:sz w:val="24"/>
                      <w:szCs w:val="24"/>
                    </w:rPr>
                  </m:ctrlPr>
                </m:sSupPr>
                <m:e>
                  <m:r>
                    <w:rPr>
                      <w:rStyle w:val="275pt0"/>
                      <w:rFonts w:ascii="Cambria Math" w:hAnsi="Cambria Math"/>
                      <w:sz w:val="24"/>
                      <w:szCs w:val="24"/>
                    </w:rPr>
                    <m:t>(Рток)</m:t>
                  </m:r>
                </m:e>
                <m:sup>
                  <m:r>
                    <w:rPr>
                      <w:rStyle w:val="275pt0"/>
                      <w:rFonts w:ascii="Cambria Math" w:hAnsi="Cambria Math"/>
                      <w:sz w:val="24"/>
                      <w:szCs w:val="24"/>
                    </w:rPr>
                    <m:t>2</m:t>
                  </m:r>
                </m:sup>
              </m:sSup>
            </m:oMath>
            <w:r w:rsidRPr="00BB1620">
              <w:rPr>
                <w:rStyle w:val="275pt0"/>
                <w:sz w:val="24"/>
                <w:szCs w:val="24"/>
              </w:rPr>
              <w:t>, МВт</w:t>
            </w:r>
          </w:p>
        </w:tc>
        <w:tc>
          <w:tcPr>
            <w:tcW w:w="98" w:type="pct"/>
            <w:gridSpan w:val="2"/>
            <w:vMerge w:val="restart"/>
            <w:tcBorders>
              <w:top w:val="single" w:sz="4" w:space="0" w:color="auto"/>
              <w:left w:val="single" w:sz="4" w:space="0" w:color="auto"/>
            </w:tcBorders>
            <w:shd w:val="clear" w:color="auto" w:fill="FFFFFF"/>
            <w:textDirection w:val="btLr"/>
            <w:vAlign w:val="center"/>
          </w:tcPr>
          <w:p w14:paraId="527C81D4" w14:textId="77777777" w:rsidR="00C17C40" w:rsidRPr="00BB1620" w:rsidRDefault="00C17C40">
            <w:pPr>
              <w:pStyle w:val="Default"/>
              <w:ind w:left="113" w:right="113"/>
              <w:jc w:val="center"/>
            </w:pPr>
            <w:r w:rsidRPr="00BB1620">
              <w:rPr>
                <w:b/>
                <w:bCs/>
                <w:i/>
                <w:iCs/>
              </w:rPr>
              <w:t>P</w:t>
            </w:r>
            <w:r w:rsidRPr="00BB1620">
              <w:rPr>
                <w:b/>
                <w:bCs/>
              </w:rPr>
              <w:t>ток − Δ</w:t>
            </w:r>
            <w:r w:rsidRPr="00BB1620">
              <w:rPr>
                <w:b/>
                <w:bCs/>
                <w:i/>
                <w:iCs/>
              </w:rPr>
              <w:t>P</w:t>
            </w:r>
            <w:r w:rsidRPr="00BB1620">
              <w:rPr>
                <w:b/>
                <w:bCs/>
              </w:rPr>
              <w:t>нк3, МВт</w:t>
            </w:r>
          </w:p>
          <w:p w14:paraId="0D8D7377" w14:textId="77777777" w:rsidR="00C17C40" w:rsidRPr="00BB1620" w:rsidRDefault="00C17C40" w:rsidP="00BB1620">
            <w:pPr>
              <w:pStyle w:val="22"/>
              <w:spacing w:after="0" w:line="240" w:lineRule="auto"/>
              <w:ind w:left="113" w:right="113"/>
              <w:jc w:val="both"/>
              <w:rPr>
                <w:sz w:val="24"/>
                <w:szCs w:val="24"/>
              </w:rPr>
            </w:pPr>
          </w:p>
        </w:tc>
        <w:tc>
          <w:tcPr>
            <w:tcW w:w="97" w:type="pct"/>
            <w:vMerge w:val="restart"/>
            <w:tcBorders>
              <w:top w:val="single" w:sz="4" w:space="0" w:color="auto"/>
              <w:left w:val="single" w:sz="4" w:space="0" w:color="auto"/>
            </w:tcBorders>
            <w:shd w:val="clear" w:color="auto" w:fill="FFFFFF"/>
            <w:textDirection w:val="btLr"/>
          </w:tcPr>
          <w:p w14:paraId="069360B8" w14:textId="77777777" w:rsidR="00C17C40" w:rsidRPr="00BB1620" w:rsidRDefault="00C17C40" w:rsidP="00BB1620">
            <w:pPr>
              <w:pStyle w:val="22"/>
              <w:spacing w:after="0" w:line="240" w:lineRule="auto"/>
              <w:jc w:val="center"/>
              <w:rPr>
                <w:sz w:val="24"/>
                <w:szCs w:val="24"/>
              </w:rPr>
            </w:pPr>
            <w:r w:rsidRPr="00BB1620">
              <w:rPr>
                <w:rStyle w:val="275pt0"/>
                <w:sz w:val="24"/>
                <w:szCs w:val="24"/>
              </w:rPr>
              <w:t>Ограничивающий элемент</w:t>
            </w:r>
            <w:r w:rsidRPr="00BB1620">
              <w:rPr>
                <w:rStyle w:val="275pt0"/>
                <w:sz w:val="24"/>
                <w:szCs w:val="24"/>
                <w:vertAlign w:val="superscript"/>
              </w:rPr>
              <w:t>4</w:t>
            </w:r>
          </w:p>
        </w:tc>
        <w:tc>
          <w:tcPr>
            <w:tcW w:w="195" w:type="pct"/>
            <w:vMerge w:val="restart"/>
            <w:tcBorders>
              <w:top w:val="single" w:sz="4" w:space="0" w:color="auto"/>
              <w:left w:val="single" w:sz="4" w:space="0" w:color="auto"/>
            </w:tcBorders>
            <w:shd w:val="clear" w:color="auto" w:fill="FFFFFF"/>
            <w:textDirection w:val="btLr"/>
          </w:tcPr>
          <w:p w14:paraId="5EF22711" w14:textId="77777777" w:rsidR="00C17C40" w:rsidRPr="00BB1620" w:rsidRDefault="00C17C40" w:rsidP="00BB1620">
            <w:pPr>
              <w:pStyle w:val="22"/>
              <w:spacing w:after="0" w:line="240" w:lineRule="auto"/>
              <w:jc w:val="center"/>
              <w:rPr>
                <w:sz w:val="24"/>
                <w:szCs w:val="24"/>
              </w:rPr>
            </w:pPr>
            <w:r w:rsidRPr="00BB1620">
              <w:rPr>
                <w:rStyle w:val="275pt0"/>
                <w:sz w:val="24"/>
                <w:szCs w:val="24"/>
              </w:rPr>
              <w:t>Величина длительно допустимой токовой нагрузки</w:t>
            </w:r>
            <w:r w:rsidRPr="00BB1620">
              <w:rPr>
                <w:rStyle w:val="275pt0"/>
                <w:sz w:val="24"/>
                <w:szCs w:val="24"/>
                <w:vertAlign w:val="superscript"/>
              </w:rPr>
              <w:t>5</w:t>
            </w:r>
            <w:r w:rsidRPr="00BB1620">
              <w:rPr>
                <w:rStyle w:val="275pt0"/>
                <w:sz w:val="24"/>
                <w:szCs w:val="24"/>
              </w:rPr>
              <w:t>, А</w:t>
            </w:r>
          </w:p>
        </w:tc>
        <w:tc>
          <w:tcPr>
            <w:tcW w:w="341" w:type="pct"/>
            <w:vMerge w:val="restart"/>
            <w:tcBorders>
              <w:top w:val="single" w:sz="4" w:space="0" w:color="auto"/>
              <w:left w:val="single" w:sz="4" w:space="0" w:color="auto"/>
            </w:tcBorders>
            <w:shd w:val="clear" w:color="auto" w:fill="FFFFFF"/>
            <w:textDirection w:val="btLr"/>
          </w:tcPr>
          <w:p w14:paraId="0AD1A82C" w14:textId="77777777" w:rsidR="00C17C40" w:rsidRPr="00BB1620" w:rsidRDefault="00C17C40" w:rsidP="00BB1620">
            <w:pPr>
              <w:pStyle w:val="22"/>
              <w:spacing w:after="0" w:line="240" w:lineRule="auto"/>
              <w:jc w:val="center"/>
              <w:rPr>
                <w:sz w:val="24"/>
                <w:szCs w:val="24"/>
              </w:rPr>
            </w:pPr>
            <w:r w:rsidRPr="00BB1620">
              <w:rPr>
                <w:rStyle w:val="275pt0"/>
                <w:sz w:val="24"/>
                <w:szCs w:val="24"/>
              </w:rPr>
              <w:t>Предельный переток по статической устойчивости (</w:t>
            </w:r>
            <w:r w:rsidRPr="00BB1620">
              <w:rPr>
                <w:rStyle w:val="26pt"/>
                <w:rFonts w:eastAsia="Arial Unicode MS"/>
                <w:sz w:val="24"/>
                <w:szCs w:val="24"/>
              </w:rPr>
              <w:t>Р</w:t>
            </w:r>
            <w:r w:rsidRPr="00BB1620">
              <w:rPr>
                <w:rStyle w:val="255pt"/>
                <w:sz w:val="24"/>
                <w:szCs w:val="24"/>
                <w:vertAlign w:val="subscript"/>
              </w:rPr>
              <w:t>пр</w:t>
            </w:r>
            <w:r w:rsidRPr="00BB1620">
              <w:rPr>
                <w:rStyle w:val="26pt"/>
                <w:rFonts w:eastAsia="Arial Unicode MS"/>
                <w:sz w:val="24"/>
                <w:szCs w:val="24"/>
              </w:rPr>
              <w:t>)</w:t>
            </w:r>
            <w:r w:rsidRPr="00BB1620">
              <w:rPr>
                <w:rStyle w:val="275pt0"/>
                <w:sz w:val="24"/>
                <w:szCs w:val="24"/>
                <w:vertAlign w:val="superscript"/>
              </w:rPr>
              <w:t>6</w:t>
            </w:r>
            <w:r w:rsidRPr="00BB1620">
              <w:rPr>
                <w:rStyle w:val="275pt0"/>
                <w:sz w:val="24"/>
                <w:szCs w:val="24"/>
              </w:rPr>
              <w:t>, МВт</w:t>
            </w:r>
          </w:p>
        </w:tc>
        <w:tc>
          <w:tcPr>
            <w:tcW w:w="97" w:type="pct"/>
            <w:vMerge w:val="restart"/>
            <w:tcBorders>
              <w:top w:val="single" w:sz="4" w:space="0" w:color="auto"/>
              <w:left w:val="single" w:sz="4" w:space="0" w:color="auto"/>
            </w:tcBorders>
            <w:shd w:val="clear" w:color="auto" w:fill="FFFFFF"/>
            <w:textDirection w:val="btLr"/>
            <w:vAlign w:val="center"/>
          </w:tcPr>
          <w:p w14:paraId="282D502A" w14:textId="77777777" w:rsidR="00C17C40" w:rsidRPr="00BB1620" w:rsidRDefault="00C17C40">
            <w:pPr>
              <w:pStyle w:val="Default"/>
              <w:jc w:val="center"/>
            </w:pPr>
            <w:r w:rsidRPr="00BB1620">
              <w:rPr>
                <w:b/>
                <w:bCs/>
                <w:i/>
                <w:iCs/>
              </w:rPr>
              <w:t>P</w:t>
            </w:r>
            <w:r w:rsidRPr="00BB1620">
              <w:rPr>
                <w:b/>
                <w:bCs/>
              </w:rPr>
              <w:t>пр × 0,8 − Δ</w:t>
            </w:r>
            <w:r w:rsidRPr="00BB1620">
              <w:rPr>
                <w:b/>
                <w:bCs/>
                <w:i/>
                <w:iCs/>
              </w:rPr>
              <w:t>P</w:t>
            </w:r>
            <w:r w:rsidRPr="00BB1620">
              <w:rPr>
                <w:b/>
                <w:bCs/>
              </w:rPr>
              <w:t>нк7, МВт</w:t>
            </w:r>
          </w:p>
          <w:p w14:paraId="6D692D3A" w14:textId="77777777" w:rsidR="00C17C40" w:rsidRPr="00BB1620" w:rsidRDefault="00C17C40" w:rsidP="00BB1620">
            <w:pPr>
              <w:pStyle w:val="22"/>
              <w:spacing w:after="0" w:line="240" w:lineRule="auto"/>
              <w:ind w:left="113" w:right="113"/>
              <w:jc w:val="both"/>
              <w:rPr>
                <w:sz w:val="24"/>
                <w:szCs w:val="24"/>
              </w:rPr>
            </w:pPr>
          </w:p>
        </w:tc>
        <w:tc>
          <w:tcPr>
            <w:tcW w:w="98" w:type="pct"/>
            <w:vMerge w:val="restart"/>
            <w:tcBorders>
              <w:top w:val="single" w:sz="4" w:space="0" w:color="auto"/>
              <w:left w:val="single" w:sz="4" w:space="0" w:color="auto"/>
            </w:tcBorders>
            <w:shd w:val="clear" w:color="auto" w:fill="FFFFFF"/>
            <w:textDirection w:val="btLr"/>
            <w:vAlign w:val="center"/>
          </w:tcPr>
          <w:p w14:paraId="76F8FF54" w14:textId="77777777" w:rsidR="00C17C40" w:rsidRPr="00BB1620" w:rsidRDefault="00C17C40">
            <w:pPr>
              <w:pStyle w:val="Default"/>
              <w:jc w:val="center"/>
            </w:pPr>
            <w:r w:rsidRPr="00BB1620">
              <w:rPr>
                <w:b/>
                <w:bCs/>
                <w:i/>
                <w:iCs/>
              </w:rPr>
              <w:t>P</w:t>
            </w:r>
            <w:r w:rsidRPr="00BB1620">
              <w:rPr>
                <w:b/>
                <w:bCs/>
              </w:rPr>
              <w:t>(</w:t>
            </w:r>
            <w:r w:rsidRPr="00BB1620">
              <w:rPr>
                <w:b/>
                <w:bCs/>
                <w:i/>
                <w:iCs/>
              </w:rPr>
              <w:t>U</w:t>
            </w:r>
            <w:r w:rsidRPr="00BB1620">
              <w:rPr>
                <w:b/>
                <w:bCs/>
              </w:rPr>
              <w:t>) − Δ</w:t>
            </w:r>
            <w:r w:rsidRPr="00BB1620">
              <w:rPr>
                <w:b/>
                <w:bCs/>
                <w:i/>
                <w:iCs/>
              </w:rPr>
              <w:t>P</w:t>
            </w:r>
            <w:r w:rsidRPr="00BB1620">
              <w:rPr>
                <w:b/>
                <w:bCs/>
              </w:rPr>
              <w:t>нк8, МВт</w:t>
            </w:r>
          </w:p>
          <w:p w14:paraId="4968440F" w14:textId="77777777" w:rsidR="00C17C40" w:rsidRPr="00BB1620" w:rsidRDefault="00C17C40" w:rsidP="00BB1620">
            <w:pPr>
              <w:pStyle w:val="22"/>
              <w:spacing w:after="0" w:line="240" w:lineRule="auto"/>
              <w:ind w:left="113" w:right="113"/>
              <w:jc w:val="both"/>
              <w:rPr>
                <w:sz w:val="24"/>
                <w:szCs w:val="24"/>
              </w:rPr>
            </w:pPr>
          </w:p>
        </w:tc>
        <w:tc>
          <w:tcPr>
            <w:tcW w:w="97" w:type="pct"/>
            <w:vMerge/>
            <w:tcBorders>
              <w:left w:val="single" w:sz="4" w:space="0" w:color="auto"/>
            </w:tcBorders>
            <w:shd w:val="clear" w:color="auto" w:fill="FFFFFF"/>
            <w:textDirection w:val="btLr"/>
            <w:vAlign w:val="center"/>
          </w:tcPr>
          <w:p w14:paraId="4007C7BE" w14:textId="77777777" w:rsidR="00C17C40" w:rsidRPr="00BB1620" w:rsidRDefault="00C17C40">
            <w:pPr>
              <w:jc w:val="both"/>
            </w:pPr>
          </w:p>
        </w:tc>
        <w:tc>
          <w:tcPr>
            <w:tcW w:w="195" w:type="pct"/>
            <w:vMerge w:val="restart"/>
            <w:tcBorders>
              <w:top w:val="single" w:sz="4" w:space="0" w:color="auto"/>
              <w:left w:val="single" w:sz="4" w:space="0" w:color="auto"/>
            </w:tcBorders>
            <w:shd w:val="clear" w:color="auto" w:fill="FFFFFF"/>
            <w:textDirection w:val="btLr"/>
            <w:vAlign w:val="center"/>
          </w:tcPr>
          <w:p w14:paraId="0586AB21" w14:textId="77777777" w:rsidR="00C17C40" w:rsidRPr="00BB1620" w:rsidRDefault="00C17C40">
            <w:pPr>
              <w:pStyle w:val="Default"/>
              <w:jc w:val="center"/>
              <w:rPr>
                <w:b/>
                <w:bCs/>
              </w:rPr>
            </w:pPr>
            <w:r w:rsidRPr="00BB1620">
              <w:rPr>
                <w:b/>
                <w:bCs/>
              </w:rPr>
              <w:t>Переток в доаварийной схеме</w:t>
            </w:r>
          </w:p>
          <w:p w14:paraId="1A5FC212" w14:textId="77777777" w:rsidR="00C17C40" w:rsidRPr="00BB1620" w:rsidRDefault="00C17C40">
            <w:pPr>
              <w:pStyle w:val="Default"/>
              <w:jc w:val="center"/>
            </w:pPr>
            <w:r w:rsidRPr="00BB1620">
              <w:rPr>
                <w:b/>
                <w:bCs/>
              </w:rPr>
              <w:t>(</w:t>
            </w:r>
            <w:r w:rsidRPr="00BB1620">
              <w:rPr>
                <w:b/>
                <w:bCs/>
                <w:i/>
                <w:iCs/>
              </w:rPr>
              <w:t>P</w:t>
            </w:r>
            <w:r w:rsidRPr="00BB1620">
              <w:rPr>
                <w:b/>
                <w:bCs/>
              </w:rPr>
              <w:t>д/ав ток)10, МВт</w:t>
            </w:r>
          </w:p>
          <w:p w14:paraId="66A4DF0A" w14:textId="77777777" w:rsidR="00C17C40" w:rsidRPr="00BB1620" w:rsidRDefault="00C17C40" w:rsidP="00BB1620">
            <w:pPr>
              <w:pStyle w:val="22"/>
              <w:spacing w:after="0" w:line="240" w:lineRule="auto"/>
              <w:ind w:left="113" w:right="113"/>
              <w:jc w:val="both"/>
              <w:rPr>
                <w:sz w:val="24"/>
                <w:szCs w:val="24"/>
              </w:rPr>
            </w:pPr>
          </w:p>
        </w:tc>
        <w:tc>
          <w:tcPr>
            <w:tcW w:w="146" w:type="pct"/>
            <w:vMerge w:val="restart"/>
            <w:tcBorders>
              <w:top w:val="single" w:sz="4" w:space="0" w:color="auto"/>
              <w:left w:val="single" w:sz="4" w:space="0" w:color="auto"/>
            </w:tcBorders>
            <w:shd w:val="clear" w:color="auto" w:fill="FFFFFF"/>
            <w:textDirection w:val="btLr"/>
            <w:vAlign w:val="center"/>
          </w:tcPr>
          <w:p w14:paraId="5E0D6CCE" w14:textId="77777777" w:rsidR="00C17C40" w:rsidRPr="00BB1620" w:rsidRDefault="00C17C40">
            <w:pPr>
              <w:pStyle w:val="Default"/>
              <w:jc w:val="center"/>
            </w:pPr>
            <w:r w:rsidRPr="00BB1620">
              <w:rPr>
                <w:b/>
                <w:bCs/>
                <w:i/>
                <w:iCs/>
              </w:rPr>
              <w:t>P</w:t>
            </w:r>
            <w:r w:rsidRPr="00BB1620">
              <w:rPr>
                <w:b/>
                <w:bCs/>
              </w:rPr>
              <w:t>д/ав ток − Δ</w:t>
            </w:r>
            <w:r w:rsidRPr="00BB1620">
              <w:rPr>
                <w:b/>
                <w:bCs/>
                <w:i/>
                <w:iCs/>
              </w:rPr>
              <w:t>P</w:t>
            </w:r>
            <w:r w:rsidRPr="00BB1620">
              <w:rPr>
                <w:b/>
                <w:bCs/>
              </w:rPr>
              <w:t>нк11, МВт</w:t>
            </w:r>
          </w:p>
          <w:p w14:paraId="44140370" w14:textId="77777777" w:rsidR="00C17C40" w:rsidRPr="00BB1620" w:rsidRDefault="00C17C40" w:rsidP="00BB1620">
            <w:pPr>
              <w:pStyle w:val="22"/>
              <w:spacing w:after="0" w:line="240" w:lineRule="auto"/>
              <w:ind w:left="113" w:right="113"/>
              <w:jc w:val="center"/>
              <w:rPr>
                <w:sz w:val="24"/>
                <w:szCs w:val="24"/>
              </w:rPr>
            </w:pPr>
          </w:p>
        </w:tc>
        <w:tc>
          <w:tcPr>
            <w:tcW w:w="565" w:type="pct"/>
            <w:gridSpan w:val="2"/>
            <w:tcBorders>
              <w:top w:val="single" w:sz="4" w:space="0" w:color="auto"/>
              <w:left w:val="single" w:sz="4" w:space="0" w:color="auto"/>
            </w:tcBorders>
            <w:shd w:val="clear" w:color="auto" w:fill="FFFFFF"/>
            <w:vAlign w:val="bottom"/>
          </w:tcPr>
          <w:p w14:paraId="4ED4A90B" w14:textId="77777777" w:rsidR="00C17C40" w:rsidRPr="00BB1620" w:rsidRDefault="00C17C40" w:rsidP="00BB1620">
            <w:pPr>
              <w:pStyle w:val="22"/>
              <w:spacing w:after="0" w:line="240" w:lineRule="auto"/>
              <w:jc w:val="center"/>
              <w:rPr>
                <w:sz w:val="24"/>
                <w:szCs w:val="24"/>
              </w:rPr>
            </w:pPr>
            <w:r w:rsidRPr="00BB1620">
              <w:rPr>
                <w:rStyle w:val="275pt0"/>
                <w:sz w:val="24"/>
                <w:szCs w:val="24"/>
              </w:rPr>
              <w:t>Элемент сети, ограничивающий переток в сечении</w:t>
            </w:r>
          </w:p>
        </w:tc>
        <w:tc>
          <w:tcPr>
            <w:tcW w:w="307" w:type="pct"/>
            <w:vMerge w:val="restart"/>
            <w:tcBorders>
              <w:top w:val="single" w:sz="4" w:space="0" w:color="auto"/>
              <w:left w:val="single" w:sz="4" w:space="0" w:color="auto"/>
            </w:tcBorders>
            <w:shd w:val="clear" w:color="auto" w:fill="FFFFFF"/>
            <w:textDirection w:val="btLr"/>
            <w:vAlign w:val="bottom"/>
          </w:tcPr>
          <w:p w14:paraId="4F65DE2A" w14:textId="77777777" w:rsidR="00C17C40" w:rsidRPr="00BB1620" w:rsidRDefault="00C17C40" w:rsidP="00BB1620">
            <w:pPr>
              <w:pStyle w:val="22"/>
              <w:spacing w:after="0" w:line="240" w:lineRule="auto"/>
              <w:jc w:val="center"/>
              <w:rPr>
                <w:sz w:val="24"/>
                <w:szCs w:val="24"/>
              </w:rPr>
            </w:pPr>
            <w:r w:rsidRPr="00BB1620">
              <w:rPr>
                <w:rStyle w:val="275pt0"/>
                <w:sz w:val="24"/>
                <w:szCs w:val="24"/>
              </w:rPr>
              <w:t>Предельный переток по статической устойчивости (</w:t>
            </w:r>
            <w:r w:rsidRPr="00BB1620">
              <w:rPr>
                <w:rStyle w:val="26pt"/>
                <w:rFonts w:eastAsia="Arial Unicode MS"/>
                <w:sz w:val="24"/>
                <w:szCs w:val="24"/>
              </w:rPr>
              <w:t>Р</w:t>
            </w:r>
            <w:r w:rsidRPr="00BB1620">
              <w:rPr>
                <w:rStyle w:val="255pt"/>
                <w:sz w:val="24"/>
                <w:szCs w:val="24"/>
                <w:vertAlign w:val="subscript"/>
              </w:rPr>
              <w:t>пр</w:t>
            </w:r>
            <w:r w:rsidRPr="00BB1620">
              <w:rPr>
                <w:rStyle w:val="255pt"/>
                <w:sz w:val="24"/>
                <w:szCs w:val="24"/>
              </w:rPr>
              <w:t xml:space="preserve"> п/ав</w:t>
            </w:r>
            <w:r w:rsidRPr="00BB1620">
              <w:rPr>
                <w:rStyle w:val="26pt"/>
                <w:rFonts w:eastAsia="Arial Unicode MS"/>
                <w:sz w:val="24"/>
                <w:szCs w:val="24"/>
              </w:rPr>
              <w:t>)</w:t>
            </w:r>
            <w:r w:rsidRPr="00BB1620">
              <w:rPr>
                <w:rStyle w:val="275pt0"/>
                <w:sz w:val="24"/>
                <w:szCs w:val="24"/>
                <w:vertAlign w:val="superscript"/>
              </w:rPr>
              <w:t>14</w:t>
            </w:r>
            <w:r w:rsidRPr="00BB1620">
              <w:rPr>
                <w:rStyle w:val="275pt0"/>
                <w:sz w:val="24"/>
                <w:szCs w:val="24"/>
              </w:rPr>
              <w:t>, МВт</w:t>
            </w:r>
          </w:p>
        </w:tc>
        <w:tc>
          <w:tcPr>
            <w:tcW w:w="104" w:type="pct"/>
            <w:vMerge w:val="restart"/>
            <w:tcBorders>
              <w:top w:val="single" w:sz="4" w:space="0" w:color="auto"/>
              <w:left w:val="single" w:sz="4" w:space="0" w:color="auto"/>
            </w:tcBorders>
            <w:shd w:val="clear" w:color="auto" w:fill="FFFFFF"/>
            <w:textDirection w:val="btLr"/>
            <w:vAlign w:val="center"/>
          </w:tcPr>
          <w:p w14:paraId="1208E2ED" w14:textId="77777777" w:rsidR="00C17C40" w:rsidRPr="00BB1620" w:rsidRDefault="00C17C40">
            <w:pPr>
              <w:pStyle w:val="Default"/>
              <w:jc w:val="center"/>
            </w:pPr>
            <w:r w:rsidRPr="00BB1620">
              <w:rPr>
                <w:b/>
                <w:bCs/>
                <w:i/>
                <w:iCs/>
              </w:rPr>
              <w:t>P</w:t>
            </w:r>
            <w:r w:rsidRPr="00BB1620">
              <w:rPr>
                <w:b/>
                <w:bCs/>
              </w:rPr>
              <w:t>пр п/ав × 0,9215, МВт</w:t>
            </w:r>
          </w:p>
          <w:p w14:paraId="79F666A0" w14:textId="77777777" w:rsidR="00C17C40" w:rsidRPr="00BB1620" w:rsidRDefault="00C17C40" w:rsidP="00BB1620">
            <w:pPr>
              <w:pStyle w:val="22"/>
              <w:spacing w:after="0" w:line="240" w:lineRule="auto"/>
              <w:ind w:left="113" w:right="113"/>
              <w:jc w:val="center"/>
              <w:rPr>
                <w:sz w:val="24"/>
                <w:szCs w:val="24"/>
              </w:rPr>
            </w:pPr>
          </w:p>
        </w:tc>
        <w:tc>
          <w:tcPr>
            <w:tcW w:w="104" w:type="pct"/>
            <w:vMerge w:val="restart"/>
            <w:tcBorders>
              <w:top w:val="single" w:sz="4" w:space="0" w:color="auto"/>
              <w:left w:val="single" w:sz="4" w:space="0" w:color="auto"/>
            </w:tcBorders>
            <w:shd w:val="clear" w:color="auto" w:fill="FFFFFF"/>
            <w:textDirection w:val="btLr"/>
            <w:vAlign w:val="center"/>
          </w:tcPr>
          <w:p w14:paraId="7CCC01BB" w14:textId="77777777" w:rsidR="00C17C40" w:rsidRPr="00BB1620" w:rsidRDefault="00C17C40">
            <w:pPr>
              <w:pStyle w:val="Default"/>
              <w:jc w:val="center"/>
            </w:pPr>
            <w:r w:rsidRPr="00BB1620">
              <w:rPr>
                <w:b/>
                <w:bCs/>
                <w:i/>
                <w:iCs/>
              </w:rPr>
              <w:t>P</w:t>
            </w:r>
            <w:r w:rsidRPr="00BB1620">
              <w:rPr>
                <w:b/>
                <w:bCs/>
              </w:rPr>
              <w:t>д/ав (</w:t>
            </w:r>
            <w:r w:rsidRPr="00BB1620">
              <w:rPr>
                <w:b/>
                <w:bCs/>
                <w:i/>
                <w:iCs/>
              </w:rPr>
              <w:t>P</w:t>
            </w:r>
            <w:r w:rsidRPr="00BB1620">
              <w:rPr>
                <w:b/>
                <w:bCs/>
              </w:rPr>
              <w:t xml:space="preserve">п/ав)16, МВт </w:t>
            </w:r>
          </w:p>
          <w:p w14:paraId="396B5BA5" w14:textId="77777777" w:rsidR="00C17C40" w:rsidRPr="00BB1620" w:rsidRDefault="00C17C40" w:rsidP="00BB1620">
            <w:pPr>
              <w:pStyle w:val="22"/>
              <w:spacing w:after="0" w:line="240" w:lineRule="auto"/>
              <w:ind w:left="113" w:right="113"/>
              <w:jc w:val="center"/>
              <w:rPr>
                <w:sz w:val="24"/>
                <w:szCs w:val="24"/>
              </w:rPr>
            </w:pPr>
          </w:p>
        </w:tc>
        <w:tc>
          <w:tcPr>
            <w:tcW w:w="104" w:type="pct"/>
            <w:vMerge w:val="restart"/>
            <w:tcBorders>
              <w:top w:val="single" w:sz="4" w:space="0" w:color="auto"/>
              <w:left w:val="single" w:sz="4" w:space="0" w:color="auto"/>
            </w:tcBorders>
            <w:shd w:val="clear" w:color="auto" w:fill="FFFFFF"/>
            <w:textDirection w:val="btLr"/>
            <w:vAlign w:val="center"/>
          </w:tcPr>
          <w:p w14:paraId="66A79464" w14:textId="77777777" w:rsidR="00C17C40" w:rsidRPr="00BB1620" w:rsidRDefault="00C17C40">
            <w:pPr>
              <w:pStyle w:val="Default"/>
              <w:jc w:val="center"/>
            </w:pPr>
            <w:r w:rsidRPr="00BB1620">
              <w:rPr>
                <w:b/>
                <w:bCs/>
                <w:i/>
                <w:iCs/>
              </w:rPr>
              <w:t>P</w:t>
            </w:r>
            <w:r w:rsidRPr="00BB1620">
              <w:rPr>
                <w:b/>
                <w:bCs/>
              </w:rPr>
              <w:t>д/ав (</w:t>
            </w:r>
            <w:r w:rsidRPr="00BB1620">
              <w:rPr>
                <w:b/>
                <w:bCs/>
                <w:i/>
                <w:iCs/>
              </w:rPr>
              <w:t>P</w:t>
            </w:r>
            <w:r w:rsidRPr="00BB1620">
              <w:rPr>
                <w:b/>
                <w:bCs/>
              </w:rPr>
              <w:t>п/ав) − Δ</w:t>
            </w:r>
            <w:r w:rsidRPr="00BB1620">
              <w:rPr>
                <w:b/>
                <w:bCs/>
                <w:i/>
                <w:iCs/>
              </w:rPr>
              <w:t>P</w:t>
            </w:r>
            <w:r w:rsidRPr="00BB1620">
              <w:rPr>
                <w:b/>
                <w:bCs/>
              </w:rPr>
              <w:t xml:space="preserve">нк17, МВт </w:t>
            </w:r>
          </w:p>
          <w:p w14:paraId="45F4BD29" w14:textId="77777777" w:rsidR="00C17C40" w:rsidRPr="00BB1620" w:rsidRDefault="00C17C40" w:rsidP="00BB1620">
            <w:pPr>
              <w:pStyle w:val="22"/>
              <w:spacing w:after="0" w:line="240" w:lineRule="auto"/>
              <w:ind w:left="113" w:right="113"/>
              <w:jc w:val="center"/>
              <w:rPr>
                <w:sz w:val="24"/>
                <w:szCs w:val="24"/>
              </w:rPr>
            </w:pPr>
          </w:p>
        </w:tc>
        <w:tc>
          <w:tcPr>
            <w:tcW w:w="144" w:type="pct"/>
            <w:vMerge w:val="restart"/>
            <w:tcBorders>
              <w:top w:val="single" w:sz="4" w:space="0" w:color="auto"/>
              <w:left w:val="single" w:sz="4" w:space="0" w:color="auto"/>
            </w:tcBorders>
            <w:shd w:val="clear" w:color="auto" w:fill="FFFFFF"/>
            <w:textDirection w:val="btLr"/>
            <w:vAlign w:val="center"/>
          </w:tcPr>
          <w:p w14:paraId="590998E6" w14:textId="77777777" w:rsidR="00C17C40" w:rsidRPr="00BB1620" w:rsidRDefault="00C17C40">
            <w:pPr>
              <w:pStyle w:val="Default"/>
              <w:jc w:val="center"/>
            </w:pPr>
            <w:r w:rsidRPr="00BB1620">
              <w:rPr>
                <w:b/>
                <w:bCs/>
                <w:i/>
                <w:iCs/>
              </w:rPr>
              <w:t>P</w:t>
            </w:r>
            <w:r w:rsidRPr="00BB1620">
              <w:rPr>
                <w:b/>
                <w:bCs/>
              </w:rPr>
              <w:t>(</w:t>
            </w:r>
            <w:r w:rsidRPr="00BB1620">
              <w:rPr>
                <w:b/>
                <w:bCs/>
                <w:i/>
                <w:iCs/>
              </w:rPr>
              <w:t>U</w:t>
            </w:r>
            <w:r w:rsidRPr="00BB1620">
              <w:rPr>
                <w:b/>
                <w:bCs/>
              </w:rPr>
              <w:t>) − Δ</w:t>
            </w:r>
            <w:r w:rsidRPr="00BB1620">
              <w:rPr>
                <w:b/>
                <w:bCs/>
                <w:i/>
                <w:iCs/>
              </w:rPr>
              <w:t>P</w:t>
            </w:r>
            <w:r w:rsidRPr="00BB1620">
              <w:rPr>
                <w:b/>
                <w:bCs/>
              </w:rPr>
              <w:t xml:space="preserve">нк18, МВт </w:t>
            </w:r>
          </w:p>
          <w:p w14:paraId="603B8293" w14:textId="77777777" w:rsidR="00C17C40" w:rsidRPr="00BB1620" w:rsidRDefault="00C17C40" w:rsidP="00BB1620">
            <w:pPr>
              <w:pStyle w:val="22"/>
              <w:spacing w:after="0" w:line="240" w:lineRule="auto"/>
              <w:ind w:left="113" w:right="113"/>
              <w:jc w:val="center"/>
              <w:rPr>
                <w:sz w:val="24"/>
                <w:szCs w:val="24"/>
              </w:rPr>
            </w:pPr>
          </w:p>
        </w:tc>
        <w:tc>
          <w:tcPr>
            <w:tcW w:w="104" w:type="pct"/>
            <w:vMerge/>
            <w:tcBorders>
              <w:left w:val="single" w:sz="4" w:space="0" w:color="auto"/>
            </w:tcBorders>
            <w:shd w:val="clear" w:color="auto" w:fill="FFFFFF"/>
            <w:textDirection w:val="btLr"/>
            <w:vAlign w:val="bottom"/>
          </w:tcPr>
          <w:p w14:paraId="660D2521" w14:textId="77777777" w:rsidR="00C17C40" w:rsidRPr="00BB1620" w:rsidRDefault="00C17C40">
            <w:pPr>
              <w:jc w:val="both"/>
            </w:pPr>
          </w:p>
        </w:tc>
        <w:tc>
          <w:tcPr>
            <w:tcW w:w="241" w:type="pct"/>
            <w:vMerge/>
            <w:tcBorders>
              <w:left w:val="single" w:sz="4" w:space="0" w:color="auto"/>
            </w:tcBorders>
            <w:shd w:val="clear" w:color="auto" w:fill="FFFFFF"/>
            <w:textDirection w:val="btLr"/>
            <w:vAlign w:val="bottom"/>
          </w:tcPr>
          <w:p w14:paraId="21565A20" w14:textId="77777777" w:rsidR="00C17C40" w:rsidRPr="00BB1620" w:rsidRDefault="00C17C40">
            <w:pPr>
              <w:jc w:val="both"/>
            </w:pPr>
          </w:p>
        </w:tc>
        <w:tc>
          <w:tcPr>
            <w:tcW w:w="145" w:type="pct"/>
            <w:vMerge/>
            <w:tcBorders>
              <w:left w:val="single" w:sz="4" w:space="0" w:color="auto"/>
            </w:tcBorders>
            <w:shd w:val="clear" w:color="auto" w:fill="FFFFFF"/>
            <w:vAlign w:val="center"/>
          </w:tcPr>
          <w:p w14:paraId="08CC5020" w14:textId="77777777" w:rsidR="00C17C40" w:rsidRPr="00BB1620" w:rsidRDefault="00C17C40">
            <w:pPr>
              <w:jc w:val="both"/>
            </w:pPr>
          </w:p>
        </w:tc>
        <w:tc>
          <w:tcPr>
            <w:tcW w:w="292" w:type="pct"/>
            <w:vMerge/>
            <w:tcBorders>
              <w:left w:val="single" w:sz="4" w:space="0" w:color="auto"/>
            </w:tcBorders>
            <w:shd w:val="clear" w:color="auto" w:fill="FFFFFF"/>
            <w:textDirection w:val="btLr"/>
            <w:vAlign w:val="bottom"/>
          </w:tcPr>
          <w:p w14:paraId="212A8E94" w14:textId="77777777" w:rsidR="00C17C40" w:rsidRPr="00BB1620" w:rsidRDefault="00C17C40">
            <w:pPr>
              <w:jc w:val="both"/>
            </w:pPr>
          </w:p>
        </w:tc>
        <w:tc>
          <w:tcPr>
            <w:tcW w:w="193" w:type="pct"/>
            <w:vMerge/>
            <w:tcBorders>
              <w:left w:val="single" w:sz="4" w:space="0" w:color="auto"/>
            </w:tcBorders>
            <w:shd w:val="clear" w:color="auto" w:fill="FFFFFF"/>
            <w:vAlign w:val="center"/>
          </w:tcPr>
          <w:p w14:paraId="78AC8B05" w14:textId="77777777" w:rsidR="00C17C40" w:rsidRPr="00BB1620" w:rsidRDefault="00C17C40">
            <w:pPr>
              <w:jc w:val="both"/>
            </w:pPr>
          </w:p>
        </w:tc>
        <w:tc>
          <w:tcPr>
            <w:tcW w:w="298" w:type="pct"/>
            <w:vMerge/>
            <w:tcBorders>
              <w:left w:val="single" w:sz="4" w:space="0" w:color="auto"/>
            </w:tcBorders>
            <w:shd w:val="clear" w:color="auto" w:fill="FFFFFF"/>
            <w:vAlign w:val="center"/>
          </w:tcPr>
          <w:p w14:paraId="0E5E350E" w14:textId="77777777" w:rsidR="00C17C40" w:rsidRPr="00BB1620" w:rsidRDefault="00C17C40">
            <w:pPr>
              <w:jc w:val="both"/>
            </w:pPr>
          </w:p>
        </w:tc>
        <w:tc>
          <w:tcPr>
            <w:tcW w:w="259" w:type="pct"/>
            <w:vMerge/>
            <w:tcBorders>
              <w:left w:val="single" w:sz="4" w:space="0" w:color="auto"/>
              <w:right w:val="single" w:sz="4" w:space="0" w:color="auto"/>
            </w:tcBorders>
            <w:shd w:val="clear" w:color="auto" w:fill="FFFFFF"/>
            <w:vAlign w:val="center"/>
          </w:tcPr>
          <w:p w14:paraId="4F2625D6" w14:textId="77777777" w:rsidR="00C17C40" w:rsidRPr="00BB1620" w:rsidRDefault="00C17C40">
            <w:pPr>
              <w:jc w:val="both"/>
            </w:pPr>
          </w:p>
        </w:tc>
      </w:tr>
      <w:tr w:rsidR="00180F29" w:rsidRPr="004B6F67" w14:paraId="5C27E003" w14:textId="77777777" w:rsidTr="00180F29">
        <w:trPr>
          <w:trHeight w:val="2688"/>
        </w:trPr>
        <w:tc>
          <w:tcPr>
            <w:tcW w:w="127" w:type="pct"/>
            <w:vMerge/>
            <w:tcBorders>
              <w:left w:val="single" w:sz="4" w:space="0" w:color="auto"/>
            </w:tcBorders>
            <w:shd w:val="clear" w:color="auto" w:fill="FFFFFF"/>
            <w:vAlign w:val="center"/>
          </w:tcPr>
          <w:p w14:paraId="12468784" w14:textId="77777777" w:rsidR="00C17C40" w:rsidRPr="00BB1620" w:rsidRDefault="00C17C40">
            <w:pPr>
              <w:jc w:val="both"/>
            </w:pPr>
          </w:p>
        </w:tc>
        <w:tc>
          <w:tcPr>
            <w:tcW w:w="435" w:type="pct"/>
            <w:vMerge/>
            <w:tcBorders>
              <w:left w:val="single" w:sz="4" w:space="0" w:color="auto"/>
            </w:tcBorders>
            <w:shd w:val="clear" w:color="auto" w:fill="FFFFFF"/>
            <w:vAlign w:val="center"/>
          </w:tcPr>
          <w:p w14:paraId="36C9811C" w14:textId="77777777" w:rsidR="00C17C40" w:rsidRPr="00BB1620" w:rsidRDefault="00C17C40">
            <w:pPr>
              <w:jc w:val="both"/>
            </w:pPr>
          </w:p>
        </w:tc>
        <w:tc>
          <w:tcPr>
            <w:tcW w:w="215" w:type="pct"/>
            <w:vMerge/>
            <w:tcBorders>
              <w:left w:val="single" w:sz="4" w:space="0" w:color="auto"/>
            </w:tcBorders>
            <w:shd w:val="clear" w:color="auto" w:fill="FFFFFF"/>
            <w:textDirection w:val="btLr"/>
          </w:tcPr>
          <w:p w14:paraId="6B6AE4D0" w14:textId="77777777" w:rsidR="00C17C40" w:rsidRPr="00BB1620" w:rsidRDefault="00C17C40">
            <w:pPr>
              <w:jc w:val="both"/>
            </w:pPr>
          </w:p>
        </w:tc>
        <w:tc>
          <w:tcPr>
            <w:tcW w:w="98" w:type="pct"/>
            <w:gridSpan w:val="2"/>
            <w:vMerge/>
            <w:tcBorders>
              <w:left w:val="single" w:sz="4" w:space="0" w:color="auto"/>
            </w:tcBorders>
            <w:shd w:val="clear" w:color="auto" w:fill="FFFFFF"/>
            <w:vAlign w:val="center"/>
          </w:tcPr>
          <w:p w14:paraId="7ED8F100" w14:textId="77777777" w:rsidR="00C17C40" w:rsidRPr="00BB1620" w:rsidRDefault="00C17C40">
            <w:pPr>
              <w:jc w:val="both"/>
            </w:pPr>
          </w:p>
        </w:tc>
        <w:tc>
          <w:tcPr>
            <w:tcW w:w="97" w:type="pct"/>
            <w:vMerge/>
            <w:tcBorders>
              <w:left w:val="single" w:sz="4" w:space="0" w:color="auto"/>
            </w:tcBorders>
            <w:shd w:val="clear" w:color="auto" w:fill="FFFFFF"/>
            <w:textDirection w:val="btLr"/>
          </w:tcPr>
          <w:p w14:paraId="63A28D80" w14:textId="77777777" w:rsidR="00C17C40" w:rsidRPr="00BB1620" w:rsidRDefault="00C17C40">
            <w:pPr>
              <w:jc w:val="both"/>
            </w:pPr>
          </w:p>
        </w:tc>
        <w:tc>
          <w:tcPr>
            <w:tcW w:w="195" w:type="pct"/>
            <w:vMerge/>
            <w:tcBorders>
              <w:left w:val="single" w:sz="4" w:space="0" w:color="auto"/>
            </w:tcBorders>
            <w:shd w:val="clear" w:color="auto" w:fill="FFFFFF"/>
            <w:textDirection w:val="btLr"/>
          </w:tcPr>
          <w:p w14:paraId="6E1B551E" w14:textId="77777777" w:rsidR="00C17C40" w:rsidRPr="00BB1620" w:rsidRDefault="00C17C40">
            <w:pPr>
              <w:jc w:val="both"/>
            </w:pPr>
          </w:p>
        </w:tc>
        <w:tc>
          <w:tcPr>
            <w:tcW w:w="341" w:type="pct"/>
            <w:vMerge/>
            <w:tcBorders>
              <w:left w:val="single" w:sz="4" w:space="0" w:color="auto"/>
            </w:tcBorders>
            <w:shd w:val="clear" w:color="auto" w:fill="FFFFFF"/>
            <w:textDirection w:val="btLr"/>
          </w:tcPr>
          <w:p w14:paraId="299D5623" w14:textId="77777777" w:rsidR="00C17C40" w:rsidRPr="00BB1620" w:rsidRDefault="00C17C40">
            <w:pPr>
              <w:jc w:val="both"/>
            </w:pPr>
          </w:p>
        </w:tc>
        <w:tc>
          <w:tcPr>
            <w:tcW w:w="97" w:type="pct"/>
            <w:vMerge/>
            <w:tcBorders>
              <w:left w:val="single" w:sz="4" w:space="0" w:color="auto"/>
            </w:tcBorders>
            <w:shd w:val="clear" w:color="auto" w:fill="FFFFFF"/>
            <w:vAlign w:val="center"/>
          </w:tcPr>
          <w:p w14:paraId="13FE4878" w14:textId="77777777" w:rsidR="00C17C40" w:rsidRPr="00BB1620" w:rsidRDefault="00C17C40">
            <w:pPr>
              <w:jc w:val="both"/>
            </w:pPr>
          </w:p>
        </w:tc>
        <w:tc>
          <w:tcPr>
            <w:tcW w:w="98" w:type="pct"/>
            <w:vMerge/>
            <w:tcBorders>
              <w:left w:val="single" w:sz="4" w:space="0" w:color="auto"/>
            </w:tcBorders>
            <w:shd w:val="clear" w:color="auto" w:fill="FFFFFF"/>
            <w:vAlign w:val="center"/>
          </w:tcPr>
          <w:p w14:paraId="1D2EEF93" w14:textId="77777777" w:rsidR="00C17C40" w:rsidRPr="00BB1620" w:rsidRDefault="00C17C40">
            <w:pPr>
              <w:jc w:val="both"/>
            </w:pPr>
          </w:p>
        </w:tc>
        <w:tc>
          <w:tcPr>
            <w:tcW w:w="97" w:type="pct"/>
            <w:vMerge/>
            <w:tcBorders>
              <w:left w:val="single" w:sz="4" w:space="0" w:color="auto"/>
            </w:tcBorders>
            <w:shd w:val="clear" w:color="auto" w:fill="FFFFFF"/>
            <w:textDirection w:val="btLr"/>
            <w:vAlign w:val="center"/>
          </w:tcPr>
          <w:p w14:paraId="2CA994EC" w14:textId="77777777" w:rsidR="00C17C40" w:rsidRPr="00BB1620" w:rsidRDefault="00C17C40">
            <w:pPr>
              <w:jc w:val="both"/>
            </w:pPr>
          </w:p>
        </w:tc>
        <w:tc>
          <w:tcPr>
            <w:tcW w:w="195" w:type="pct"/>
            <w:vMerge/>
            <w:tcBorders>
              <w:left w:val="single" w:sz="4" w:space="0" w:color="auto"/>
            </w:tcBorders>
            <w:shd w:val="clear" w:color="auto" w:fill="FFFFFF"/>
            <w:vAlign w:val="center"/>
          </w:tcPr>
          <w:p w14:paraId="00C2F642" w14:textId="77777777" w:rsidR="00C17C40" w:rsidRPr="00BB1620" w:rsidRDefault="00C17C40">
            <w:pPr>
              <w:jc w:val="both"/>
            </w:pPr>
          </w:p>
        </w:tc>
        <w:tc>
          <w:tcPr>
            <w:tcW w:w="146" w:type="pct"/>
            <w:vMerge/>
            <w:tcBorders>
              <w:left w:val="single" w:sz="4" w:space="0" w:color="auto"/>
            </w:tcBorders>
            <w:shd w:val="clear" w:color="auto" w:fill="FFFFFF"/>
            <w:vAlign w:val="center"/>
          </w:tcPr>
          <w:p w14:paraId="526DF141" w14:textId="77777777" w:rsidR="00C17C40" w:rsidRPr="00BB1620" w:rsidRDefault="00C17C40">
            <w:pPr>
              <w:jc w:val="both"/>
            </w:pPr>
          </w:p>
        </w:tc>
        <w:tc>
          <w:tcPr>
            <w:tcW w:w="222" w:type="pct"/>
            <w:tcBorders>
              <w:top w:val="single" w:sz="4" w:space="0" w:color="auto"/>
              <w:left w:val="single" w:sz="4" w:space="0" w:color="auto"/>
            </w:tcBorders>
            <w:shd w:val="clear" w:color="auto" w:fill="FFFFFF"/>
            <w:textDirection w:val="btLr"/>
          </w:tcPr>
          <w:p w14:paraId="5ECD3C0E" w14:textId="77777777" w:rsidR="00C17C40" w:rsidRPr="00BB1620" w:rsidRDefault="00C17C40" w:rsidP="00BB1620">
            <w:pPr>
              <w:pStyle w:val="22"/>
              <w:spacing w:after="0" w:line="240" w:lineRule="auto"/>
              <w:jc w:val="center"/>
              <w:rPr>
                <w:sz w:val="24"/>
                <w:szCs w:val="24"/>
              </w:rPr>
            </w:pPr>
            <w:r w:rsidRPr="00BB1620">
              <w:rPr>
                <w:rStyle w:val="275pt0"/>
                <w:sz w:val="24"/>
                <w:szCs w:val="24"/>
              </w:rPr>
              <w:t>Перегружаемый элемент</w:t>
            </w:r>
            <w:r w:rsidRPr="00BB1620">
              <w:rPr>
                <w:rStyle w:val="275pt0"/>
                <w:sz w:val="24"/>
                <w:szCs w:val="24"/>
                <w:vertAlign w:val="superscript"/>
              </w:rPr>
              <w:t>12</w:t>
            </w:r>
          </w:p>
        </w:tc>
        <w:tc>
          <w:tcPr>
            <w:tcW w:w="343" w:type="pct"/>
            <w:tcBorders>
              <w:top w:val="single" w:sz="4" w:space="0" w:color="auto"/>
              <w:left w:val="single" w:sz="4" w:space="0" w:color="auto"/>
            </w:tcBorders>
            <w:shd w:val="clear" w:color="auto" w:fill="FFFFFF"/>
            <w:textDirection w:val="btLr"/>
          </w:tcPr>
          <w:p w14:paraId="0285CA8B" w14:textId="77777777" w:rsidR="00C17C40" w:rsidRPr="00BB1620" w:rsidRDefault="00C17C40" w:rsidP="00BB1620">
            <w:pPr>
              <w:pStyle w:val="22"/>
              <w:spacing w:after="0" w:line="240" w:lineRule="auto"/>
              <w:jc w:val="center"/>
              <w:rPr>
                <w:sz w:val="24"/>
                <w:szCs w:val="24"/>
              </w:rPr>
            </w:pPr>
            <w:r w:rsidRPr="00BB1620">
              <w:rPr>
                <w:rStyle w:val="275pt0"/>
                <w:sz w:val="24"/>
                <w:szCs w:val="24"/>
              </w:rPr>
              <w:t>Величина аварийно допустимой токовой нагрузки</w:t>
            </w:r>
            <w:r w:rsidRPr="00BB1620">
              <w:rPr>
                <w:rStyle w:val="275pt0"/>
                <w:sz w:val="24"/>
                <w:szCs w:val="24"/>
                <w:vertAlign w:val="superscript"/>
              </w:rPr>
              <w:t>13</w:t>
            </w:r>
            <w:r w:rsidRPr="00BB1620">
              <w:rPr>
                <w:rStyle w:val="275pt0"/>
                <w:sz w:val="24"/>
                <w:szCs w:val="24"/>
              </w:rPr>
              <w:t>, А</w:t>
            </w:r>
          </w:p>
        </w:tc>
        <w:tc>
          <w:tcPr>
            <w:tcW w:w="307" w:type="pct"/>
            <w:vMerge/>
            <w:tcBorders>
              <w:left w:val="single" w:sz="4" w:space="0" w:color="auto"/>
            </w:tcBorders>
            <w:shd w:val="clear" w:color="auto" w:fill="FFFFFF"/>
            <w:textDirection w:val="btLr"/>
            <w:vAlign w:val="bottom"/>
          </w:tcPr>
          <w:p w14:paraId="61B7E7B9" w14:textId="77777777" w:rsidR="00C17C40" w:rsidRPr="00BB1620" w:rsidRDefault="00C17C40">
            <w:pPr>
              <w:jc w:val="both"/>
            </w:pPr>
          </w:p>
        </w:tc>
        <w:tc>
          <w:tcPr>
            <w:tcW w:w="104" w:type="pct"/>
            <w:vMerge/>
            <w:tcBorders>
              <w:left w:val="single" w:sz="4" w:space="0" w:color="auto"/>
            </w:tcBorders>
            <w:shd w:val="clear" w:color="auto" w:fill="FFFFFF"/>
            <w:vAlign w:val="center"/>
          </w:tcPr>
          <w:p w14:paraId="67418B02" w14:textId="77777777" w:rsidR="00C17C40" w:rsidRPr="00BB1620" w:rsidRDefault="00C17C40">
            <w:pPr>
              <w:jc w:val="both"/>
            </w:pPr>
          </w:p>
        </w:tc>
        <w:tc>
          <w:tcPr>
            <w:tcW w:w="104" w:type="pct"/>
            <w:vMerge/>
            <w:tcBorders>
              <w:left w:val="single" w:sz="4" w:space="0" w:color="auto"/>
            </w:tcBorders>
            <w:shd w:val="clear" w:color="auto" w:fill="FFFFFF"/>
            <w:vAlign w:val="center"/>
          </w:tcPr>
          <w:p w14:paraId="587EC4A9" w14:textId="77777777" w:rsidR="00C17C40" w:rsidRPr="00BB1620" w:rsidRDefault="00C17C40">
            <w:pPr>
              <w:jc w:val="both"/>
            </w:pPr>
          </w:p>
        </w:tc>
        <w:tc>
          <w:tcPr>
            <w:tcW w:w="104" w:type="pct"/>
            <w:vMerge/>
            <w:tcBorders>
              <w:left w:val="single" w:sz="4" w:space="0" w:color="auto"/>
            </w:tcBorders>
            <w:shd w:val="clear" w:color="auto" w:fill="FFFFFF"/>
            <w:vAlign w:val="center"/>
          </w:tcPr>
          <w:p w14:paraId="124B67AE" w14:textId="77777777" w:rsidR="00C17C40" w:rsidRPr="00BB1620" w:rsidRDefault="00C17C40">
            <w:pPr>
              <w:jc w:val="both"/>
            </w:pPr>
          </w:p>
        </w:tc>
        <w:tc>
          <w:tcPr>
            <w:tcW w:w="144" w:type="pct"/>
            <w:vMerge/>
            <w:tcBorders>
              <w:left w:val="single" w:sz="4" w:space="0" w:color="auto"/>
            </w:tcBorders>
            <w:shd w:val="clear" w:color="auto" w:fill="FFFFFF"/>
            <w:vAlign w:val="center"/>
          </w:tcPr>
          <w:p w14:paraId="71D54158" w14:textId="77777777" w:rsidR="00C17C40" w:rsidRPr="00BB1620" w:rsidRDefault="00C17C40">
            <w:pPr>
              <w:jc w:val="both"/>
            </w:pPr>
          </w:p>
        </w:tc>
        <w:tc>
          <w:tcPr>
            <w:tcW w:w="104" w:type="pct"/>
            <w:vMerge/>
            <w:tcBorders>
              <w:left w:val="single" w:sz="4" w:space="0" w:color="auto"/>
            </w:tcBorders>
            <w:shd w:val="clear" w:color="auto" w:fill="FFFFFF"/>
            <w:textDirection w:val="btLr"/>
            <w:vAlign w:val="bottom"/>
          </w:tcPr>
          <w:p w14:paraId="1D38C395" w14:textId="77777777" w:rsidR="00C17C40" w:rsidRPr="00BB1620" w:rsidRDefault="00C17C40">
            <w:pPr>
              <w:jc w:val="both"/>
            </w:pPr>
          </w:p>
        </w:tc>
        <w:tc>
          <w:tcPr>
            <w:tcW w:w="241" w:type="pct"/>
            <w:vMerge/>
            <w:tcBorders>
              <w:left w:val="single" w:sz="4" w:space="0" w:color="auto"/>
            </w:tcBorders>
            <w:shd w:val="clear" w:color="auto" w:fill="FFFFFF"/>
            <w:textDirection w:val="btLr"/>
            <w:vAlign w:val="bottom"/>
          </w:tcPr>
          <w:p w14:paraId="25B3F349" w14:textId="77777777" w:rsidR="00C17C40" w:rsidRPr="00BB1620" w:rsidRDefault="00C17C40">
            <w:pPr>
              <w:jc w:val="both"/>
            </w:pPr>
          </w:p>
        </w:tc>
        <w:tc>
          <w:tcPr>
            <w:tcW w:w="145" w:type="pct"/>
            <w:vMerge/>
            <w:tcBorders>
              <w:left w:val="single" w:sz="4" w:space="0" w:color="auto"/>
            </w:tcBorders>
            <w:shd w:val="clear" w:color="auto" w:fill="FFFFFF"/>
            <w:vAlign w:val="center"/>
          </w:tcPr>
          <w:p w14:paraId="03890E4A" w14:textId="77777777" w:rsidR="00C17C40" w:rsidRPr="00BB1620" w:rsidRDefault="00C17C40">
            <w:pPr>
              <w:jc w:val="both"/>
            </w:pPr>
          </w:p>
        </w:tc>
        <w:tc>
          <w:tcPr>
            <w:tcW w:w="292" w:type="pct"/>
            <w:vMerge/>
            <w:tcBorders>
              <w:left w:val="single" w:sz="4" w:space="0" w:color="auto"/>
            </w:tcBorders>
            <w:shd w:val="clear" w:color="auto" w:fill="FFFFFF"/>
            <w:textDirection w:val="btLr"/>
            <w:vAlign w:val="bottom"/>
          </w:tcPr>
          <w:p w14:paraId="3BF5ED66" w14:textId="77777777" w:rsidR="00C17C40" w:rsidRPr="00BB1620" w:rsidRDefault="00C17C40">
            <w:pPr>
              <w:jc w:val="both"/>
            </w:pPr>
          </w:p>
        </w:tc>
        <w:tc>
          <w:tcPr>
            <w:tcW w:w="193" w:type="pct"/>
            <w:vMerge/>
            <w:tcBorders>
              <w:left w:val="single" w:sz="4" w:space="0" w:color="auto"/>
            </w:tcBorders>
            <w:shd w:val="clear" w:color="auto" w:fill="FFFFFF"/>
            <w:vAlign w:val="center"/>
          </w:tcPr>
          <w:p w14:paraId="64A12497" w14:textId="77777777" w:rsidR="00C17C40" w:rsidRPr="00BB1620" w:rsidRDefault="00C17C40">
            <w:pPr>
              <w:jc w:val="both"/>
            </w:pPr>
          </w:p>
        </w:tc>
        <w:tc>
          <w:tcPr>
            <w:tcW w:w="298" w:type="pct"/>
            <w:vMerge/>
            <w:tcBorders>
              <w:left w:val="single" w:sz="4" w:space="0" w:color="auto"/>
            </w:tcBorders>
            <w:shd w:val="clear" w:color="auto" w:fill="FFFFFF"/>
            <w:vAlign w:val="center"/>
          </w:tcPr>
          <w:p w14:paraId="15059A16" w14:textId="77777777" w:rsidR="00C17C40" w:rsidRPr="00BB1620" w:rsidRDefault="00C17C40">
            <w:pPr>
              <w:jc w:val="both"/>
            </w:pPr>
          </w:p>
        </w:tc>
        <w:tc>
          <w:tcPr>
            <w:tcW w:w="259" w:type="pct"/>
            <w:vMerge/>
            <w:tcBorders>
              <w:left w:val="single" w:sz="4" w:space="0" w:color="auto"/>
              <w:right w:val="single" w:sz="4" w:space="0" w:color="auto"/>
            </w:tcBorders>
            <w:shd w:val="clear" w:color="auto" w:fill="FFFFFF"/>
            <w:vAlign w:val="center"/>
          </w:tcPr>
          <w:p w14:paraId="12F500AE" w14:textId="77777777" w:rsidR="00C17C40" w:rsidRPr="00BB1620" w:rsidRDefault="00C17C40">
            <w:pPr>
              <w:jc w:val="both"/>
            </w:pPr>
          </w:p>
        </w:tc>
      </w:tr>
      <w:tr w:rsidR="00180F29" w:rsidRPr="004B6F67" w14:paraId="1AFCDB9E" w14:textId="77777777" w:rsidTr="00180F29">
        <w:trPr>
          <w:trHeight w:val="197"/>
        </w:trPr>
        <w:tc>
          <w:tcPr>
            <w:tcW w:w="127" w:type="pct"/>
            <w:tcBorders>
              <w:top w:val="single" w:sz="4" w:space="0" w:color="auto"/>
              <w:left w:val="single" w:sz="4" w:space="0" w:color="auto"/>
            </w:tcBorders>
            <w:shd w:val="clear" w:color="auto" w:fill="FFFFFF"/>
            <w:vAlign w:val="bottom"/>
          </w:tcPr>
          <w:p w14:paraId="00C9B3E7" w14:textId="77777777" w:rsidR="00C17C40" w:rsidRPr="00BB1620" w:rsidRDefault="00C17C40" w:rsidP="00BB1620">
            <w:pPr>
              <w:pStyle w:val="22"/>
              <w:spacing w:after="0" w:line="240" w:lineRule="auto"/>
              <w:jc w:val="center"/>
              <w:rPr>
                <w:sz w:val="24"/>
                <w:szCs w:val="24"/>
              </w:rPr>
            </w:pPr>
            <w:r w:rsidRPr="00BB1620">
              <w:rPr>
                <w:rStyle w:val="275pt"/>
                <w:sz w:val="24"/>
                <w:szCs w:val="24"/>
              </w:rPr>
              <w:t>1</w:t>
            </w:r>
          </w:p>
        </w:tc>
        <w:tc>
          <w:tcPr>
            <w:tcW w:w="435" w:type="pct"/>
            <w:tcBorders>
              <w:top w:val="single" w:sz="4" w:space="0" w:color="auto"/>
              <w:left w:val="single" w:sz="4" w:space="0" w:color="auto"/>
            </w:tcBorders>
            <w:shd w:val="clear" w:color="auto" w:fill="FFFFFF"/>
            <w:vAlign w:val="bottom"/>
          </w:tcPr>
          <w:p w14:paraId="55074C1B" w14:textId="77777777" w:rsidR="00C17C40" w:rsidRPr="00BB1620" w:rsidRDefault="00C17C40" w:rsidP="00BB1620">
            <w:pPr>
              <w:pStyle w:val="22"/>
              <w:spacing w:after="0" w:line="240" w:lineRule="auto"/>
              <w:jc w:val="center"/>
              <w:rPr>
                <w:sz w:val="24"/>
                <w:szCs w:val="24"/>
              </w:rPr>
            </w:pPr>
            <w:r w:rsidRPr="00BB1620">
              <w:rPr>
                <w:rStyle w:val="275pt"/>
                <w:sz w:val="24"/>
                <w:szCs w:val="24"/>
              </w:rPr>
              <w:t>2</w:t>
            </w:r>
          </w:p>
        </w:tc>
        <w:tc>
          <w:tcPr>
            <w:tcW w:w="215" w:type="pct"/>
            <w:tcBorders>
              <w:top w:val="single" w:sz="4" w:space="0" w:color="auto"/>
              <w:left w:val="single" w:sz="4" w:space="0" w:color="auto"/>
            </w:tcBorders>
            <w:shd w:val="clear" w:color="auto" w:fill="FFFFFF"/>
            <w:vAlign w:val="bottom"/>
          </w:tcPr>
          <w:p w14:paraId="13FF8194" w14:textId="77777777" w:rsidR="00C17C40" w:rsidRPr="00BB1620" w:rsidRDefault="00C17C40" w:rsidP="00BB1620">
            <w:pPr>
              <w:pStyle w:val="22"/>
              <w:spacing w:after="0" w:line="240" w:lineRule="auto"/>
              <w:jc w:val="center"/>
              <w:rPr>
                <w:sz w:val="24"/>
                <w:szCs w:val="24"/>
              </w:rPr>
            </w:pPr>
            <w:r w:rsidRPr="00BB1620">
              <w:rPr>
                <w:rStyle w:val="275pt"/>
                <w:sz w:val="24"/>
                <w:szCs w:val="24"/>
              </w:rPr>
              <w:t>3</w:t>
            </w:r>
          </w:p>
        </w:tc>
        <w:tc>
          <w:tcPr>
            <w:tcW w:w="98" w:type="pct"/>
            <w:gridSpan w:val="2"/>
            <w:tcBorders>
              <w:top w:val="single" w:sz="4" w:space="0" w:color="auto"/>
              <w:left w:val="single" w:sz="4" w:space="0" w:color="auto"/>
            </w:tcBorders>
            <w:shd w:val="clear" w:color="auto" w:fill="FFFFFF"/>
            <w:vAlign w:val="bottom"/>
          </w:tcPr>
          <w:p w14:paraId="4C1ABA92" w14:textId="77777777" w:rsidR="00C17C40" w:rsidRPr="00BB1620" w:rsidRDefault="00C17C40" w:rsidP="00BB1620">
            <w:pPr>
              <w:pStyle w:val="22"/>
              <w:spacing w:after="0" w:line="240" w:lineRule="auto"/>
              <w:jc w:val="center"/>
              <w:rPr>
                <w:sz w:val="24"/>
                <w:szCs w:val="24"/>
              </w:rPr>
            </w:pPr>
            <w:r w:rsidRPr="00BB1620">
              <w:rPr>
                <w:rStyle w:val="275pt"/>
                <w:sz w:val="24"/>
                <w:szCs w:val="24"/>
              </w:rPr>
              <w:t>4</w:t>
            </w:r>
          </w:p>
        </w:tc>
        <w:tc>
          <w:tcPr>
            <w:tcW w:w="97" w:type="pct"/>
            <w:tcBorders>
              <w:top w:val="single" w:sz="4" w:space="0" w:color="auto"/>
              <w:left w:val="single" w:sz="4" w:space="0" w:color="auto"/>
            </w:tcBorders>
            <w:shd w:val="clear" w:color="auto" w:fill="FFFFFF"/>
            <w:vAlign w:val="bottom"/>
          </w:tcPr>
          <w:p w14:paraId="38744888" w14:textId="77777777" w:rsidR="00C17C40" w:rsidRPr="00BB1620" w:rsidRDefault="00C17C40" w:rsidP="00BB1620">
            <w:pPr>
              <w:pStyle w:val="22"/>
              <w:spacing w:after="0" w:line="240" w:lineRule="auto"/>
              <w:jc w:val="center"/>
              <w:rPr>
                <w:sz w:val="24"/>
                <w:szCs w:val="24"/>
              </w:rPr>
            </w:pPr>
            <w:r w:rsidRPr="00BB1620">
              <w:rPr>
                <w:rStyle w:val="275pt"/>
                <w:sz w:val="24"/>
                <w:szCs w:val="24"/>
              </w:rPr>
              <w:t>5</w:t>
            </w:r>
          </w:p>
        </w:tc>
        <w:tc>
          <w:tcPr>
            <w:tcW w:w="195" w:type="pct"/>
            <w:tcBorders>
              <w:top w:val="single" w:sz="4" w:space="0" w:color="auto"/>
              <w:left w:val="single" w:sz="4" w:space="0" w:color="auto"/>
            </w:tcBorders>
            <w:shd w:val="clear" w:color="auto" w:fill="FFFFFF"/>
            <w:vAlign w:val="bottom"/>
          </w:tcPr>
          <w:p w14:paraId="600F6CE9" w14:textId="77777777" w:rsidR="00C17C40" w:rsidRPr="00BB1620" w:rsidRDefault="00C17C40" w:rsidP="00BB1620">
            <w:pPr>
              <w:pStyle w:val="22"/>
              <w:spacing w:after="0" w:line="240" w:lineRule="auto"/>
              <w:jc w:val="center"/>
              <w:rPr>
                <w:sz w:val="24"/>
                <w:szCs w:val="24"/>
              </w:rPr>
            </w:pPr>
            <w:r w:rsidRPr="00BB1620">
              <w:rPr>
                <w:rStyle w:val="275pt"/>
                <w:sz w:val="24"/>
                <w:szCs w:val="24"/>
              </w:rPr>
              <w:t>6</w:t>
            </w:r>
          </w:p>
        </w:tc>
        <w:tc>
          <w:tcPr>
            <w:tcW w:w="341" w:type="pct"/>
            <w:tcBorders>
              <w:top w:val="single" w:sz="4" w:space="0" w:color="auto"/>
              <w:left w:val="single" w:sz="4" w:space="0" w:color="auto"/>
            </w:tcBorders>
            <w:shd w:val="clear" w:color="auto" w:fill="FFFFFF"/>
            <w:vAlign w:val="bottom"/>
          </w:tcPr>
          <w:p w14:paraId="4AD208E0" w14:textId="77777777" w:rsidR="00C17C40" w:rsidRPr="00BB1620" w:rsidRDefault="00C17C40" w:rsidP="00BB1620">
            <w:pPr>
              <w:pStyle w:val="22"/>
              <w:spacing w:after="0" w:line="240" w:lineRule="auto"/>
              <w:jc w:val="center"/>
              <w:rPr>
                <w:sz w:val="24"/>
                <w:szCs w:val="24"/>
              </w:rPr>
            </w:pPr>
            <w:r w:rsidRPr="00BB1620">
              <w:rPr>
                <w:rStyle w:val="275pt"/>
                <w:sz w:val="24"/>
                <w:szCs w:val="24"/>
              </w:rPr>
              <w:t>7</w:t>
            </w:r>
          </w:p>
        </w:tc>
        <w:tc>
          <w:tcPr>
            <w:tcW w:w="97" w:type="pct"/>
            <w:tcBorders>
              <w:top w:val="single" w:sz="4" w:space="0" w:color="auto"/>
              <w:left w:val="single" w:sz="4" w:space="0" w:color="auto"/>
            </w:tcBorders>
            <w:shd w:val="clear" w:color="auto" w:fill="FFFFFF"/>
            <w:vAlign w:val="bottom"/>
          </w:tcPr>
          <w:p w14:paraId="76AB583B" w14:textId="77777777" w:rsidR="00C17C40" w:rsidRPr="00BB1620" w:rsidRDefault="00C17C40" w:rsidP="00BB1620">
            <w:pPr>
              <w:pStyle w:val="22"/>
              <w:spacing w:after="0" w:line="240" w:lineRule="auto"/>
              <w:jc w:val="center"/>
              <w:rPr>
                <w:sz w:val="24"/>
                <w:szCs w:val="24"/>
              </w:rPr>
            </w:pPr>
            <w:r w:rsidRPr="00BB1620">
              <w:rPr>
                <w:rStyle w:val="275pt"/>
                <w:sz w:val="24"/>
                <w:szCs w:val="24"/>
              </w:rPr>
              <w:t>8</w:t>
            </w:r>
          </w:p>
        </w:tc>
        <w:tc>
          <w:tcPr>
            <w:tcW w:w="98" w:type="pct"/>
            <w:tcBorders>
              <w:top w:val="single" w:sz="4" w:space="0" w:color="auto"/>
              <w:left w:val="single" w:sz="4" w:space="0" w:color="auto"/>
            </w:tcBorders>
            <w:shd w:val="clear" w:color="auto" w:fill="FFFFFF"/>
            <w:vAlign w:val="bottom"/>
          </w:tcPr>
          <w:p w14:paraId="2664CDFD" w14:textId="77777777" w:rsidR="00C17C40" w:rsidRPr="00BB1620" w:rsidRDefault="00C17C40" w:rsidP="00BB1620">
            <w:pPr>
              <w:pStyle w:val="22"/>
              <w:spacing w:after="0" w:line="240" w:lineRule="auto"/>
              <w:jc w:val="center"/>
              <w:rPr>
                <w:sz w:val="24"/>
                <w:szCs w:val="24"/>
              </w:rPr>
            </w:pPr>
            <w:r w:rsidRPr="00BB1620">
              <w:rPr>
                <w:rStyle w:val="275pt"/>
                <w:sz w:val="24"/>
                <w:szCs w:val="24"/>
              </w:rPr>
              <w:t>9</w:t>
            </w:r>
          </w:p>
        </w:tc>
        <w:tc>
          <w:tcPr>
            <w:tcW w:w="97" w:type="pct"/>
            <w:tcBorders>
              <w:top w:val="single" w:sz="4" w:space="0" w:color="auto"/>
              <w:left w:val="single" w:sz="4" w:space="0" w:color="auto"/>
            </w:tcBorders>
            <w:shd w:val="clear" w:color="auto" w:fill="FFFFFF"/>
            <w:vAlign w:val="bottom"/>
          </w:tcPr>
          <w:p w14:paraId="043F34D0" w14:textId="77777777" w:rsidR="00C17C40" w:rsidRPr="00BB1620" w:rsidRDefault="00C17C40" w:rsidP="00BB1620">
            <w:pPr>
              <w:pStyle w:val="22"/>
              <w:spacing w:after="0" w:line="240" w:lineRule="auto"/>
              <w:jc w:val="center"/>
              <w:rPr>
                <w:sz w:val="24"/>
                <w:szCs w:val="24"/>
              </w:rPr>
            </w:pPr>
            <w:r w:rsidRPr="00BB1620">
              <w:rPr>
                <w:rStyle w:val="275pt"/>
                <w:sz w:val="24"/>
                <w:szCs w:val="24"/>
              </w:rPr>
              <w:t>10</w:t>
            </w:r>
          </w:p>
        </w:tc>
        <w:tc>
          <w:tcPr>
            <w:tcW w:w="195" w:type="pct"/>
            <w:tcBorders>
              <w:top w:val="single" w:sz="4" w:space="0" w:color="auto"/>
              <w:left w:val="single" w:sz="4" w:space="0" w:color="auto"/>
            </w:tcBorders>
            <w:shd w:val="clear" w:color="auto" w:fill="FFFFFF"/>
            <w:vAlign w:val="bottom"/>
          </w:tcPr>
          <w:p w14:paraId="07D9B122" w14:textId="77777777" w:rsidR="00C17C40" w:rsidRPr="00BB1620" w:rsidRDefault="00C17C40" w:rsidP="00BB1620">
            <w:pPr>
              <w:pStyle w:val="22"/>
              <w:spacing w:after="0" w:line="240" w:lineRule="auto"/>
              <w:jc w:val="center"/>
              <w:rPr>
                <w:sz w:val="24"/>
                <w:szCs w:val="24"/>
              </w:rPr>
            </w:pPr>
            <w:r w:rsidRPr="00BB1620">
              <w:rPr>
                <w:rStyle w:val="275pt"/>
                <w:sz w:val="24"/>
                <w:szCs w:val="24"/>
                <w:lang w:val="en-US" w:bidi="en-US"/>
              </w:rPr>
              <w:t>11</w:t>
            </w:r>
          </w:p>
        </w:tc>
        <w:tc>
          <w:tcPr>
            <w:tcW w:w="146" w:type="pct"/>
            <w:tcBorders>
              <w:top w:val="single" w:sz="4" w:space="0" w:color="auto"/>
              <w:left w:val="single" w:sz="4" w:space="0" w:color="auto"/>
            </w:tcBorders>
            <w:shd w:val="clear" w:color="auto" w:fill="FFFFFF"/>
            <w:vAlign w:val="bottom"/>
          </w:tcPr>
          <w:p w14:paraId="456D2737" w14:textId="77777777" w:rsidR="00C17C40" w:rsidRPr="00BB1620" w:rsidRDefault="00C17C40" w:rsidP="00BB1620">
            <w:pPr>
              <w:pStyle w:val="22"/>
              <w:spacing w:after="0" w:line="240" w:lineRule="auto"/>
              <w:jc w:val="center"/>
              <w:rPr>
                <w:sz w:val="24"/>
                <w:szCs w:val="24"/>
              </w:rPr>
            </w:pPr>
            <w:r w:rsidRPr="00BB1620">
              <w:rPr>
                <w:rStyle w:val="275pt"/>
                <w:sz w:val="24"/>
                <w:szCs w:val="24"/>
              </w:rPr>
              <w:t>12</w:t>
            </w:r>
          </w:p>
        </w:tc>
        <w:tc>
          <w:tcPr>
            <w:tcW w:w="222" w:type="pct"/>
            <w:tcBorders>
              <w:top w:val="single" w:sz="4" w:space="0" w:color="auto"/>
              <w:left w:val="single" w:sz="4" w:space="0" w:color="auto"/>
            </w:tcBorders>
            <w:shd w:val="clear" w:color="auto" w:fill="FFFFFF"/>
            <w:vAlign w:val="bottom"/>
          </w:tcPr>
          <w:p w14:paraId="078635DC" w14:textId="77777777" w:rsidR="00C17C40" w:rsidRPr="00BB1620" w:rsidRDefault="00C17C40" w:rsidP="00BB1620">
            <w:pPr>
              <w:pStyle w:val="22"/>
              <w:spacing w:after="0" w:line="240" w:lineRule="auto"/>
              <w:jc w:val="center"/>
              <w:rPr>
                <w:sz w:val="24"/>
                <w:szCs w:val="24"/>
              </w:rPr>
            </w:pPr>
            <w:r w:rsidRPr="00BB1620">
              <w:rPr>
                <w:rStyle w:val="275pt"/>
                <w:sz w:val="24"/>
                <w:szCs w:val="24"/>
              </w:rPr>
              <w:t>13</w:t>
            </w:r>
          </w:p>
        </w:tc>
        <w:tc>
          <w:tcPr>
            <w:tcW w:w="343" w:type="pct"/>
            <w:tcBorders>
              <w:top w:val="single" w:sz="4" w:space="0" w:color="auto"/>
              <w:left w:val="single" w:sz="4" w:space="0" w:color="auto"/>
            </w:tcBorders>
            <w:shd w:val="clear" w:color="auto" w:fill="FFFFFF"/>
            <w:vAlign w:val="bottom"/>
          </w:tcPr>
          <w:p w14:paraId="42CCFA56" w14:textId="77777777" w:rsidR="00C17C40" w:rsidRPr="00BB1620" w:rsidRDefault="00C17C40" w:rsidP="00BB1620">
            <w:pPr>
              <w:pStyle w:val="22"/>
              <w:spacing w:after="0" w:line="240" w:lineRule="auto"/>
              <w:jc w:val="center"/>
              <w:rPr>
                <w:sz w:val="24"/>
                <w:szCs w:val="24"/>
              </w:rPr>
            </w:pPr>
            <w:r w:rsidRPr="00BB1620">
              <w:rPr>
                <w:rStyle w:val="275pt"/>
                <w:sz w:val="24"/>
                <w:szCs w:val="24"/>
              </w:rPr>
              <w:t>14</w:t>
            </w:r>
          </w:p>
        </w:tc>
        <w:tc>
          <w:tcPr>
            <w:tcW w:w="307" w:type="pct"/>
            <w:tcBorders>
              <w:top w:val="single" w:sz="4" w:space="0" w:color="auto"/>
              <w:left w:val="single" w:sz="4" w:space="0" w:color="auto"/>
            </w:tcBorders>
            <w:shd w:val="clear" w:color="auto" w:fill="FFFFFF"/>
            <w:vAlign w:val="bottom"/>
          </w:tcPr>
          <w:p w14:paraId="4CAC7EAC" w14:textId="77777777" w:rsidR="00C17C40" w:rsidRPr="00BB1620" w:rsidRDefault="00C17C40" w:rsidP="00BB1620">
            <w:pPr>
              <w:pStyle w:val="22"/>
              <w:spacing w:after="0" w:line="240" w:lineRule="auto"/>
              <w:jc w:val="center"/>
              <w:rPr>
                <w:sz w:val="24"/>
                <w:szCs w:val="24"/>
              </w:rPr>
            </w:pPr>
            <w:r w:rsidRPr="00BB1620">
              <w:rPr>
                <w:rStyle w:val="275pt"/>
                <w:sz w:val="24"/>
                <w:szCs w:val="24"/>
              </w:rPr>
              <w:t>15</w:t>
            </w:r>
          </w:p>
        </w:tc>
        <w:tc>
          <w:tcPr>
            <w:tcW w:w="104" w:type="pct"/>
            <w:tcBorders>
              <w:top w:val="single" w:sz="4" w:space="0" w:color="auto"/>
              <w:left w:val="single" w:sz="4" w:space="0" w:color="auto"/>
            </w:tcBorders>
            <w:shd w:val="clear" w:color="auto" w:fill="FFFFFF"/>
            <w:vAlign w:val="bottom"/>
          </w:tcPr>
          <w:p w14:paraId="108466A0" w14:textId="77777777" w:rsidR="00C17C40" w:rsidRPr="00BB1620" w:rsidRDefault="00C17C40" w:rsidP="00BB1620">
            <w:pPr>
              <w:pStyle w:val="22"/>
              <w:spacing w:after="0" w:line="240" w:lineRule="auto"/>
              <w:jc w:val="center"/>
              <w:rPr>
                <w:sz w:val="24"/>
                <w:szCs w:val="24"/>
              </w:rPr>
            </w:pPr>
            <w:r w:rsidRPr="00BB1620">
              <w:rPr>
                <w:rStyle w:val="275pt"/>
                <w:sz w:val="24"/>
                <w:szCs w:val="24"/>
              </w:rPr>
              <w:t>16</w:t>
            </w:r>
          </w:p>
        </w:tc>
        <w:tc>
          <w:tcPr>
            <w:tcW w:w="104" w:type="pct"/>
            <w:tcBorders>
              <w:top w:val="single" w:sz="4" w:space="0" w:color="auto"/>
              <w:left w:val="single" w:sz="4" w:space="0" w:color="auto"/>
            </w:tcBorders>
            <w:shd w:val="clear" w:color="auto" w:fill="FFFFFF"/>
            <w:vAlign w:val="bottom"/>
          </w:tcPr>
          <w:p w14:paraId="4261CF4F" w14:textId="77777777" w:rsidR="00C17C40" w:rsidRPr="00BB1620" w:rsidRDefault="00C17C40" w:rsidP="00BB1620">
            <w:pPr>
              <w:pStyle w:val="22"/>
              <w:spacing w:after="0" w:line="240" w:lineRule="auto"/>
              <w:jc w:val="center"/>
              <w:rPr>
                <w:sz w:val="24"/>
                <w:szCs w:val="24"/>
              </w:rPr>
            </w:pPr>
            <w:r w:rsidRPr="00BB1620">
              <w:rPr>
                <w:rStyle w:val="275pt"/>
                <w:sz w:val="24"/>
                <w:szCs w:val="24"/>
              </w:rPr>
              <w:t>17</w:t>
            </w:r>
          </w:p>
        </w:tc>
        <w:tc>
          <w:tcPr>
            <w:tcW w:w="104" w:type="pct"/>
            <w:tcBorders>
              <w:top w:val="single" w:sz="4" w:space="0" w:color="auto"/>
              <w:left w:val="single" w:sz="4" w:space="0" w:color="auto"/>
            </w:tcBorders>
            <w:shd w:val="clear" w:color="auto" w:fill="FFFFFF"/>
            <w:vAlign w:val="bottom"/>
          </w:tcPr>
          <w:p w14:paraId="3D5AD29B" w14:textId="77777777" w:rsidR="00C17C40" w:rsidRPr="00BB1620" w:rsidRDefault="00C17C40" w:rsidP="00BB1620">
            <w:pPr>
              <w:pStyle w:val="22"/>
              <w:spacing w:after="0" w:line="240" w:lineRule="auto"/>
              <w:jc w:val="center"/>
              <w:rPr>
                <w:sz w:val="24"/>
                <w:szCs w:val="24"/>
              </w:rPr>
            </w:pPr>
            <w:r w:rsidRPr="00BB1620">
              <w:rPr>
                <w:rStyle w:val="275pt"/>
                <w:sz w:val="24"/>
                <w:szCs w:val="24"/>
              </w:rPr>
              <w:t>18</w:t>
            </w:r>
          </w:p>
        </w:tc>
        <w:tc>
          <w:tcPr>
            <w:tcW w:w="144" w:type="pct"/>
            <w:tcBorders>
              <w:top w:val="single" w:sz="4" w:space="0" w:color="auto"/>
              <w:left w:val="single" w:sz="4" w:space="0" w:color="auto"/>
            </w:tcBorders>
            <w:shd w:val="clear" w:color="auto" w:fill="FFFFFF"/>
            <w:vAlign w:val="bottom"/>
          </w:tcPr>
          <w:p w14:paraId="604E5408" w14:textId="77777777" w:rsidR="00C17C40" w:rsidRPr="00BB1620" w:rsidRDefault="00C17C40" w:rsidP="00BB1620">
            <w:pPr>
              <w:pStyle w:val="22"/>
              <w:spacing w:after="0" w:line="240" w:lineRule="auto"/>
              <w:jc w:val="center"/>
              <w:rPr>
                <w:sz w:val="24"/>
                <w:szCs w:val="24"/>
              </w:rPr>
            </w:pPr>
            <w:r w:rsidRPr="00BB1620">
              <w:rPr>
                <w:rStyle w:val="275pt"/>
                <w:sz w:val="24"/>
                <w:szCs w:val="24"/>
              </w:rPr>
              <w:t>19</w:t>
            </w:r>
          </w:p>
        </w:tc>
        <w:tc>
          <w:tcPr>
            <w:tcW w:w="104" w:type="pct"/>
            <w:tcBorders>
              <w:top w:val="single" w:sz="4" w:space="0" w:color="auto"/>
              <w:left w:val="single" w:sz="4" w:space="0" w:color="auto"/>
            </w:tcBorders>
            <w:shd w:val="clear" w:color="auto" w:fill="FFFFFF"/>
            <w:vAlign w:val="bottom"/>
          </w:tcPr>
          <w:p w14:paraId="37FA9AF0" w14:textId="77777777" w:rsidR="00C17C40" w:rsidRPr="00BB1620" w:rsidRDefault="00C17C40" w:rsidP="00BB1620">
            <w:pPr>
              <w:pStyle w:val="22"/>
              <w:spacing w:after="0" w:line="240" w:lineRule="auto"/>
              <w:jc w:val="center"/>
              <w:rPr>
                <w:sz w:val="24"/>
                <w:szCs w:val="24"/>
              </w:rPr>
            </w:pPr>
            <w:r w:rsidRPr="00BB1620">
              <w:rPr>
                <w:rStyle w:val="275pt"/>
                <w:sz w:val="24"/>
                <w:szCs w:val="24"/>
              </w:rPr>
              <w:t>20</w:t>
            </w:r>
          </w:p>
        </w:tc>
        <w:tc>
          <w:tcPr>
            <w:tcW w:w="241" w:type="pct"/>
            <w:tcBorders>
              <w:top w:val="single" w:sz="4" w:space="0" w:color="auto"/>
              <w:left w:val="single" w:sz="4" w:space="0" w:color="auto"/>
            </w:tcBorders>
            <w:shd w:val="clear" w:color="auto" w:fill="FFFFFF"/>
            <w:vAlign w:val="bottom"/>
          </w:tcPr>
          <w:p w14:paraId="2416AF79" w14:textId="77777777" w:rsidR="00C17C40" w:rsidRPr="00BB1620" w:rsidRDefault="00C17C40" w:rsidP="00BB1620">
            <w:pPr>
              <w:pStyle w:val="22"/>
              <w:spacing w:after="0" w:line="240" w:lineRule="auto"/>
              <w:jc w:val="center"/>
              <w:rPr>
                <w:sz w:val="24"/>
                <w:szCs w:val="24"/>
              </w:rPr>
            </w:pPr>
            <w:r w:rsidRPr="00BB1620">
              <w:rPr>
                <w:rStyle w:val="275pt"/>
                <w:sz w:val="24"/>
                <w:szCs w:val="24"/>
              </w:rPr>
              <w:t>21</w:t>
            </w:r>
          </w:p>
        </w:tc>
        <w:tc>
          <w:tcPr>
            <w:tcW w:w="145" w:type="pct"/>
            <w:tcBorders>
              <w:top w:val="single" w:sz="4" w:space="0" w:color="auto"/>
              <w:left w:val="single" w:sz="4" w:space="0" w:color="auto"/>
            </w:tcBorders>
            <w:shd w:val="clear" w:color="auto" w:fill="FFFFFF"/>
            <w:vAlign w:val="bottom"/>
          </w:tcPr>
          <w:p w14:paraId="155676F9" w14:textId="77777777" w:rsidR="00C17C40" w:rsidRPr="00BB1620" w:rsidRDefault="00C17C40" w:rsidP="00BB1620">
            <w:pPr>
              <w:pStyle w:val="22"/>
              <w:spacing w:after="0" w:line="240" w:lineRule="auto"/>
              <w:jc w:val="center"/>
              <w:rPr>
                <w:b/>
                <w:i/>
                <w:sz w:val="24"/>
                <w:szCs w:val="24"/>
              </w:rPr>
            </w:pPr>
            <w:r w:rsidRPr="00BB1620">
              <w:rPr>
                <w:rStyle w:val="275pt1"/>
                <w:rFonts w:eastAsia="Arial Unicode MS"/>
                <w:sz w:val="24"/>
                <w:szCs w:val="24"/>
              </w:rPr>
              <w:t>22</w:t>
            </w:r>
          </w:p>
        </w:tc>
        <w:tc>
          <w:tcPr>
            <w:tcW w:w="292" w:type="pct"/>
            <w:tcBorders>
              <w:top w:val="single" w:sz="4" w:space="0" w:color="auto"/>
              <w:left w:val="single" w:sz="4" w:space="0" w:color="auto"/>
            </w:tcBorders>
            <w:shd w:val="clear" w:color="auto" w:fill="FFFFFF"/>
            <w:vAlign w:val="bottom"/>
          </w:tcPr>
          <w:p w14:paraId="311EE2E8" w14:textId="77777777" w:rsidR="00C17C40" w:rsidRPr="00BB1620" w:rsidRDefault="00C17C40" w:rsidP="00BB1620">
            <w:pPr>
              <w:pStyle w:val="22"/>
              <w:spacing w:after="0" w:line="240" w:lineRule="auto"/>
              <w:jc w:val="center"/>
              <w:rPr>
                <w:sz w:val="24"/>
                <w:szCs w:val="24"/>
              </w:rPr>
            </w:pPr>
            <w:r w:rsidRPr="00BB1620">
              <w:rPr>
                <w:rStyle w:val="275pt"/>
                <w:sz w:val="24"/>
                <w:szCs w:val="24"/>
              </w:rPr>
              <w:t>23</w:t>
            </w:r>
          </w:p>
        </w:tc>
        <w:tc>
          <w:tcPr>
            <w:tcW w:w="193" w:type="pct"/>
            <w:tcBorders>
              <w:top w:val="single" w:sz="4" w:space="0" w:color="auto"/>
              <w:left w:val="single" w:sz="4" w:space="0" w:color="auto"/>
            </w:tcBorders>
            <w:shd w:val="clear" w:color="auto" w:fill="FFFFFF"/>
            <w:vAlign w:val="bottom"/>
          </w:tcPr>
          <w:p w14:paraId="08F3BDD2" w14:textId="77777777" w:rsidR="00C17C40" w:rsidRPr="00BB1620" w:rsidRDefault="00C17C40" w:rsidP="00BB1620">
            <w:pPr>
              <w:pStyle w:val="22"/>
              <w:spacing w:after="0" w:line="240" w:lineRule="auto"/>
              <w:jc w:val="center"/>
              <w:rPr>
                <w:sz w:val="24"/>
                <w:szCs w:val="24"/>
              </w:rPr>
            </w:pPr>
            <w:r w:rsidRPr="00BB1620">
              <w:rPr>
                <w:rStyle w:val="275pt"/>
                <w:sz w:val="24"/>
                <w:szCs w:val="24"/>
              </w:rPr>
              <w:t>24</w:t>
            </w:r>
          </w:p>
        </w:tc>
        <w:tc>
          <w:tcPr>
            <w:tcW w:w="298" w:type="pct"/>
            <w:tcBorders>
              <w:top w:val="single" w:sz="4" w:space="0" w:color="auto"/>
              <w:left w:val="single" w:sz="4" w:space="0" w:color="auto"/>
            </w:tcBorders>
            <w:shd w:val="clear" w:color="auto" w:fill="FFFFFF"/>
            <w:vAlign w:val="bottom"/>
          </w:tcPr>
          <w:p w14:paraId="09C5C51C" w14:textId="77777777" w:rsidR="00C17C40" w:rsidRPr="00BB1620" w:rsidRDefault="00C17C40" w:rsidP="00BB1620">
            <w:pPr>
              <w:pStyle w:val="22"/>
              <w:spacing w:after="0" w:line="240" w:lineRule="auto"/>
              <w:jc w:val="center"/>
              <w:rPr>
                <w:sz w:val="24"/>
                <w:szCs w:val="24"/>
              </w:rPr>
            </w:pPr>
            <w:r w:rsidRPr="00BB1620">
              <w:rPr>
                <w:rStyle w:val="275pt"/>
                <w:sz w:val="24"/>
                <w:szCs w:val="24"/>
              </w:rPr>
              <w:t>25</w:t>
            </w:r>
          </w:p>
        </w:tc>
        <w:tc>
          <w:tcPr>
            <w:tcW w:w="259" w:type="pct"/>
            <w:tcBorders>
              <w:top w:val="single" w:sz="4" w:space="0" w:color="auto"/>
              <w:left w:val="single" w:sz="4" w:space="0" w:color="auto"/>
              <w:right w:val="single" w:sz="4" w:space="0" w:color="auto"/>
            </w:tcBorders>
            <w:shd w:val="clear" w:color="auto" w:fill="FFFFFF"/>
            <w:vAlign w:val="bottom"/>
          </w:tcPr>
          <w:p w14:paraId="03276FE8" w14:textId="77777777" w:rsidR="00C17C40" w:rsidRPr="00BB1620" w:rsidRDefault="00C17C40" w:rsidP="00BB1620">
            <w:pPr>
              <w:pStyle w:val="22"/>
              <w:spacing w:after="0" w:line="240" w:lineRule="auto"/>
              <w:jc w:val="center"/>
              <w:rPr>
                <w:sz w:val="24"/>
                <w:szCs w:val="24"/>
              </w:rPr>
            </w:pPr>
            <w:r w:rsidRPr="00BB1620">
              <w:rPr>
                <w:rStyle w:val="275pt"/>
                <w:sz w:val="24"/>
                <w:szCs w:val="24"/>
              </w:rPr>
              <w:t>26</w:t>
            </w:r>
          </w:p>
        </w:tc>
      </w:tr>
      <w:tr w:rsidR="00180F29" w:rsidRPr="004B6F67" w14:paraId="5CB18132" w14:textId="77777777" w:rsidTr="00180F29">
        <w:trPr>
          <w:trHeight w:val="192"/>
        </w:trPr>
        <w:tc>
          <w:tcPr>
            <w:tcW w:w="127" w:type="pct"/>
            <w:vMerge w:val="restart"/>
            <w:tcBorders>
              <w:top w:val="single" w:sz="4" w:space="0" w:color="auto"/>
              <w:left w:val="single" w:sz="4" w:space="0" w:color="auto"/>
            </w:tcBorders>
            <w:shd w:val="clear" w:color="auto" w:fill="FFFFFF"/>
            <w:vAlign w:val="center"/>
          </w:tcPr>
          <w:p w14:paraId="7182090D" w14:textId="77777777" w:rsidR="00C17C40" w:rsidRPr="00BB1620" w:rsidRDefault="00C17C40" w:rsidP="00BB1620">
            <w:pPr>
              <w:pStyle w:val="22"/>
              <w:spacing w:after="0" w:line="240" w:lineRule="auto"/>
              <w:jc w:val="both"/>
              <w:rPr>
                <w:sz w:val="24"/>
                <w:szCs w:val="24"/>
              </w:rPr>
            </w:pPr>
            <w:r w:rsidRPr="00BB1620">
              <w:rPr>
                <w:rStyle w:val="275pt"/>
                <w:sz w:val="24"/>
                <w:szCs w:val="24"/>
              </w:rPr>
              <w:t>1</w:t>
            </w:r>
          </w:p>
        </w:tc>
        <w:tc>
          <w:tcPr>
            <w:tcW w:w="435" w:type="pct"/>
            <w:vMerge w:val="restart"/>
            <w:tcBorders>
              <w:top w:val="single" w:sz="4" w:space="0" w:color="auto"/>
              <w:left w:val="single" w:sz="4" w:space="0" w:color="auto"/>
            </w:tcBorders>
            <w:shd w:val="clear" w:color="auto" w:fill="FFFFFF"/>
            <w:vAlign w:val="center"/>
          </w:tcPr>
          <w:p w14:paraId="24A22199" w14:textId="77777777" w:rsidR="00C17C40" w:rsidRPr="00BB1620" w:rsidRDefault="00C17C40" w:rsidP="00BB1620">
            <w:pPr>
              <w:pStyle w:val="22"/>
              <w:spacing w:after="0" w:line="240" w:lineRule="auto"/>
              <w:jc w:val="both"/>
              <w:rPr>
                <w:sz w:val="24"/>
                <w:szCs w:val="24"/>
              </w:rPr>
            </w:pPr>
            <w:r w:rsidRPr="00BB1620">
              <w:rPr>
                <w:rStyle w:val="275pt"/>
                <w:sz w:val="24"/>
                <w:szCs w:val="24"/>
              </w:rPr>
              <w:t>Нормальная</w:t>
            </w:r>
          </w:p>
        </w:tc>
        <w:tc>
          <w:tcPr>
            <w:tcW w:w="215" w:type="pct"/>
            <w:vMerge w:val="restart"/>
            <w:tcBorders>
              <w:top w:val="single" w:sz="4" w:space="0" w:color="auto"/>
              <w:left w:val="single" w:sz="4" w:space="0" w:color="auto"/>
            </w:tcBorders>
            <w:shd w:val="clear" w:color="auto" w:fill="FFFFFF"/>
          </w:tcPr>
          <w:p w14:paraId="7AEFB761" w14:textId="77777777" w:rsidR="00C17C40" w:rsidRPr="00BB1620" w:rsidRDefault="00C17C40">
            <w:pPr>
              <w:jc w:val="both"/>
            </w:pPr>
          </w:p>
        </w:tc>
        <w:tc>
          <w:tcPr>
            <w:tcW w:w="98" w:type="pct"/>
            <w:gridSpan w:val="2"/>
            <w:vMerge w:val="restart"/>
            <w:tcBorders>
              <w:top w:val="single" w:sz="4" w:space="0" w:color="auto"/>
              <w:left w:val="single" w:sz="4" w:space="0" w:color="auto"/>
            </w:tcBorders>
            <w:shd w:val="clear" w:color="auto" w:fill="FFFFFF"/>
          </w:tcPr>
          <w:p w14:paraId="595B0B68" w14:textId="77777777" w:rsidR="00C17C40" w:rsidRPr="00BB1620" w:rsidRDefault="00C17C40">
            <w:pPr>
              <w:jc w:val="both"/>
            </w:pPr>
          </w:p>
        </w:tc>
        <w:tc>
          <w:tcPr>
            <w:tcW w:w="97" w:type="pct"/>
            <w:vMerge w:val="restart"/>
            <w:tcBorders>
              <w:top w:val="single" w:sz="4" w:space="0" w:color="auto"/>
              <w:left w:val="single" w:sz="4" w:space="0" w:color="auto"/>
            </w:tcBorders>
            <w:shd w:val="clear" w:color="auto" w:fill="FFFFFF"/>
          </w:tcPr>
          <w:p w14:paraId="14D188B3" w14:textId="77777777" w:rsidR="00C17C40" w:rsidRPr="00BB1620" w:rsidRDefault="00C17C40">
            <w:pPr>
              <w:jc w:val="both"/>
            </w:pPr>
          </w:p>
        </w:tc>
        <w:tc>
          <w:tcPr>
            <w:tcW w:w="195" w:type="pct"/>
            <w:vMerge w:val="restart"/>
            <w:tcBorders>
              <w:top w:val="single" w:sz="4" w:space="0" w:color="auto"/>
              <w:left w:val="single" w:sz="4" w:space="0" w:color="auto"/>
            </w:tcBorders>
            <w:shd w:val="clear" w:color="auto" w:fill="FFFFFF"/>
          </w:tcPr>
          <w:p w14:paraId="4575EE6E" w14:textId="77777777" w:rsidR="00C17C40" w:rsidRPr="00BB1620" w:rsidRDefault="00C17C40">
            <w:pPr>
              <w:jc w:val="both"/>
            </w:pPr>
          </w:p>
        </w:tc>
        <w:tc>
          <w:tcPr>
            <w:tcW w:w="341" w:type="pct"/>
            <w:vMerge w:val="restart"/>
            <w:tcBorders>
              <w:top w:val="single" w:sz="4" w:space="0" w:color="auto"/>
              <w:left w:val="single" w:sz="4" w:space="0" w:color="auto"/>
            </w:tcBorders>
            <w:shd w:val="clear" w:color="auto" w:fill="FFFFFF"/>
          </w:tcPr>
          <w:p w14:paraId="5848BCAA" w14:textId="77777777" w:rsidR="00C17C40" w:rsidRPr="00BB1620" w:rsidRDefault="00C17C40">
            <w:pPr>
              <w:jc w:val="both"/>
            </w:pPr>
          </w:p>
        </w:tc>
        <w:tc>
          <w:tcPr>
            <w:tcW w:w="97" w:type="pct"/>
            <w:vMerge w:val="restart"/>
            <w:tcBorders>
              <w:top w:val="single" w:sz="4" w:space="0" w:color="auto"/>
              <w:left w:val="single" w:sz="4" w:space="0" w:color="auto"/>
            </w:tcBorders>
            <w:shd w:val="clear" w:color="auto" w:fill="FFFFFF"/>
          </w:tcPr>
          <w:p w14:paraId="797AA344" w14:textId="77777777" w:rsidR="00C17C40" w:rsidRPr="00BB1620" w:rsidRDefault="00C17C40">
            <w:pPr>
              <w:jc w:val="both"/>
            </w:pPr>
          </w:p>
        </w:tc>
        <w:tc>
          <w:tcPr>
            <w:tcW w:w="98" w:type="pct"/>
            <w:vMerge w:val="restart"/>
            <w:tcBorders>
              <w:top w:val="single" w:sz="4" w:space="0" w:color="auto"/>
              <w:left w:val="single" w:sz="4" w:space="0" w:color="auto"/>
            </w:tcBorders>
            <w:shd w:val="clear" w:color="auto" w:fill="FFFFFF"/>
          </w:tcPr>
          <w:p w14:paraId="70D65BEA" w14:textId="77777777" w:rsidR="00C17C40" w:rsidRPr="00BB1620" w:rsidRDefault="00C17C40">
            <w:pPr>
              <w:jc w:val="both"/>
            </w:pPr>
          </w:p>
        </w:tc>
        <w:tc>
          <w:tcPr>
            <w:tcW w:w="97" w:type="pct"/>
            <w:tcBorders>
              <w:top w:val="single" w:sz="4" w:space="0" w:color="auto"/>
              <w:left w:val="single" w:sz="4" w:space="0" w:color="auto"/>
            </w:tcBorders>
            <w:shd w:val="clear" w:color="auto" w:fill="FFFFFF"/>
          </w:tcPr>
          <w:p w14:paraId="6A9115B8" w14:textId="77777777" w:rsidR="00C17C40" w:rsidRPr="00BB1620" w:rsidRDefault="00C17C40">
            <w:pPr>
              <w:jc w:val="both"/>
            </w:pPr>
          </w:p>
        </w:tc>
        <w:tc>
          <w:tcPr>
            <w:tcW w:w="195" w:type="pct"/>
            <w:tcBorders>
              <w:top w:val="single" w:sz="4" w:space="0" w:color="auto"/>
              <w:left w:val="single" w:sz="4" w:space="0" w:color="auto"/>
            </w:tcBorders>
            <w:shd w:val="clear" w:color="auto" w:fill="FFFFFF"/>
          </w:tcPr>
          <w:p w14:paraId="5AFB1B78" w14:textId="77777777" w:rsidR="00C17C40" w:rsidRPr="00BB1620" w:rsidRDefault="00C17C40">
            <w:pPr>
              <w:jc w:val="both"/>
            </w:pPr>
          </w:p>
        </w:tc>
        <w:tc>
          <w:tcPr>
            <w:tcW w:w="146" w:type="pct"/>
            <w:tcBorders>
              <w:top w:val="single" w:sz="4" w:space="0" w:color="auto"/>
              <w:left w:val="single" w:sz="4" w:space="0" w:color="auto"/>
            </w:tcBorders>
            <w:shd w:val="clear" w:color="auto" w:fill="FFFFFF"/>
          </w:tcPr>
          <w:p w14:paraId="6E59AC73" w14:textId="77777777" w:rsidR="00C17C40" w:rsidRPr="00BB1620" w:rsidRDefault="00C17C40">
            <w:pPr>
              <w:jc w:val="both"/>
            </w:pPr>
          </w:p>
        </w:tc>
        <w:tc>
          <w:tcPr>
            <w:tcW w:w="222" w:type="pct"/>
            <w:tcBorders>
              <w:top w:val="single" w:sz="4" w:space="0" w:color="auto"/>
              <w:left w:val="single" w:sz="4" w:space="0" w:color="auto"/>
            </w:tcBorders>
            <w:shd w:val="clear" w:color="auto" w:fill="FFFFFF"/>
          </w:tcPr>
          <w:p w14:paraId="01399A2A" w14:textId="77777777" w:rsidR="00C17C40" w:rsidRPr="00BB1620" w:rsidRDefault="00C17C40">
            <w:pPr>
              <w:jc w:val="both"/>
            </w:pPr>
          </w:p>
        </w:tc>
        <w:tc>
          <w:tcPr>
            <w:tcW w:w="343" w:type="pct"/>
            <w:tcBorders>
              <w:top w:val="single" w:sz="4" w:space="0" w:color="auto"/>
              <w:left w:val="single" w:sz="4" w:space="0" w:color="auto"/>
            </w:tcBorders>
            <w:shd w:val="clear" w:color="auto" w:fill="FFFFFF"/>
          </w:tcPr>
          <w:p w14:paraId="19DBDD68" w14:textId="77777777" w:rsidR="00C17C40" w:rsidRPr="00BB1620" w:rsidRDefault="00C17C40">
            <w:pPr>
              <w:jc w:val="both"/>
            </w:pPr>
          </w:p>
        </w:tc>
        <w:tc>
          <w:tcPr>
            <w:tcW w:w="307" w:type="pct"/>
            <w:tcBorders>
              <w:top w:val="single" w:sz="4" w:space="0" w:color="auto"/>
              <w:left w:val="single" w:sz="4" w:space="0" w:color="auto"/>
            </w:tcBorders>
            <w:shd w:val="clear" w:color="auto" w:fill="FFFFFF"/>
          </w:tcPr>
          <w:p w14:paraId="22C98F57"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298CB032"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1550371C"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415EED33" w14:textId="77777777" w:rsidR="00C17C40" w:rsidRPr="00BB1620" w:rsidRDefault="00C17C40">
            <w:pPr>
              <w:jc w:val="both"/>
            </w:pPr>
          </w:p>
        </w:tc>
        <w:tc>
          <w:tcPr>
            <w:tcW w:w="144" w:type="pct"/>
            <w:tcBorders>
              <w:top w:val="single" w:sz="4" w:space="0" w:color="auto"/>
              <w:left w:val="single" w:sz="4" w:space="0" w:color="auto"/>
            </w:tcBorders>
            <w:shd w:val="clear" w:color="auto" w:fill="FFFFFF"/>
          </w:tcPr>
          <w:p w14:paraId="71BE8C50"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3619C5DC" w14:textId="77777777" w:rsidR="00C17C40" w:rsidRPr="00BB1620" w:rsidRDefault="00C17C40">
            <w:pPr>
              <w:jc w:val="both"/>
            </w:pPr>
          </w:p>
        </w:tc>
        <w:tc>
          <w:tcPr>
            <w:tcW w:w="241" w:type="pct"/>
            <w:tcBorders>
              <w:top w:val="single" w:sz="4" w:space="0" w:color="auto"/>
              <w:left w:val="single" w:sz="4" w:space="0" w:color="auto"/>
            </w:tcBorders>
            <w:shd w:val="clear" w:color="auto" w:fill="FFFFFF"/>
          </w:tcPr>
          <w:p w14:paraId="15C858E0" w14:textId="77777777" w:rsidR="00C17C40" w:rsidRPr="00BB1620" w:rsidRDefault="00C17C40">
            <w:pPr>
              <w:jc w:val="both"/>
            </w:pPr>
          </w:p>
        </w:tc>
        <w:tc>
          <w:tcPr>
            <w:tcW w:w="145" w:type="pct"/>
            <w:tcBorders>
              <w:top w:val="single" w:sz="4" w:space="0" w:color="auto"/>
              <w:left w:val="single" w:sz="4" w:space="0" w:color="auto"/>
            </w:tcBorders>
            <w:shd w:val="clear" w:color="auto" w:fill="FFFFFF"/>
          </w:tcPr>
          <w:p w14:paraId="42063595" w14:textId="77777777" w:rsidR="00C17C40" w:rsidRPr="00BB1620" w:rsidRDefault="00C17C40">
            <w:pPr>
              <w:jc w:val="both"/>
            </w:pPr>
          </w:p>
        </w:tc>
        <w:tc>
          <w:tcPr>
            <w:tcW w:w="292" w:type="pct"/>
            <w:tcBorders>
              <w:top w:val="single" w:sz="4" w:space="0" w:color="auto"/>
              <w:left w:val="single" w:sz="4" w:space="0" w:color="auto"/>
            </w:tcBorders>
            <w:shd w:val="clear" w:color="auto" w:fill="FFFFFF"/>
          </w:tcPr>
          <w:p w14:paraId="0342756A" w14:textId="77777777" w:rsidR="00C17C40" w:rsidRPr="00BB1620" w:rsidRDefault="00C17C40">
            <w:pPr>
              <w:jc w:val="both"/>
            </w:pPr>
          </w:p>
        </w:tc>
        <w:tc>
          <w:tcPr>
            <w:tcW w:w="193" w:type="pct"/>
            <w:tcBorders>
              <w:top w:val="single" w:sz="4" w:space="0" w:color="auto"/>
              <w:left w:val="single" w:sz="4" w:space="0" w:color="auto"/>
            </w:tcBorders>
            <w:shd w:val="clear" w:color="auto" w:fill="FFFFFF"/>
          </w:tcPr>
          <w:p w14:paraId="279F26A5" w14:textId="77777777" w:rsidR="00C17C40" w:rsidRPr="00BB1620" w:rsidRDefault="00C17C40">
            <w:pPr>
              <w:jc w:val="both"/>
            </w:pPr>
          </w:p>
        </w:tc>
        <w:tc>
          <w:tcPr>
            <w:tcW w:w="298" w:type="pct"/>
            <w:vMerge w:val="restart"/>
            <w:tcBorders>
              <w:top w:val="single" w:sz="4" w:space="0" w:color="auto"/>
              <w:left w:val="single" w:sz="4" w:space="0" w:color="auto"/>
            </w:tcBorders>
            <w:shd w:val="clear" w:color="auto" w:fill="FFFFFF"/>
          </w:tcPr>
          <w:p w14:paraId="1F9A5832" w14:textId="77777777" w:rsidR="00C17C40" w:rsidRPr="00BB1620" w:rsidRDefault="00C17C40">
            <w:pPr>
              <w:jc w:val="both"/>
            </w:pPr>
          </w:p>
        </w:tc>
        <w:tc>
          <w:tcPr>
            <w:tcW w:w="259" w:type="pct"/>
            <w:vMerge w:val="restart"/>
            <w:tcBorders>
              <w:top w:val="single" w:sz="4" w:space="0" w:color="auto"/>
              <w:left w:val="single" w:sz="4" w:space="0" w:color="auto"/>
              <w:right w:val="single" w:sz="4" w:space="0" w:color="auto"/>
            </w:tcBorders>
            <w:shd w:val="clear" w:color="auto" w:fill="FFFFFF"/>
          </w:tcPr>
          <w:p w14:paraId="7F362EE2" w14:textId="77777777" w:rsidR="00C17C40" w:rsidRPr="00BB1620" w:rsidRDefault="00C17C40">
            <w:pPr>
              <w:jc w:val="both"/>
            </w:pPr>
          </w:p>
        </w:tc>
      </w:tr>
      <w:tr w:rsidR="00180F29" w:rsidRPr="004B6F67" w14:paraId="4893D0CE" w14:textId="77777777" w:rsidTr="00180F29">
        <w:trPr>
          <w:trHeight w:val="197"/>
        </w:trPr>
        <w:tc>
          <w:tcPr>
            <w:tcW w:w="127" w:type="pct"/>
            <w:vMerge/>
            <w:tcBorders>
              <w:left w:val="single" w:sz="4" w:space="0" w:color="auto"/>
            </w:tcBorders>
            <w:shd w:val="clear" w:color="auto" w:fill="FFFFFF"/>
            <w:vAlign w:val="center"/>
          </w:tcPr>
          <w:p w14:paraId="20B646FD" w14:textId="77777777" w:rsidR="00C17C40" w:rsidRPr="00BB1620" w:rsidRDefault="00C17C40">
            <w:pPr>
              <w:jc w:val="both"/>
            </w:pPr>
          </w:p>
        </w:tc>
        <w:tc>
          <w:tcPr>
            <w:tcW w:w="435" w:type="pct"/>
            <w:vMerge/>
            <w:tcBorders>
              <w:left w:val="single" w:sz="4" w:space="0" w:color="auto"/>
            </w:tcBorders>
            <w:shd w:val="clear" w:color="auto" w:fill="FFFFFF"/>
            <w:vAlign w:val="center"/>
          </w:tcPr>
          <w:p w14:paraId="0BCE1A00" w14:textId="77777777" w:rsidR="00C17C40" w:rsidRPr="00BB1620" w:rsidRDefault="00C17C40">
            <w:pPr>
              <w:jc w:val="both"/>
            </w:pPr>
          </w:p>
        </w:tc>
        <w:tc>
          <w:tcPr>
            <w:tcW w:w="215" w:type="pct"/>
            <w:vMerge/>
            <w:tcBorders>
              <w:left w:val="single" w:sz="4" w:space="0" w:color="auto"/>
            </w:tcBorders>
            <w:shd w:val="clear" w:color="auto" w:fill="FFFFFF"/>
          </w:tcPr>
          <w:p w14:paraId="7CC82D6A" w14:textId="77777777" w:rsidR="00C17C40" w:rsidRPr="00BB1620" w:rsidRDefault="00C17C40">
            <w:pPr>
              <w:jc w:val="both"/>
            </w:pPr>
          </w:p>
        </w:tc>
        <w:tc>
          <w:tcPr>
            <w:tcW w:w="98" w:type="pct"/>
            <w:gridSpan w:val="2"/>
            <w:vMerge/>
            <w:tcBorders>
              <w:left w:val="single" w:sz="4" w:space="0" w:color="auto"/>
            </w:tcBorders>
            <w:shd w:val="clear" w:color="auto" w:fill="FFFFFF"/>
          </w:tcPr>
          <w:p w14:paraId="26833D49" w14:textId="77777777" w:rsidR="00C17C40" w:rsidRPr="00BB1620" w:rsidRDefault="00C17C40">
            <w:pPr>
              <w:jc w:val="both"/>
            </w:pPr>
          </w:p>
        </w:tc>
        <w:tc>
          <w:tcPr>
            <w:tcW w:w="97" w:type="pct"/>
            <w:vMerge/>
            <w:tcBorders>
              <w:left w:val="single" w:sz="4" w:space="0" w:color="auto"/>
            </w:tcBorders>
            <w:shd w:val="clear" w:color="auto" w:fill="FFFFFF"/>
          </w:tcPr>
          <w:p w14:paraId="13D2E414" w14:textId="77777777" w:rsidR="00C17C40" w:rsidRPr="00BB1620" w:rsidRDefault="00C17C40">
            <w:pPr>
              <w:jc w:val="both"/>
            </w:pPr>
          </w:p>
        </w:tc>
        <w:tc>
          <w:tcPr>
            <w:tcW w:w="195" w:type="pct"/>
            <w:vMerge/>
            <w:tcBorders>
              <w:left w:val="single" w:sz="4" w:space="0" w:color="auto"/>
            </w:tcBorders>
            <w:shd w:val="clear" w:color="auto" w:fill="FFFFFF"/>
          </w:tcPr>
          <w:p w14:paraId="1C847C7B" w14:textId="77777777" w:rsidR="00C17C40" w:rsidRPr="00BB1620" w:rsidRDefault="00C17C40">
            <w:pPr>
              <w:jc w:val="both"/>
            </w:pPr>
          </w:p>
        </w:tc>
        <w:tc>
          <w:tcPr>
            <w:tcW w:w="341" w:type="pct"/>
            <w:vMerge/>
            <w:tcBorders>
              <w:left w:val="single" w:sz="4" w:space="0" w:color="auto"/>
            </w:tcBorders>
            <w:shd w:val="clear" w:color="auto" w:fill="FFFFFF"/>
          </w:tcPr>
          <w:p w14:paraId="21A82A6A" w14:textId="77777777" w:rsidR="00C17C40" w:rsidRPr="00BB1620" w:rsidRDefault="00C17C40">
            <w:pPr>
              <w:jc w:val="both"/>
            </w:pPr>
          </w:p>
        </w:tc>
        <w:tc>
          <w:tcPr>
            <w:tcW w:w="97" w:type="pct"/>
            <w:vMerge/>
            <w:tcBorders>
              <w:left w:val="single" w:sz="4" w:space="0" w:color="auto"/>
            </w:tcBorders>
            <w:shd w:val="clear" w:color="auto" w:fill="FFFFFF"/>
          </w:tcPr>
          <w:p w14:paraId="4B6FF308" w14:textId="77777777" w:rsidR="00C17C40" w:rsidRPr="00BB1620" w:rsidRDefault="00C17C40">
            <w:pPr>
              <w:jc w:val="both"/>
            </w:pPr>
          </w:p>
        </w:tc>
        <w:tc>
          <w:tcPr>
            <w:tcW w:w="98" w:type="pct"/>
            <w:vMerge/>
            <w:tcBorders>
              <w:left w:val="single" w:sz="4" w:space="0" w:color="auto"/>
            </w:tcBorders>
            <w:shd w:val="clear" w:color="auto" w:fill="FFFFFF"/>
          </w:tcPr>
          <w:p w14:paraId="20CB6189" w14:textId="77777777" w:rsidR="00C17C40" w:rsidRPr="00BB1620" w:rsidRDefault="00C17C40">
            <w:pPr>
              <w:jc w:val="both"/>
            </w:pPr>
          </w:p>
        </w:tc>
        <w:tc>
          <w:tcPr>
            <w:tcW w:w="97" w:type="pct"/>
            <w:tcBorders>
              <w:top w:val="single" w:sz="4" w:space="0" w:color="auto"/>
              <w:left w:val="single" w:sz="4" w:space="0" w:color="auto"/>
            </w:tcBorders>
            <w:shd w:val="clear" w:color="auto" w:fill="FFFFFF"/>
          </w:tcPr>
          <w:p w14:paraId="35698043" w14:textId="77777777" w:rsidR="00C17C40" w:rsidRPr="00BB1620" w:rsidRDefault="00C17C40">
            <w:pPr>
              <w:jc w:val="both"/>
            </w:pPr>
          </w:p>
        </w:tc>
        <w:tc>
          <w:tcPr>
            <w:tcW w:w="195" w:type="pct"/>
            <w:tcBorders>
              <w:top w:val="single" w:sz="4" w:space="0" w:color="auto"/>
              <w:left w:val="single" w:sz="4" w:space="0" w:color="auto"/>
            </w:tcBorders>
            <w:shd w:val="clear" w:color="auto" w:fill="FFFFFF"/>
          </w:tcPr>
          <w:p w14:paraId="2B6A6CB9" w14:textId="77777777" w:rsidR="00C17C40" w:rsidRPr="00BB1620" w:rsidRDefault="00C17C40">
            <w:pPr>
              <w:jc w:val="both"/>
            </w:pPr>
          </w:p>
        </w:tc>
        <w:tc>
          <w:tcPr>
            <w:tcW w:w="146" w:type="pct"/>
            <w:tcBorders>
              <w:top w:val="single" w:sz="4" w:space="0" w:color="auto"/>
              <w:left w:val="single" w:sz="4" w:space="0" w:color="auto"/>
            </w:tcBorders>
            <w:shd w:val="clear" w:color="auto" w:fill="FFFFFF"/>
          </w:tcPr>
          <w:p w14:paraId="2CD9BBA4" w14:textId="77777777" w:rsidR="00C17C40" w:rsidRPr="00BB1620" w:rsidRDefault="00C17C40">
            <w:pPr>
              <w:jc w:val="both"/>
            </w:pPr>
          </w:p>
        </w:tc>
        <w:tc>
          <w:tcPr>
            <w:tcW w:w="222" w:type="pct"/>
            <w:tcBorders>
              <w:top w:val="single" w:sz="4" w:space="0" w:color="auto"/>
              <w:left w:val="single" w:sz="4" w:space="0" w:color="auto"/>
            </w:tcBorders>
            <w:shd w:val="clear" w:color="auto" w:fill="FFFFFF"/>
          </w:tcPr>
          <w:p w14:paraId="38005287" w14:textId="77777777" w:rsidR="00C17C40" w:rsidRPr="00BB1620" w:rsidRDefault="00C17C40">
            <w:pPr>
              <w:jc w:val="both"/>
            </w:pPr>
          </w:p>
        </w:tc>
        <w:tc>
          <w:tcPr>
            <w:tcW w:w="343" w:type="pct"/>
            <w:tcBorders>
              <w:top w:val="single" w:sz="4" w:space="0" w:color="auto"/>
              <w:left w:val="single" w:sz="4" w:space="0" w:color="auto"/>
            </w:tcBorders>
            <w:shd w:val="clear" w:color="auto" w:fill="FFFFFF"/>
          </w:tcPr>
          <w:p w14:paraId="7F6AD79C" w14:textId="77777777" w:rsidR="00C17C40" w:rsidRPr="00BB1620" w:rsidRDefault="00C17C40">
            <w:pPr>
              <w:jc w:val="both"/>
            </w:pPr>
          </w:p>
        </w:tc>
        <w:tc>
          <w:tcPr>
            <w:tcW w:w="307" w:type="pct"/>
            <w:tcBorders>
              <w:top w:val="single" w:sz="4" w:space="0" w:color="auto"/>
              <w:left w:val="single" w:sz="4" w:space="0" w:color="auto"/>
            </w:tcBorders>
            <w:shd w:val="clear" w:color="auto" w:fill="FFFFFF"/>
          </w:tcPr>
          <w:p w14:paraId="40DE8251"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333A4700"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5DC2A237"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0ED6024F" w14:textId="77777777" w:rsidR="00C17C40" w:rsidRPr="00BB1620" w:rsidRDefault="00C17C40">
            <w:pPr>
              <w:jc w:val="both"/>
            </w:pPr>
          </w:p>
        </w:tc>
        <w:tc>
          <w:tcPr>
            <w:tcW w:w="144" w:type="pct"/>
            <w:tcBorders>
              <w:top w:val="single" w:sz="4" w:space="0" w:color="auto"/>
              <w:left w:val="single" w:sz="4" w:space="0" w:color="auto"/>
            </w:tcBorders>
            <w:shd w:val="clear" w:color="auto" w:fill="FFFFFF"/>
          </w:tcPr>
          <w:p w14:paraId="43233A82"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398874B4" w14:textId="77777777" w:rsidR="00C17C40" w:rsidRPr="00BB1620" w:rsidRDefault="00C17C40">
            <w:pPr>
              <w:jc w:val="both"/>
            </w:pPr>
          </w:p>
        </w:tc>
        <w:tc>
          <w:tcPr>
            <w:tcW w:w="241" w:type="pct"/>
            <w:tcBorders>
              <w:top w:val="single" w:sz="4" w:space="0" w:color="auto"/>
              <w:left w:val="single" w:sz="4" w:space="0" w:color="auto"/>
            </w:tcBorders>
            <w:shd w:val="clear" w:color="auto" w:fill="FFFFFF"/>
          </w:tcPr>
          <w:p w14:paraId="42F1F14F" w14:textId="77777777" w:rsidR="00C17C40" w:rsidRPr="00BB1620" w:rsidRDefault="00C17C40">
            <w:pPr>
              <w:jc w:val="both"/>
            </w:pPr>
          </w:p>
        </w:tc>
        <w:tc>
          <w:tcPr>
            <w:tcW w:w="145" w:type="pct"/>
            <w:tcBorders>
              <w:top w:val="single" w:sz="4" w:space="0" w:color="auto"/>
              <w:left w:val="single" w:sz="4" w:space="0" w:color="auto"/>
            </w:tcBorders>
            <w:shd w:val="clear" w:color="auto" w:fill="FFFFFF"/>
          </w:tcPr>
          <w:p w14:paraId="56C34E52" w14:textId="77777777" w:rsidR="00C17C40" w:rsidRPr="00BB1620" w:rsidRDefault="00C17C40">
            <w:pPr>
              <w:jc w:val="both"/>
            </w:pPr>
          </w:p>
        </w:tc>
        <w:tc>
          <w:tcPr>
            <w:tcW w:w="292" w:type="pct"/>
            <w:tcBorders>
              <w:top w:val="single" w:sz="4" w:space="0" w:color="auto"/>
              <w:left w:val="single" w:sz="4" w:space="0" w:color="auto"/>
            </w:tcBorders>
            <w:shd w:val="clear" w:color="auto" w:fill="FFFFFF"/>
          </w:tcPr>
          <w:p w14:paraId="1DA08BD7" w14:textId="77777777" w:rsidR="00C17C40" w:rsidRPr="00BB1620" w:rsidRDefault="00C17C40">
            <w:pPr>
              <w:jc w:val="both"/>
            </w:pPr>
          </w:p>
        </w:tc>
        <w:tc>
          <w:tcPr>
            <w:tcW w:w="193" w:type="pct"/>
            <w:tcBorders>
              <w:top w:val="single" w:sz="4" w:space="0" w:color="auto"/>
              <w:left w:val="single" w:sz="4" w:space="0" w:color="auto"/>
            </w:tcBorders>
            <w:shd w:val="clear" w:color="auto" w:fill="FFFFFF"/>
          </w:tcPr>
          <w:p w14:paraId="332167BC" w14:textId="77777777" w:rsidR="00C17C40" w:rsidRPr="00BB1620" w:rsidRDefault="00C17C40">
            <w:pPr>
              <w:jc w:val="both"/>
            </w:pPr>
          </w:p>
        </w:tc>
        <w:tc>
          <w:tcPr>
            <w:tcW w:w="298" w:type="pct"/>
            <w:vMerge/>
            <w:tcBorders>
              <w:left w:val="single" w:sz="4" w:space="0" w:color="auto"/>
            </w:tcBorders>
            <w:shd w:val="clear" w:color="auto" w:fill="FFFFFF"/>
          </w:tcPr>
          <w:p w14:paraId="23956CB8" w14:textId="77777777" w:rsidR="00C17C40" w:rsidRPr="00BB1620" w:rsidRDefault="00C17C40">
            <w:pPr>
              <w:jc w:val="both"/>
            </w:pPr>
          </w:p>
        </w:tc>
        <w:tc>
          <w:tcPr>
            <w:tcW w:w="259" w:type="pct"/>
            <w:vMerge/>
            <w:tcBorders>
              <w:left w:val="single" w:sz="4" w:space="0" w:color="auto"/>
              <w:right w:val="single" w:sz="4" w:space="0" w:color="auto"/>
            </w:tcBorders>
            <w:shd w:val="clear" w:color="auto" w:fill="FFFFFF"/>
          </w:tcPr>
          <w:p w14:paraId="36788505" w14:textId="77777777" w:rsidR="00C17C40" w:rsidRPr="00BB1620" w:rsidRDefault="00C17C40">
            <w:pPr>
              <w:jc w:val="both"/>
            </w:pPr>
          </w:p>
        </w:tc>
      </w:tr>
      <w:tr w:rsidR="00180F29" w:rsidRPr="004B6F67" w14:paraId="1008E465" w14:textId="77777777" w:rsidTr="00180F29">
        <w:trPr>
          <w:trHeight w:val="192"/>
        </w:trPr>
        <w:tc>
          <w:tcPr>
            <w:tcW w:w="127" w:type="pct"/>
            <w:vMerge/>
            <w:tcBorders>
              <w:left w:val="single" w:sz="4" w:space="0" w:color="auto"/>
            </w:tcBorders>
            <w:shd w:val="clear" w:color="auto" w:fill="FFFFFF"/>
            <w:vAlign w:val="center"/>
          </w:tcPr>
          <w:p w14:paraId="69BE4D51" w14:textId="77777777" w:rsidR="00C17C40" w:rsidRPr="00BB1620" w:rsidRDefault="00C17C40">
            <w:pPr>
              <w:jc w:val="both"/>
            </w:pPr>
          </w:p>
        </w:tc>
        <w:tc>
          <w:tcPr>
            <w:tcW w:w="435" w:type="pct"/>
            <w:vMerge/>
            <w:tcBorders>
              <w:left w:val="single" w:sz="4" w:space="0" w:color="auto"/>
            </w:tcBorders>
            <w:shd w:val="clear" w:color="auto" w:fill="FFFFFF"/>
            <w:vAlign w:val="center"/>
          </w:tcPr>
          <w:p w14:paraId="44A91E80" w14:textId="77777777" w:rsidR="00C17C40" w:rsidRPr="00BB1620" w:rsidRDefault="00C17C40">
            <w:pPr>
              <w:jc w:val="both"/>
            </w:pPr>
          </w:p>
        </w:tc>
        <w:tc>
          <w:tcPr>
            <w:tcW w:w="215" w:type="pct"/>
            <w:vMerge/>
            <w:tcBorders>
              <w:left w:val="single" w:sz="4" w:space="0" w:color="auto"/>
            </w:tcBorders>
            <w:shd w:val="clear" w:color="auto" w:fill="FFFFFF"/>
          </w:tcPr>
          <w:p w14:paraId="2703FAEE" w14:textId="77777777" w:rsidR="00C17C40" w:rsidRPr="00BB1620" w:rsidRDefault="00C17C40">
            <w:pPr>
              <w:jc w:val="both"/>
            </w:pPr>
          </w:p>
        </w:tc>
        <w:tc>
          <w:tcPr>
            <w:tcW w:w="98" w:type="pct"/>
            <w:gridSpan w:val="2"/>
            <w:vMerge/>
            <w:tcBorders>
              <w:left w:val="single" w:sz="4" w:space="0" w:color="auto"/>
            </w:tcBorders>
            <w:shd w:val="clear" w:color="auto" w:fill="FFFFFF"/>
          </w:tcPr>
          <w:p w14:paraId="5EBE3B8D" w14:textId="77777777" w:rsidR="00C17C40" w:rsidRPr="00BB1620" w:rsidRDefault="00C17C40">
            <w:pPr>
              <w:jc w:val="both"/>
            </w:pPr>
          </w:p>
        </w:tc>
        <w:tc>
          <w:tcPr>
            <w:tcW w:w="97" w:type="pct"/>
            <w:vMerge/>
            <w:tcBorders>
              <w:left w:val="single" w:sz="4" w:space="0" w:color="auto"/>
            </w:tcBorders>
            <w:shd w:val="clear" w:color="auto" w:fill="FFFFFF"/>
          </w:tcPr>
          <w:p w14:paraId="42FF67D0" w14:textId="77777777" w:rsidR="00C17C40" w:rsidRPr="00BB1620" w:rsidRDefault="00C17C40">
            <w:pPr>
              <w:jc w:val="both"/>
            </w:pPr>
          </w:p>
        </w:tc>
        <w:tc>
          <w:tcPr>
            <w:tcW w:w="195" w:type="pct"/>
            <w:vMerge/>
            <w:tcBorders>
              <w:left w:val="single" w:sz="4" w:space="0" w:color="auto"/>
            </w:tcBorders>
            <w:shd w:val="clear" w:color="auto" w:fill="FFFFFF"/>
          </w:tcPr>
          <w:p w14:paraId="5B3E7D5D" w14:textId="77777777" w:rsidR="00C17C40" w:rsidRPr="00BB1620" w:rsidRDefault="00C17C40">
            <w:pPr>
              <w:jc w:val="both"/>
            </w:pPr>
          </w:p>
        </w:tc>
        <w:tc>
          <w:tcPr>
            <w:tcW w:w="341" w:type="pct"/>
            <w:vMerge/>
            <w:tcBorders>
              <w:left w:val="single" w:sz="4" w:space="0" w:color="auto"/>
            </w:tcBorders>
            <w:shd w:val="clear" w:color="auto" w:fill="FFFFFF"/>
          </w:tcPr>
          <w:p w14:paraId="075C3AB8" w14:textId="77777777" w:rsidR="00C17C40" w:rsidRPr="00BB1620" w:rsidRDefault="00C17C40">
            <w:pPr>
              <w:jc w:val="both"/>
            </w:pPr>
          </w:p>
        </w:tc>
        <w:tc>
          <w:tcPr>
            <w:tcW w:w="97" w:type="pct"/>
            <w:vMerge/>
            <w:tcBorders>
              <w:left w:val="single" w:sz="4" w:space="0" w:color="auto"/>
            </w:tcBorders>
            <w:shd w:val="clear" w:color="auto" w:fill="FFFFFF"/>
          </w:tcPr>
          <w:p w14:paraId="784567D4" w14:textId="77777777" w:rsidR="00C17C40" w:rsidRPr="00BB1620" w:rsidRDefault="00C17C40">
            <w:pPr>
              <w:jc w:val="both"/>
            </w:pPr>
          </w:p>
        </w:tc>
        <w:tc>
          <w:tcPr>
            <w:tcW w:w="98" w:type="pct"/>
            <w:vMerge/>
            <w:tcBorders>
              <w:left w:val="single" w:sz="4" w:space="0" w:color="auto"/>
            </w:tcBorders>
            <w:shd w:val="clear" w:color="auto" w:fill="FFFFFF"/>
          </w:tcPr>
          <w:p w14:paraId="19AD18B1" w14:textId="77777777" w:rsidR="00C17C40" w:rsidRPr="00BB1620" w:rsidRDefault="00C17C40">
            <w:pPr>
              <w:jc w:val="both"/>
            </w:pPr>
          </w:p>
        </w:tc>
        <w:tc>
          <w:tcPr>
            <w:tcW w:w="97" w:type="pct"/>
            <w:tcBorders>
              <w:top w:val="single" w:sz="4" w:space="0" w:color="auto"/>
              <w:left w:val="single" w:sz="4" w:space="0" w:color="auto"/>
            </w:tcBorders>
            <w:shd w:val="clear" w:color="auto" w:fill="FFFFFF"/>
          </w:tcPr>
          <w:p w14:paraId="20990EB3" w14:textId="77777777" w:rsidR="00C17C40" w:rsidRPr="00BB1620" w:rsidRDefault="00C17C40">
            <w:pPr>
              <w:jc w:val="both"/>
            </w:pPr>
          </w:p>
        </w:tc>
        <w:tc>
          <w:tcPr>
            <w:tcW w:w="195" w:type="pct"/>
            <w:tcBorders>
              <w:top w:val="single" w:sz="4" w:space="0" w:color="auto"/>
              <w:left w:val="single" w:sz="4" w:space="0" w:color="auto"/>
            </w:tcBorders>
            <w:shd w:val="clear" w:color="auto" w:fill="FFFFFF"/>
          </w:tcPr>
          <w:p w14:paraId="2AD5BF0C" w14:textId="77777777" w:rsidR="00C17C40" w:rsidRPr="00BB1620" w:rsidRDefault="00C17C40">
            <w:pPr>
              <w:jc w:val="both"/>
            </w:pPr>
          </w:p>
        </w:tc>
        <w:tc>
          <w:tcPr>
            <w:tcW w:w="146" w:type="pct"/>
            <w:tcBorders>
              <w:top w:val="single" w:sz="4" w:space="0" w:color="auto"/>
              <w:left w:val="single" w:sz="4" w:space="0" w:color="auto"/>
            </w:tcBorders>
            <w:shd w:val="clear" w:color="auto" w:fill="FFFFFF"/>
          </w:tcPr>
          <w:p w14:paraId="650EF6EA" w14:textId="77777777" w:rsidR="00C17C40" w:rsidRPr="00BB1620" w:rsidRDefault="00C17C40">
            <w:pPr>
              <w:jc w:val="both"/>
            </w:pPr>
          </w:p>
        </w:tc>
        <w:tc>
          <w:tcPr>
            <w:tcW w:w="222" w:type="pct"/>
            <w:tcBorders>
              <w:top w:val="single" w:sz="4" w:space="0" w:color="auto"/>
              <w:left w:val="single" w:sz="4" w:space="0" w:color="auto"/>
            </w:tcBorders>
            <w:shd w:val="clear" w:color="auto" w:fill="FFFFFF"/>
          </w:tcPr>
          <w:p w14:paraId="0A235AC2" w14:textId="77777777" w:rsidR="00C17C40" w:rsidRPr="00BB1620" w:rsidRDefault="00C17C40">
            <w:pPr>
              <w:jc w:val="both"/>
            </w:pPr>
          </w:p>
        </w:tc>
        <w:tc>
          <w:tcPr>
            <w:tcW w:w="343" w:type="pct"/>
            <w:tcBorders>
              <w:top w:val="single" w:sz="4" w:space="0" w:color="auto"/>
              <w:left w:val="single" w:sz="4" w:space="0" w:color="auto"/>
            </w:tcBorders>
            <w:shd w:val="clear" w:color="auto" w:fill="FFFFFF"/>
          </w:tcPr>
          <w:p w14:paraId="095D7F99" w14:textId="77777777" w:rsidR="00C17C40" w:rsidRPr="00BB1620" w:rsidRDefault="00C17C40">
            <w:pPr>
              <w:jc w:val="both"/>
            </w:pPr>
          </w:p>
        </w:tc>
        <w:tc>
          <w:tcPr>
            <w:tcW w:w="307" w:type="pct"/>
            <w:tcBorders>
              <w:top w:val="single" w:sz="4" w:space="0" w:color="auto"/>
              <w:left w:val="single" w:sz="4" w:space="0" w:color="auto"/>
            </w:tcBorders>
            <w:shd w:val="clear" w:color="auto" w:fill="FFFFFF"/>
          </w:tcPr>
          <w:p w14:paraId="62F4D01F"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64E1104C"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293B280D"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5D7C3889" w14:textId="77777777" w:rsidR="00C17C40" w:rsidRPr="00BB1620" w:rsidRDefault="00C17C40">
            <w:pPr>
              <w:jc w:val="both"/>
            </w:pPr>
          </w:p>
        </w:tc>
        <w:tc>
          <w:tcPr>
            <w:tcW w:w="144" w:type="pct"/>
            <w:tcBorders>
              <w:top w:val="single" w:sz="4" w:space="0" w:color="auto"/>
              <w:left w:val="single" w:sz="4" w:space="0" w:color="auto"/>
            </w:tcBorders>
            <w:shd w:val="clear" w:color="auto" w:fill="FFFFFF"/>
          </w:tcPr>
          <w:p w14:paraId="0191DA5B"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53728ED4" w14:textId="77777777" w:rsidR="00C17C40" w:rsidRPr="00BB1620" w:rsidRDefault="00C17C40">
            <w:pPr>
              <w:jc w:val="both"/>
            </w:pPr>
          </w:p>
        </w:tc>
        <w:tc>
          <w:tcPr>
            <w:tcW w:w="241" w:type="pct"/>
            <w:tcBorders>
              <w:top w:val="single" w:sz="4" w:space="0" w:color="auto"/>
              <w:left w:val="single" w:sz="4" w:space="0" w:color="auto"/>
            </w:tcBorders>
            <w:shd w:val="clear" w:color="auto" w:fill="FFFFFF"/>
          </w:tcPr>
          <w:p w14:paraId="6CDE3694" w14:textId="77777777" w:rsidR="00C17C40" w:rsidRPr="00BB1620" w:rsidRDefault="00C17C40">
            <w:pPr>
              <w:jc w:val="both"/>
            </w:pPr>
          </w:p>
        </w:tc>
        <w:tc>
          <w:tcPr>
            <w:tcW w:w="145" w:type="pct"/>
            <w:tcBorders>
              <w:top w:val="single" w:sz="4" w:space="0" w:color="auto"/>
              <w:left w:val="single" w:sz="4" w:space="0" w:color="auto"/>
            </w:tcBorders>
            <w:shd w:val="clear" w:color="auto" w:fill="FFFFFF"/>
          </w:tcPr>
          <w:p w14:paraId="23E0AFB9" w14:textId="77777777" w:rsidR="00C17C40" w:rsidRPr="00BB1620" w:rsidRDefault="00C17C40">
            <w:pPr>
              <w:jc w:val="both"/>
            </w:pPr>
          </w:p>
        </w:tc>
        <w:tc>
          <w:tcPr>
            <w:tcW w:w="292" w:type="pct"/>
            <w:tcBorders>
              <w:top w:val="single" w:sz="4" w:space="0" w:color="auto"/>
              <w:left w:val="single" w:sz="4" w:space="0" w:color="auto"/>
            </w:tcBorders>
            <w:shd w:val="clear" w:color="auto" w:fill="FFFFFF"/>
          </w:tcPr>
          <w:p w14:paraId="7DC20BAB" w14:textId="77777777" w:rsidR="00C17C40" w:rsidRPr="00BB1620" w:rsidRDefault="00C17C40">
            <w:pPr>
              <w:jc w:val="both"/>
            </w:pPr>
          </w:p>
        </w:tc>
        <w:tc>
          <w:tcPr>
            <w:tcW w:w="193" w:type="pct"/>
            <w:tcBorders>
              <w:top w:val="single" w:sz="4" w:space="0" w:color="auto"/>
              <w:left w:val="single" w:sz="4" w:space="0" w:color="auto"/>
            </w:tcBorders>
            <w:shd w:val="clear" w:color="auto" w:fill="FFFFFF"/>
          </w:tcPr>
          <w:p w14:paraId="1846998F" w14:textId="77777777" w:rsidR="00C17C40" w:rsidRPr="00BB1620" w:rsidRDefault="00C17C40">
            <w:pPr>
              <w:jc w:val="both"/>
            </w:pPr>
          </w:p>
        </w:tc>
        <w:tc>
          <w:tcPr>
            <w:tcW w:w="298" w:type="pct"/>
            <w:vMerge/>
            <w:tcBorders>
              <w:left w:val="single" w:sz="4" w:space="0" w:color="auto"/>
            </w:tcBorders>
            <w:shd w:val="clear" w:color="auto" w:fill="FFFFFF"/>
          </w:tcPr>
          <w:p w14:paraId="677DAEEE" w14:textId="77777777" w:rsidR="00C17C40" w:rsidRPr="00BB1620" w:rsidRDefault="00C17C40">
            <w:pPr>
              <w:jc w:val="both"/>
            </w:pPr>
          </w:p>
        </w:tc>
        <w:tc>
          <w:tcPr>
            <w:tcW w:w="259" w:type="pct"/>
            <w:vMerge/>
            <w:tcBorders>
              <w:left w:val="single" w:sz="4" w:space="0" w:color="auto"/>
              <w:right w:val="single" w:sz="4" w:space="0" w:color="auto"/>
            </w:tcBorders>
            <w:shd w:val="clear" w:color="auto" w:fill="FFFFFF"/>
          </w:tcPr>
          <w:p w14:paraId="5BACD233" w14:textId="77777777" w:rsidR="00C17C40" w:rsidRPr="00BB1620" w:rsidRDefault="00C17C40">
            <w:pPr>
              <w:jc w:val="both"/>
            </w:pPr>
          </w:p>
        </w:tc>
      </w:tr>
      <w:tr w:rsidR="00180F29" w:rsidRPr="004B6F67" w14:paraId="5396D7C0" w14:textId="77777777" w:rsidTr="00180F29">
        <w:trPr>
          <w:trHeight w:val="192"/>
        </w:trPr>
        <w:tc>
          <w:tcPr>
            <w:tcW w:w="127" w:type="pct"/>
            <w:vMerge/>
            <w:tcBorders>
              <w:left w:val="single" w:sz="4" w:space="0" w:color="auto"/>
            </w:tcBorders>
            <w:shd w:val="clear" w:color="auto" w:fill="FFFFFF"/>
            <w:vAlign w:val="center"/>
          </w:tcPr>
          <w:p w14:paraId="402E9F74" w14:textId="77777777" w:rsidR="00C17C40" w:rsidRPr="00BB1620" w:rsidRDefault="00C17C40">
            <w:pPr>
              <w:jc w:val="both"/>
            </w:pPr>
          </w:p>
        </w:tc>
        <w:tc>
          <w:tcPr>
            <w:tcW w:w="435" w:type="pct"/>
            <w:vMerge/>
            <w:tcBorders>
              <w:left w:val="single" w:sz="4" w:space="0" w:color="auto"/>
            </w:tcBorders>
            <w:shd w:val="clear" w:color="auto" w:fill="FFFFFF"/>
            <w:vAlign w:val="center"/>
          </w:tcPr>
          <w:p w14:paraId="57A7F7C9" w14:textId="77777777" w:rsidR="00C17C40" w:rsidRPr="00BB1620" w:rsidRDefault="00C17C40">
            <w:pPr>
              <w:jc w:val="both"/>
            </w:pPr>
          </w:p>
        </w:tc>
        <w:tc>
          <w:tcPr>
            <w:tcW w:w="215" w:type="pct"/>
            <w:vMerge/>
            <w:tcBorders>
              <w:left w:val="single" w:sz="4" w:space="0" w:color="auto"/>
            </w:tcBorders>
            <w:shd w:val="clear" w:color="auto" w:fill="FFFFFF"/>
          </w:tcPr>
          <w:p w14:paraId="61D9C145" w14:textId="77777777" w:rsidR="00C17C40" w:rsidRPr="00BB1620" w:rsidRDefault="00C17C40">
            <w:pPr>
              <w:jc w:val="both"/>
            </w:pPr>
          </w:p>
        </w:tc>
        <w:tc>
          <w:tcPr>
            <w:tcW w:w="98" w:type="pct"/>
            <w:gridSpan w:val="2"/>
            <w:vMerge/>
            <w:tcBorders>
              <w:left w:val="single" w:sz="4" w:space="0" w:color="auto"/>
            </w:tcBorders>
            <w:shd w:val="clear" w:color="auto" w:fill="FFFFFF"/>
          </w:tcPr>
          <w:p w14:paraId="79D85971" w14:textId="77777777" w:rsidR="00C17C40" w:rsidRPr="00BB1620" w:rsidRDefault="00C17C40">
            <w:pPr>
              <w:jc w:val="both"/>
            </w:pPr>
          </w:p>
        </w:tc>
        <w:tc>
          <w:tcPr>
            <w:tcW w:w="97" w:type="pct"/>
            <w:vMerge/>
            <w:tcBorders>
              <w:left w:val="single" w:sz="4" w:space="0" w:color="auto"/>
            </w:tcBorders>
            <w:shd w:val="clear" w:color="auto" w:fill="FFFFFF"/>
          </w:tcPr>
          <w:p w14:paraId="7BEC3B09" w14:textId="77777777" w:rsidR="00C17C40" w:rsidRPr="00BB1620" w:rsidRDefault="00C17C40">
            <w:pPr>
              <w:jc w:val="both"/>
            </w:pPr>
          </w:p>
        </w:tc>
        <w:tc>
          <w:tcPr>
            <w:tcW w:w="195" w:type="pct"/>
            <w:vMerge/>
            <w:tcBorders>
              <w:left w:val="single" w:sz="4" w:space="0" w:color="auto"/>
            </w:tcBorders>
            <w:shd w:val="clear" w:color="auto" w:fill="FFFFFF"/>
          </w:tcPr>
          <w:p w14:paraId="30A1B332" w14:textId="77777777" w:rsidR="00C17C40" w:rsidRPr="00BB1620" w:rsidRDefault="00C17C40">
            <w:pPr>
              <w:jc w:val="both"/>
            </w:pPr>
          </w:p>
        </w:tc>
        <w:tc>
          <w:tcPr>
            <w:tcW w:w="341" w:type="pct"/>
            <w:vMerge/>
            <w:tcBorders>
              <w:left w:val="single" w:sz="4" w:space="0" w:color="auto"/>
            </w:tcBorders>
            <w:shd w:val="clear" w:color="auto" w:fill="FFFFFF"/>
          </w:tcPr>
          <w:p w14:paraId="4664406F" w14:textId="77777777" w:rsidR="00C17C40" w:rsidRPr="00BB1620" w:rsidRDefault="00C17C40">
            <w:pPr>
              <w:jc w:val="both"/>
            </w:pPr>
          </w:p>
        </w:tc>
        <w:tc>
          <w:tcPr>
            <w:tcW w:w="97" w:type="pct"/>
            <w:vMerge/>
            <w:tcBorders>
              <w:left w:val="single" w:sz="4" w:space="0" w:color="auto"/>
            </w:tcBorders>
            <w:shd w:val="clear" w:color="auto" w:fill="FFFFFF"/>
          </w:tcPr>
          <w:p w14:paraId="0F08AFCE" w14:textId="77777777" w:rsidR="00C17C40" w:rsidRPr="00BB1620" w:rsidRDefault="00C17C40">
            <w:pPr>
              <w:jc w:val="both"/>
            </w:pPr>
          </w:p>
        </w:tc>
        <w:tc>
          <w:tcPr>
            <w:tcW w:w="98" w:type="pct"/>
            <w:vMerge/>
            <w:tcBorders>
              <w:left w:val="single" w:sz="4" w:space="0" w:color="auto"/>
            </w:tcBorders>
            <w:shd w:val="clear" w:color="auto" w:fill="FFFFFF"/>
          </w:tcPr>
          <w:p w14:paraId="5B4D1E44" w14:textId="77777777" w:rsidR="00C17C40" w:rsidRPr="00BB1620" w:rsidRDefault="00C17C40">
            <w:pPr>
              <w:jc w:val="both"/>
            </w:pPr>
          </w:p>
        </w:tc>
        <w:tc>
          <w:tcPr>
            <w:tcW w:w="97" w:type="pct"/>
            <w:tcBorders>
              <w:top w:val="single" w:sz="4" w:space="0" w:color="auto"/>
              <w:left w:val="single" w:sz="4" w:space="0" w:color="auto"/>
            </w:tcBorders>
            <w:shd w:val="clear" w:color="auto" w:fill="FFFFFF"/>
          </w:tcPr>
          <w:p w14:paraId="388F0BE4" w14:textId="77777777" w:rsidR="00C17C40" w:rsidRPr="00BB1620" w:rsidRDefault="00C17C40">
            <w:pPr>
              <w:jc w:val="both"/>
            </w:pPr>
          </w:p>
        </w:tc>
        <w:tc>
          <w:tcPr>
            <w:tcW w:w="195" w:type="pct"/>
            <w:tcBorders>
              <w:top w:val="single" w:sz="4" w:space="0" w:color="auto"/>
              <w:left w:val="single" w:sz="4" w:space="0" w:color="auto"/>
            </w:tcBorders>
            <w:shd w:val="clear" w:color="auto" w:fill="FFFFFF"/>
          </w:tcPr>
          <w:p w14:paraId="62C806F6" w14:textId="77777777" w:rsidR="00C17C40" w:rsidRPr="00BB1620" w:rsidRDefault="00C17C40">
            <w:pPr>
              <w:jc w:val="both"/>
            </w:pPr>
          </w:p>
        </w:tc>
        <w:tc>
          <w:tcPr>
            <w:tcW w:w="146" w:type="pct"/>
            <w:tcBorders>
              <w:top w:val="single" w:sz="4" w:space="0" w:color="auto"/>
              <w:left w:val="single" w:sz="4" w:space="0" w:color="auto"/>
            </w:tcBorders>
            <w:shd w:val="clear" w:color="auto" w:fill="FFFFFF"/>
          </w:tcPr>
          <w:p w14:paraId="2EC0031B" w14:textId="77777777" w:rsidR="00C17C40" w:rsidRPr="00BB1620" w:rsidRDefault="00C17C40">
            <w:pPr>
              <w:jc w:val="both"/>
            </w:pPr>
          </w:p>
        </w:tc>
        <w:tc>
          <w:tcPr>
            <w:tcW w:w="222" w:type="pct"/>
            <w:tcBorders>
              <w:top w:val="single" w:sz="4" w:space="0" w:color="auto"/>
              <w:left w:val="single" w:sz="4" w:space="0" w:color="auto"/>
            </w:tcBorders>
            <w:shd w:val="clear" w:color="auto" w:fill="FFFFFF"/>
          </w:tcPr>
          <w:p w14:paraId="1743E054" w14:textId="77777777" w:rsidR="00C17C40" w:rsidRPr="00BB1620" w:rsidRDefault="00C17C40">
            <w:pPr>
              <w:jc w:val="both"/>
            </w:pPr>
          </w:p>
        </w:tc>
        <w:tc>
          <w:tcPr>
            <w:tcW w:w="343" w:type="pct"/>
            <w:tcBorders>
              <w:top w:val="single" w:sz="4" w:space="0" w:color="auto"/>
              <w:left w:val="single" w:sz="4" w:space="0" w:color="auto"/>
            </w:tcBorders>
            <w:shd w:val="clear" w:color="auto" w:fill="FFFFFF"/>
          </w:tcPr>
          <w:p w14:paraId="2201AEDD" w14:textId="77777777" w:rsidR="00C17C40" w:rsidRPr="00BB1620" w:rsidRDefault="00C17C40">
            <w:pPr>
              <w:jc w:val="both"/>
            </w:pPr>
          </w:p>
        </w:tc>
        <w:tc>
          <w:tcPr>
            <w:tcW w:w="307" w:type="pct"/>
            <w:tcBorders>
              <w:top w:val="single" w:sz="4" w:space="0" w:color="auto"/>
              <w:left w:val="single" w:sz="4" w:space="0" w:color="auto"/>
            </w:tcBorders>
            <w:shd w:val="clear" w:color="auto" w:fill="FFFFFF"/>
          </w:tcPr>
          <w:p w14:paraId="359E1E8A"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0E066E33"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27BE5ABE"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4CABF80D" w14:textId="77777777" w:rsidR="00C17C40" w:rsidRPr="00BB1620" w:rsidRDefault="00C17C40">
            <w:pPr>
              <w:jc w:val="both"/>
            </w:pPr>
          </w:p>
        </w:tc>
        <w:tc>
          <w:tcPr>
            <w:tcW w:w="144" w:type="pct"/>
            <w:tcBorders>
              <w:top w:val="single" w:sz="4" w:space="0" w:color="auto"/>
              <w:left w:val="single" w:sz="4" w:space="0" w:color="auto"/>
            </w:tcBorders>
            <w:shd w:val="clear" w:color="auto" w:fill="FFFFFF"/>
          </w:tcPr>
          <w:p w14:paraId="7C57DA12"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5155CC17" w14:textId="77777777" w:rsidR="00C17C40" w:rsidRPr="00BB1620" w:rsidRDefault="00C17C40">
            <w:pPr>
              <w:jc w:val="both"/>
            </w:pPr>
          </w:p>
        </w:tc>
        <w:tc>
          <w:tcPr>
            <w:tcW w:w="241" w:type="pct"/>
            <w:tcBorders>
              <w:top w:val="single" w:sz="4" w:space="0" w:color="auto"/>
              <w:left w:val="single" w:sz="4" w:space="0" w:color="auto"/>
            </w:tcBorders>
            <w:shd w:val="clear" w:color="auto" w:fill="FFFFFF"/>
          </w:tcPr>
          <w:p w14:paraId="63836964" w14:textId="77777777" w:rsidR="00C17C40" w:rsidRPr="00BB1620" w:rsidRDefault="00C17C40">
            <w:pPr>
              <w:jc w:val="both"/>
            </w:pPr>
          </w:p>
        </w:tc>
        <w:tc>
          <w:tcPr>
            <w:tcW w:w="145" w:type="pct"/>
            <w:tcBorders>
              <w:top w:val="single" w:sz="4" w:space="0" w:color="auto"/>
              <w:left w:val="single" w:sz="4" w:space="0" w:color="auto"/>
            </w:tcBorders>
            <w:shd w:val="clear" w:color="auto" w:fill="FFFFFF"/>
          </w:tcPr>
          <w:p w14:paraId="436F15C4" w14:textId="77777777" w:rsidR="00C17C40" w:rsidRPr="00BB1620" w:rsidRDefault="00C17C40">
            <w:pPr>
              <w:jc w:val="both"/>
            </w:pPr>
          </w:p>
        </w:tc>
        <w:tc>
          <w:tcPr>
            <w:tcW w:w="292" w:type="pct"/>
            <w:tcBorders>
              <w:top w:val="single" w:sz="4" w:space="0" w:color="auto"/>
              <w:left w:val="single" w:sz="4" w:space="0" w:color="auto"/>
            </w:tcBorders>
            <w:shd w:val="clear" w:color="auto" w:fill="FFFFFF"/>
          </w:tcPr>
          <w:p w14:paraId="17A2E463" w14:textId="77777777" w:rsidR="00C17C40" w:rsidRPr="00BB1620" w:rsidRDefault="00C17C40">
            <w:pPr>
              <w:jc w:val="both"/>
            </w:pPr>
          </w:p>
        </w:tc>
        <w:tc>
          <w:tcPr>
            <w:tcW w:w="193" w:type="pct"/>
            <w:tcBorders>
              <w:top w:val="single" w:sz="4" w:space="0" w:color="auto"/>
              <w:left w:val="single" w:sz="4" w:space="0" w:color="auto"/>
            </w:tcBorders>
            <w:shd w:val="clear" w:color="auto" w:fill="FFFFFF"/>
          </w:tcPr>
          <w:p w14:paraId="5F2057D2" w14:textId="77777777" w:rsidR="00C17C40" w:rsidRPr="00BB1620" w:rsidRDefault="00C17C40">
            <w:pPr>
              <w:jc w:val="both"/>
            </w:pPr>
          </w:p>
        </w:tc>
        <w:tc>
          <w:tcPr>
            <w:tcW w:w="298" w:type="pct"/>
            <w:vMerge/>
            <w:tcBorders>
              <w:left w:val="single" w:sz="4" w:space="0" w:color="auto"/>
            </w:tcBorders>
            <w:shd w:val="clear" w:color="auto" w:fill="FFFFFF"/>
          </w:tcPr>
          <w:p w14:paraId="76D5F36B" w14:textId="77777777" w:rsidR="00C17C40" w:rsidRPr="00BB1620" w:rsidRDefault="00C17C40">
            <w:pPr>
              <w:jc w:val="both"/>
            </w:pPr>
          </w:p>
        </w:tc>
        <w:tc>
          <w:tcPr>
            <w:tcW w:w="259" w:type="pct"/>
            <w:vMerge/>
            <w:tcBorders>
              <w:left w:val="single" w:sz="4" w:space="0" w:color="auto"/>
              <w:right w:val="single" w:sz="4" w:space="0" w:color="auto"/>
            </w:tcBorders>
            <w:shd w:val="clear" w:color="auto" w:fill="FFFFFF"/>
          </w:tcPr>
          <w:p w14:paraId="08E851CD" w14:textId="77777777" w:rsidR="00C17C40" w:rsidRPr="00BB1620" w:rsidRDefault="00C17C40">
            <w:pPr>
              <w:jc w:val="both"/>
            </w:pPr>
          </w:p>
        </w:tc>
      </w:tr>
      <w:tr w:rsidR="00180F29" w:rsidRPr="004B6F67" w14:paraId="648F1C6D" w14:textId="77777777" w:rsidTr="00180F29">
        <w:trPr>
          <w:trHeight w:val="192"/>
        </w:trPr>
        <w:tc>
          <w:tcPr>
            <w:tcW w:w="127" w:type="pct"/>
            <w:vMerge/>
            <w:tcBorders>
              <w:left w:val="single" w:sz="4" w:space="0" w:color="auto"/>
            </w:tcBorders>
            <w:shd w:val="clear" w:color="auto" w:fill="FFFFFF"/>
            <w:vAlign w:val="center"/>
          </w:tcPr>
          <w:p w14:paraId="5CDFB604" w14:textId="77777777" w:rsidR="00C17C40" w:rsidRPr="00BB1620" w:rsidRDefault="00C17C40">
            <w:pPr>
              <w:jc w:val="both"/>
            </w:pPr>
          </w:p>
        </w:tc>
        <w:tc>
          <w:tcPr>
            <w:tcW w:w="435" w:type="pct"/>
            <w:vMerge/>
            <w:tcBorders>
              <w:left w:val="single" w:sz="4" w:space="0" w:color="auto"/>
            </w:tcBorders>
            <w:shd w:val="clear" w:color="auto" w:fill="FFFFFF"/>
            <w:vAlign w:val="center"/>
          </w:tcPr>
          <w:p w14:paraId="0D56AC6B" w14:textId="77777777" w:rsidR="00C17C40" w:rsidRPr="00BB1620" w:rsidRDefault="00C17C40">
            <w:pPr>
              <w:jc w:val="both"/>
            </w:pPr>
          </w:p>
        </w:tc>
        <w:tc>
          <w:tcPr>
            <w:tcW w:w="215" w:type="pct"/>
            <w:vMerge/>
            <w:tcBorders>
              <w:left w:val="single" w:sz="4" w:space="0" w:color="auto"/>
            </w:tcBorders>
            <w:shd w:val="clear" w:color="auto" w:fill="FFFFFF"/>
          </w:tcPr>
          <w:p w14:paraId="51214D1A" w14:textId="77777777" w:rsidR="00C17C40" w:rsidRPr="00BB1620" w:rsidRDefault="00C17C40">
            <w:pPr>
              <w:jc w:val="both"/>
            </w:pPr>
          </w:p>
        </w:tc>
        <w:tc>
          <w:tcPr>
            <w:tcW w:w="98" w:type="pct"/>
            <w:gridSpan w:val="2"/>
            <w:vMerge/>
            <w:tcBorders>
              <w:left w:val="single" w:sz="4" w:space="0" w:color="auto"/>
            </w:tcBorders>
            <w:shd w:val="clear" w:color="auto" w:fill="FFFFFF"/>
          </w:tcPr>
          <w:p w14:paraId="0597BC2F" w14:textId="77777777" w:rsidR="00C17C40" w:rsidRPr="00BB1620" w:rsidRDefault="00C17C40">
            <w:pPr>
              <w:jc w:val="both"/>
            </w:pPr>
          </w:p>
        </w:tc>
        <w:tc>
          <w:tcPr>
            <w:tcW w:w="97" w:type="pct"/>
            <w:vMerge/>
            <w:tcBorders>
              <w:left w:val="single" w:sz="4" w:space="0" w:color="auto"/>
            </w:tcBorders>
            <w:shd w:val="clear" w:color="auto" w:fill="FFFFFF"/>
          </w:tcPr>
          <w:p w14:paraId="291B1378" w14:textId="77777777" w:rsidR="00C17C40" w:rsidRPr="00BB1620" w:rsidRDefault="00C17C40">
            <w:pPr>
              <w:jc w:val="both"/>
            </w:pPr>
          </w:p>
        </w:tc>
        <w:tc>
          <w:tcPr>
            <w:tcW w:w="195" w:type="pct"/>
            <w:vMerge/>
            <w:tcBorders>
              <w:left w:val="single" w:sz="4" w:space="0" w:color="auto"/>
            </w:tcBorders>
            <w:shd w:val="clear" w:color="auto" w:fill="FFFFFF"/>
          </w:tcPr>
          <w:p w14:paraId="0EC6A582" w14:textId="77777777" w:rsidR="00C17C40" w:rsidRPr="00BB1620" w:rsidRDefault="00C17C40">
            <w:pPr>
              <w:jc w:val="both"/>
            </w:pPr>
          </w:p>
        </w:tc>
        <w:tc>
          <w:tcPr>
            <w:tcW w:w="341" w:type="pct"/>
            <w:vMerge/>
            <w:tcBorders>
              <w:left w:val="single" w:sz="4" w:space="0" w:color="auto"/>
            </w:tcBorders>
            <w:shd w:val="clear" w:color="auto" w:fill="FFFFFF"/>
          </w:tcPr>
          <w:p w14:paraId="75C82791" w14:textId="77777777" w:rsidR="00C17C40" w:rsidRPr="00BB1620" w:rsidRDefault="00C17C40">
            <w:pPr>
              <w:jc w:val="both"/>
            </w:pPr>
          </w:p>
        </w:tc>
        <w:tc>
          <w:tcPr>
            <w:tcW w:w="97" w:type="pct"/>
            <w:vMerge/>
            <w:tcBorders>
              <w:left w:val="single" w:sz="4" w:space="0" w:color="auto"/>
            </w:tcBorders>
            <w:shd w:val="clear" w:color="auto" w:fill="FFFFFF"/>
          </w:tcPr>
          <w:p w14:paraId="1AA2E07C" w14:textId="77777777" w:rsidR="00C17C40" w:rsidRPr="00BB1620" w:rsidRDefault="00C17C40">
            <w:pPr>
              <w:jc w:val="both"/>
            </w:pPr>
          </w:p>
        </w:tc>
        <w:tc>
          <w:tcPr>
            <w:tcW w:w="98" w:type="pct"/>
            <w:vMerge/>
            <w:tcBorders>
              <w:left w:val="single" w:sz="4" w:space="0" w:color="auto"/>
            </w:tcBorders>
            <w:shd w:val="clear" w:color="auto" w:fill="FFFFFF"/>
          </w:tcPr>
          <w:p w14:paraId="758AC3CB" w14:textId="77777777" w:rsidR="00C17C40" w:rsidRPr="00BB1620" w:rsidRDefault="00C17C40">
            <w:pPr>
              <w:jc w:val="both"/>
            </w:pPr>
          </w:p>
        </w:tc>
        <w:tc>
          <w:tcPr>
            <w:tcW w:w="97" w:type="pct"/>
            <w:tcBorders>
              <w:top w:val="single" w:sz="4" w:space="0" w:color="auto"/>
              <w:left w:val="single" w:sz="4" w:space="0" w:color="auto"/>
            </w:tcBorders>
            <w:shd w:val="clear" w:color="auto" w:fill="FFFFFF"/>
          </w:tcPr>
          <w:p w14:paraId="67863F46" w14:textId="77777777" w:rsidR="00C17C40" w:rsidRPr="00BB1620" w:rsidRDefault="00C17C40">
            <w:pPr>
              <w:jc w:val="both"/>
            </w:pPr>
          </w:p>
        </w:tc>
        <w:tc>
          <w:tcPr>
            <w:tcW w:w="195" w:type="pct"/>
            <w:tcBorders>
              <w:top w:val="single" w:sz="4" w:space="0" w:color="auto"/>
              <w:left w:val="single" w:sz="4" w:space="0" w:color="auto"/>
            </w:tcBorders>
            <w:shd w:val="clear" w:color="auto" w:fill="FFFFFF"/>
          </w:tcPr>
          <w:p w14:paraId="24365C70" w14:textId="77777777" w:rsidR="00C17C40" w:rsidRPr="00BB1620" w:rsidRDefault="00C17C40">
            <w:pPr>
              <w:jc w:val="both"/>
            </w:pPr>
          </w:p>
        </w:tc>
        <w:tc>
          <w:tcPr>
            <w:tcW w:w="146" w:type="pct"/>
            <w:tcBorders>
              <w:top w:val="single" w:sz="4" w:space="0" w:color="auto"/>
              <w:left w:val="single" w:sz="4" w:space="0" w:color="auto"/>
            </w:tcBorders>
            <w:shd w:val="clear" w:color="auto" w:fill="FFFFFF"/>
          </w:tcPr>
          <w:p w14:paraId="5484FFC4" w14:textId="77777777" w:rsidR="00C17C40" w:rsidRPr="00BB1620" w:rsidRDefault="00C17C40">
            <w:pPr>
              <w:jc w:val="both"/>
            </w:pPr>
          </w:p>
        </w:tc>
        <w:tc>
          <w:tcPr>
            <w:tcW w:w="222" w:type="pct"/>
            <w:tcBorders>
              <w:top w:val="single" w:sz="4" w:space="0" w:color="auto"/>
              <w:left w:val="single" w:sz="4" w:space="0" w:color="auto"/>
            </w:tcBorders>
            <w:shd w:val="clear" w:color="auto" w:fill="FFFFFF"/>
          </w:tcPr>
          <w:p w14:paraId="0D54DC32" w14:textId="77777777" w:rsidR="00C17C40" w:rsidRPr="00BB1620" w:rsidRDefault="00C17C40">
            <w:pPr>
              <w:jc w:val="both"/>
            </w:pPr>
          </w:p>
        </w:tc>
        <w:tc>
          <w:tcPr>
            <w:tcW w:w="343" w:type="pct"/>
            <w:tcBorders>
              <w:top w:val="single" w:sz="4" w:space="0" w:color="auto"/>
              <w:left w:val="single" w:sz="4" w:space="0" w:color="auto"/>
            </w:tcBorders>
            <w:shd w:val="clear" w:color="auto" w:fill="FFFFFF"/>
          </w:tcPr>
          <w:p w14:paraId="0B90236A" w14:textId="77777777" w:rsidR="00C17C40" w:rsidRPr="00BB1620" w:rsidRDefault="00C17C40">
            <w:pPr>
              <w:jc w:val="both"/>
            </w:pPr>
          </w:p>
        </w:tc>
        <w:tc>
          <w:tcPr>
            <w:tcW w:w="307" w:type="pct"/>
            <w:tcBorders>
              <w:top w:val="single" w:sz="4" w:space="0" w:color="auto"/>
              <w:left w:val="single" w:sz="4" w:space="0" w:color="auto"/>
            </w:tcBorders>
            <w:shd w:val="clear" w:color="auto" w:fill="FFFFFF"/>
          </w:tcPr>
          <w:p w14:paraId="33AB444B"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4C67C038"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43460F6B"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71CA4500" w14:textId="77777777" w:rsidR="00C17C40" w:rsidRPr="00BB1620" w:rsidRDefault="00C17C40">
            <w:pPr>
              <w:jc w:val="both"/>
            </w:pPr>
          </w:p>
        </w:tc>
        <w:tc>
          <w:tcPr>
            <w:tcW w:w="144" w:type="pct"/>
            <w:tcBorders>
              <w:top w:val="single" w:sz="4" w:space="0" w:color="auto"/>
              <w:left w:val="single" w:sz="4" w:space="0" w:color="auto"/>
            </w:tcBorders>
            <w:shd w:val="clear" w:color="auto" w:fill="FFFFFF"/>
          </w:tcPr>
          <w:p w14:paraId="77C5F5A0"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006CF93C" w14:textId="77777777" w:rsidR="00C17C40" w:rsidRPr="00BB1620" w:rsidRDefault="00C17C40">
            <w:pPr>
              <w:jc w:val="both"/>
            </w:pPr>
          </w:p>
        </w:tc>
        <w:tc>
          <w:tcPr>
            <w:tcW w:w="241" w:type="pct"/>
            <w:tcBorders>
              <w:top w:val="single" w:sz="4" w:space="0" w:color="auto"/>
              <w:left w:val="single" w:sz="4" w:space="0" w:color="auto"/>
            </w:tcBorders>
            <w:shd w:val="clear" w:color="auto" w:fill="FFFFFF"/>
          </w:tcPr>
          <w:p w14:paraId="6FA21AE2" w14:textId="77777777" w:rsidR="00C17C40" w:rsidRPr="00BB1620" w:rsidRDefault="00C17C40">
            <w:pPr>
              <w:jc w:val="both"/>
            </w:pPr>
          </w:p>
        </w:tc>
        <w:tc>
          <w:tcPr>
            <w:tcW w:w="145" w:type="pct"/>
            <w:tcBorders>
              <w:top w:val="single" w:sz="4" w:space="0" w:color="auto"/>
              <w:left w:val="single" w:sz="4" w:space="0" w:color="auto"/>
            </w:tcBorders>
            <w:shd w:val="clear" w:color="auto" w:fill="FFFFFF"/>
          </w:tcPr>
          <w:p w14:paraId="38EE30C3" w14:textId="77777777" w:rsidR="00C17C40" w:rsidRPr="00BB1620" w:rsidRDefault="00C17C40">
            <w:pPr>
              <w:jc w:val="both"/>
            </w:pPr>
          </w:p>
        </w:tc>
        <w:tc>
          <w:tcPr>
            <w:tcW w:w="292" w:type="pct"/>
            <w:tcBorders>
              <w:top w:val="single" w:sz="4" w:space="0" w:color="auto"/>
              <w:left w:val="single" w:sz="4" w:space="0" w:color="auto"/>
            </w:tcBorders>
            <w:shd w:val="clear" w:color="auto" w:fill="FFFFFF"/>
          </w:tcPr>
          <w:p w14:paraId="24D173FF" w14:textId="77777777" w:rsidR="00C17C40" w:rsidRPr="00BB1620" w:rsidRDefault="00C17C40">
            <w:pPr>
              <w:jc w:val="both"/>
            </w:pPr>
          </w:p>
        </w:tc>
        <w:tc>
          <w:tcPr>
            <w:tcW w:w="193" w:type="pct"/>
            <w:tcBorders>
              <w:top w:val="single" w:sz="4" w:space="0" w:color="auto"/>
              <w:left w:val="single" w:sz="4" w:space="0" w:color="auto"/>
            </w:tcBorders>
            <w:shd w:val="clear" w:color="auto" w:fill="FFFFFF"/>
          </w:tcPr>
          <w:p w14:paraId="125BB83C" w14:textId="77777777" w:rsidR="00C17C40" w:rsidRPr="00BB1620" w:rsidRDefault="00C17C40">
            <w:pPr>
              <w:jc w:val="both"/>
            </w:pPr>
          </w:p>
        </w:tc>
        <w:tc>
          <w:tcPr>
            <w:tcW w:w="298" w:type="pct"/>
            <w:vMerge/>
            <w:tcBorders>
              <w:left w:val="single" w:sz="4" w:space="0" w:color="auto"/>
            </w:tcBorders>
            <w:shd w:val="clear" w:color="auto" w:fill="FFFFFF"/>
          </w:tcPr>
          <w:p w14:paraId="63B78AEB" w14:textId="77777777" w:rsidR="00C17C40" w:rsidRPr="00BB1620" w:rsidRDefault="00C17C40">
            <w:pPr>
              <w:jc w:val="both"/>
            </w:pPr>
          </w:p>
        </w:tc>
        <w:tc>
          <w:tcPr>
            <w:tcW w:w="259" w:type="pct"/>
            <w:vMerge/>
            <w:tcBorders>
              <w:left w:val="single" w:sz="4" w:space="0" w:color="auto"/>
              <w:right w:val="single" w:sz="4" w:space="0" w:color="auto"/>
            </w:tcBorders>
            <w:shd w:val="clear" w:color="auto" w:fill="FFFFFF"/>
          </w:tcPr>
          <w:p w14:paraId="13595142" w14:textId="77777777" w:rsidR="00C17C40" w:rsidRPr="00BB1620" w:rsidRDefault="00C17C40">
            <w:pPr>
              <w:jc w:val="both"/>
            </w:pPr>
          </w:p>
        </w:tc>
      </w:tr>
      <w:tr w:rsidR="00C17C40" w:rsidRPr="004B6F67" w14:paraId="437332C0" w14:textId="77777777" w:rsidTr="00A20A06">
        <w:trPr>
          <w:trHeight w:val="197"/>
        </w:trPr>
        <w:tc>
          <w:tcPr>
            <w:tcW w:w="127" w:type="pct"/>
            <w:tcBorders>
              <w:top w:val="single" w:sz="4" w:space="0" w:color="auto"/>
              <w:left w:val="single" w:sz="4" w:space="0" w:color="auto"/>
            </w:tcBorders>
            <w:shd w:val="clear" w:color="auto" w:fill="FFFFFF"/>
            <w:vAlign w:val="bottom"/>
          </w:tcPr>
          <w:p w14:paraId="61427E6D" w14:textId="77777777" w:rsidR="00C17C40" w:rsidRPr="00BB1620" w:rsidRDefault="00C17C40" w:rsidP="00BB1620">
            <w:pPr>
              <w:pStyle w:val="22"/>
              <w:spacing w:after="0" w:line="240" w:lineRule="auto"/>
              <w:jc w:val="both"/>
              <w:rPr>
                <w:sz w:val="24"/>
                <w:szCs w:val="24"/>
              </w:rPr>
            </w:pPr>
            <w:r w:rsidRPr="00BB1620">
              <w:rPr>
                <w:rStyle w:val="275pt"/>
                <w:sz w:val="24"/>
                <w:szCs w:val="24"/>
              </w:rPr>
              <w:t>2</w:t>
            </w:r>
          </w:p>
        </w:tc>
        <w:tc>
          <w:tcPr>
            <w:tcW w:w="4873" w:type="pct"/>
            <w:gridSpan w:val="26"/>
            <w:tcBorders>
              <w:top w:val="single" w:sz="4" w:space="0" w:color="auto"/>
              <w:left w:val="single" w:sz="4" w:space="0" w:color="auto"/>
              <w:right w:val="single" w:sz="4" w:space="0" w:color="auto"/>
            </w:tcBorders>
            <w:shd w:val="clear" w:color="auto" w:fill="FFFFFF"/>
            <w:vAlign w:val="bottom"/>
          </w:tcPr>
          <w:p w14:paraId="4EF90CF7" w14:textId="77777777" w:rsidR="00C17C40" w:rsidRPr="00BB1620" w:rsidRDefault="00C17C40" w:rsidP="00BB1620">
            <w:pPr>
              <w:pStyle w:val="22"/>
              <w:spacing w:after="0" w:line="240" w:lineRule="auto"/>
              <w:jc w:val="both"/>
              <w:rPr>
                <w:sz w:val="24"/>
                <w:szCs w:val="24"/>
              </w:rPr>
            </w:pPr>
            <w:r w:rsidRPr="00BB1620">
              <w:rPr>
                <w:rStyle w:val="275pt"/>
                <w:sz w:val="24"/>
                <w:szCs w:val="24"/>
              </w:rPr>
              <w:t>Ремонт одного элемента сети:</w:t>
            </w:r>
          </w:p>
        </w:tc>
      </w:tr>
      <w:tr w:rsidR="00180F29" w:rsidRPr="004B6F67" w14:paraId="57EB0A47" w14:textId="77777777" w:rsidTr="00180F29">
        <w:trPr>
          <w:trHeight w:val="192"/>
        </w:trPr>
        <w:tc>
          <w:tcPr>
            <w:tcW w:w="127" w:type="pct"/>
            <w:vMerge w:val="restart"/>
            <w:tcBorders>
              <w:top w:val="single" w:sz="4" w:space="0" w:color="auto"/>
              <w:left w:val="single" w:sz="4" w:space="0" w:color="auto"/>
            </w:tcBorders>
            <w:shd w:val="clear" w:color="auto" w:fill="FFFFFF"/>
            <w:vAlign w:val="center"/>
          </w:tcPr>
          <w:p w14:paraId="356ED37B" w14:textId="77777777" w:rsidR="00C17C40" w:rsidRPr="00BB1620" w:rsidRDefault="00C17C40" w:rsidP="00BB1620">
            <w:pPr>
              <w:pStyle w:val="22"/>
              <w:spacing w:after="0" w:line="240" w:lineRule="auto"/>
              <w:jc w:val="both"/>
              <w:rPr>
                <w:sz w:val="24"/>
                <w:szCs w:val="24"/>
              </w:rPr>
            </w:pPr>
            <w:r w:rsidRPr="00BB1620">
              <w:rPr>
                <w:rStyle w:val="275pt"/>
                <w:sz w:val="24"/>
                <w:szCs w:val="24"/>
              </w:rPr>
              <w:t>2.1</w:t>
            </w:r>
          </w:p>
        </w:tc>
        <w:tc>
          <w:tcPr>
            <w:tcW w:w="435" w:type="pct"/>
            <w:vMerge w:val="restart"/>
            <w:tcBorders>
              <w:top w:val="single" w:sz="4" w:space="0" w:color="auto"/>
              <w:left w:val="single" w:sz="4" w:space="0" w:color="auto"/>
            </w:tcBorders>
            <w:shd w:val="clear" w:color="auto" w:fill="FFFFFF"/>
          </w:tcPr>
          <w:p w14:paraId="77B3E674" w14:textId="77777777" w:rsidR="00C17C40" w:rsidRPr="00BB1620" w:rsidRDefault="00C17C40">
            <w:pPr>
              <w:jc w:val="both"/>
            </w:pPr>
          </w:p>
        </w:tc>
        <w:tc>
          <w:tcPr>
            <w:tcW w:w="215" w:type="pct"/>
            <w:vMerge w:val="restart"/>
            <w:tcBorders>
              <w:top w:val="single" w:sz="4" w:space="0" w:color="auto"/>
              <w:left w:val="single" w:sz="4" w:space="0" w:color="auto"/>
            </w:tcBorders>
            <w:shd w:val="clear" w:color="auto" w:fill="FFFFFF"/>
          </w:tcPr>
          <w:p w14:paraId="4B9CE900" w14:textId="77777777" w:rsidR="00C17C40" w:rsidRPr="00BB1620" w:rsidRDefault="00C17C40">
            <w:pPr>
              <w:jc w:val="both"/>
            </w:pPr>
          </w:p>
        </w:tc>
        <w:tc>
          <w:tcPr>
            <w:tcW w:w="98" w:type="pct"/>
            <w:gridSpan w:val="2"/>
            <w:vMerge w:val="restart"/>
            <w:tcBorders>
              <w:top w:val="single" w:sz="4" w:space="0" w:color="auto"/>
              <w:left w:val="single" w:sz="4" w:space="0" w:color="auto"/>
            </w:tcBorders>
            <w:shd w:val="clear" w:color="auto" w:fill="FFFFFF"/>
          </w:tcPr>
          <w:p w14:paraId="5DA37E63" w14:textId="77777777" w:rsidR="00C17C40" w:rsidRPr="00BB1620" w:rsidRDefault="00C17C40">
            <w:pPr>
              <w:jc w:val="both"/>
            </w:pPr>
          </w:p>
        </w:tc>
        <w:tc>
          <w:tcPr>
            <w:tcW w:w="97" w:type="pct"/>
            <w:vMerge w:val="restart"/>
            <w:tcBorders>
              <w:top w:val="single" w:sz="4" w:space="0" w:color="auto"/>
              <w:left w:val="single" w:sz="4" w:space="0" w:color="auto"/>
            </w:tcBorders>
            <w:shd w:val="clear" w:color="auto" w:fill="FFFFFF"/>
          </w:tcPr>
          <w:p w14:paraId="6434908D" w14:textId="77777777" w:rsidR="00C17C40" w:rsidRPr="00BB1620" w:rsidRDefault="00C17C40">
            <w:pPr>
              <w:jc w:val="both"/>
            </w:pPr>
          </w:p>
        </w:tc>
        <w:tc>
          <w:tcPr>
            <w:tcW w:w="195" w:type="pct"/>
            <w:vMerge w:val="restart"/>
            <w:tcBorders>
              <w:top w:val="single" w:sz="4" w:space="0" w:color="auto"/>
              <w:left w:val="single" w:sz="4" w:space="0" w:color="auto"/>
            </w:tcBorders>
            <w:shd w:val="clear" w:color="auto" w:fill="FFFFFF"/>
          </w:tcPr>
          <w:p w14:paraId="4F9A6356" w14:textId="77777777" w:rsidR="00C17C40" w:rsidRPr="00BB1620" w:rsidRDefault="00C17C40">
            <w:pPr>
              <w:jc w:val="both"/>
            </w:pPr>
          </w:p>
        </w:tc>
        <w:tc>
          <w:tcPr>
            <w:tcW w:w="341" w:type="pct"/>
            <w:vMerge w:val="restart"/>
            <w:tcBorders>
              <w:top w:val="single" w:sz="4" w:space="0" w:color="auto"/>
              <w:left w:val="single" w:sz="4" w:space="0" w:color="auto"/>
            </w:tcBorders>
            <w:shd w:val="clear" w:color="auto" w:fill="FFFFFF"/>
          </w:tcPr>
          <w:p w14:paraId="70E1CC95" w14:textId="77777777" w:rsidR="00C17C40" w:rsidRPr="00BB1620" w:rsidRDefault="00C17C40">
            <w:pPr>
              <w:jc w:val="both"/>
            </w:pPr>
          </w:p>
        </w:tc>
        <w:tc>
          <w:tcPr>
            <w:tcW w:w="97" w:type="pct"/>
            <w:vMerge w:val="restart"/>
            <w:tcBorders>
              <w:top w:val="single" w:sz="4" w:space="0" w:color="auto"/>
              <w:left w:val="single" w:sz="4" w:space="0" w:color="auto"/>
            </w:tcBorders>
            <w:shd w:val="clear" w:color="auto" w:fill="FFFFFF"/>
          </w:tcPr>
          <w:p w14:paraId="21725103" w14:textId="77777777" w:rsidR="00C17C40" w:rsidRPr="00BB1620" w:rsidRDefault="00C17C40">
            <w:pPr>
              <w:jc w:val="both"/>
            </w:pPr>
          </w:p>
        </w:tc>
        <w:tc>
          <w:tcPr>
            <w:tcW w:w="98" w:type="pct"/>
            <w:vMerge w:val="restart"/>
            <w:tcBorders>
              <w:top w:val="single" w:sz="4" w:space="0" w:color="auto"/>
              <w:left w:val="single" w:sz="4" w:space="0" w:color="auto"/>
            </w:tcBorders>
            <w:shd w:val="clear" w:color="auto" w:fill="FFFFFF"/>
          </w:tcPr>
          <w:p w14:paraId="399AB4AF" w14:textId="77777777" w:rsidR="00C17C40" w:rsidRPr="00BB1620" w:rsidRDefault="00C17C40">
            <w:pPr>
              <w:jc w:val="both"/>
            </w:pPr>
          </w:p>
        </w:tc>
        <w:tc>
          <w:tcPr>
            <w:tcW w:w="97" w:type="pct"/>
            <w:tcBorders>
              <w:top w:val="single" w:sz="4" w:space="0" w:color="auto"/>
              <w:left w:val="single" w:sz="4" w:space="0" w:color="auto"/>
            </w:tcBorders>
            <w:shd w:val="clear" w:color="auto" w:fill="FFFFFF"/>
          </w:tcPr>
          <w:p w14:paraId="7F127A2F" w14:textId="77777777" w:rsidR="00C17C40" w:rsidRPr="00BB1620" w:rsidRDefault="00C17C40">
            <w:pPr>
              <w:jc w:val="both"/>
            </w:pPr>
          </w:p>
        </w:tc>
        <w:tc>
          <w:tcPr>
            <w:tcW w:w="195" w:type="pct"/>
            <w:tcBorders>
              <w:top w:val="single" w:sz="4" w:space="0" w:color="auto"/>
              <w:left w:val="single" w:sz="4" w:space="0" w:color="auto"/>
            </w:tcBorders>
            <w:shd w:val="clear" w:color="auto" w:fill="FFFFFF"/>
          </w:tcPr>
          <w:p w14:paraId="02E64A66" w14:textId="77777777" w:rsidR="00C17C40" w:rsidRPr="00BB1620" w:rsidRDefault="00C17C40">
            <w:pPr>
              <w:jc w:val="both"/>
            </w:pPr>
          </w:p>
        </w:tc>
        <w:tc>
          <w:tcPr>
            <w:tcW w:w="146" w:type="pct"/>
            <w:tcBorders>
              <w:top w:val="single" w:sz="4" w:space="0" w:color="auto"/>
              <w:left w:val="single" w:sz="4" w:space="0" w:color="auto"/>
            </w:tcBorders>
            <w:shd w:val="clear" w:color="auto" w:fill="FFFFFF"/>
          </w:tcPr>
          <w:p w14:paraId="57C0DF21" w14:textId="77777777" w:rsidR="00C17C40" w:rsidRPr="00BB1620" w:rsidRDefault="00C17C40">
            <w:pPr>
              <w:jc w:val="both"/>
            </w:pPr>
          </w:p>
        </w:tc>
        <w:tc>
          <w:tcPr>
            <w:tcW w:w="222" w:type="pct"/>
            <w:tcBorders>
              <w:top w:val="single" w:sz="4" w:space="0" w:color="auto"/>
              <w:left w:val="single" w:sz="4" w:space="0" w:color="auto"/>
            </w:tcBorders>
            <w:shd w:val="clear" w:color="auto" w:fill="FFFFFF"/>
          </w:tcPr>
          <w:p w14:paraId="1D3CD80C" w14:textId="77777777" w:rsidR="00C17C40" w:rsidRPr="00BB1620" w:rsidRDefault="00C17C40">
            <w:pPr>
              <w:jc w:val="both"/>
            </w:pPr>
          </w:p>
        </w:tc>
        <w:tc>
          <w:tcPr>
            <w:tcW w:w="343" w:type="pct"/>
            <w:tcBorders>
              <w:top w:val="single" w:sz="4" w:space="0" w:color="auto"/>
              <w:left w:val="single" w:sz="4" w:space="0" w:color="auto"/>
            </w:tcBorders>
            <w:shd w:val="clear" w:color="auto" w:fill="FFFFFF"/>
          </w:tcPr>
          <w:p w14:paraId="423913C9" w14:textId="77777777" w:rsidR="00C17C40" w:rsidRPr="00BB1620" w:rsidRDefault="00C17C40">
            <w:pPr>
              <w:jc w:val="both"/>
            </w:pPr>
          </w:p>
        </w:tc>
        <w:tc>
          <w:tcPr>
            <w:tcW w:w="307" w:type="pct"/>
            <w:tcBorders>
              <w:top w:val="single" w:sz="4" w:space="0" w:color="auto"/>
              <w:left w:val="single" w:sz="4" w:space="0" w:color="auto"/>
            </w:tcBorders>
            <w:shd w:val="clear" w:color="auto" w:fill="FFFFFF"/>
          </w:tcPr>
          <w:p w14:paraId="22B8CE2D"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26CA6B1E"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3E7C1E6A"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3AA78B0B" w14:textId="77777777" w:rsidR="00C17C40" w:rsidRPr="00BB1620" w:rsidRDefault="00C17C40">
            <w:pPr>
              <w:jc w:val="both"/>
            </w:pPr>
          </w:p>
        </w:tc>
        <w:tc>
          <w:tcPr>
            <w:tcW w:w="144" w:type="pct"/>
            <w:tcBorders>
              <w:top w:val="single" w:sz="4" w:space="0" w:color="auto"/>
              <w:left w:val="single" w:sz="4" w:space="0" w:color="auto"/>
            </w:tcBorders>
            <w:shd w:val="clear" w:color="auto" w:fill="FFFFFF"/>
          </w:tcPr>
          <w:p w14:paraId="488E0A39"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0C2B15C3" w14:textId="77777777" w:rsidR="00C17C40" w:rsidRPr="00BB1620" w:rsidRDefault="00C17C40">
            <w:pPr>
              <w:jc w:val="both"/>
            </w:pPr>
          </w:p>
        </w:tc>
        <w:tc>
          <w:tcPr>
            <w:tcW w:w="241" w:type="pct"/>
            <w:tcBorders>
              <w:top w:val="single" w:sz="4" w:space="0" w:color="auto"/>
              <w:left w:val="single" w:sz="4" w:space="0" w:color="auto"/>
            </w:tcBorders>
            <w:shd w:val="clear" w:color="auto" w:fill="FFFFFF"/>
          </w:tcPr>
          <w:p w14:paraId="6BEE8047" w14:textId="77777777" w:rsidR="00C17C40" w:rsidRPr="00BB1620" w:rsidRDefault="00C17C40">
            <w:pPr>
              <w:jc w:val="both"/>
            </w:pPr>
          </w:p>
        </w:tc>
        <w:tc>
          <w:tcPr>
            <w:tcW w:w="145" w:type="pct"/>
            <w:tcBorders>
              <w:top w:val="single" w:sz="4" w:space="0" w:color="auto"/>
              <w:left w:val="single" w:sz="4" w:space="0" w:color="auto"/>
            </w:tcBorders>
            <w:shd w:val="clear" w:color="auto" w:fill="FFFFFF"/>
          </w:tcPr>
          <w:p w14:paraId="37BC049A" w14:textId="77777777" w:rsidR="00C17C40" w:rsidRPr="00BB1620" w:rsidRDefault="00C17C40">
            <w:pPr>
              <w:jc w:val="both"/>
            </w:pPr>
          </w:p>
        </w:tc>
        <w:tc>
          <w:tcPr>
            <w:tcW w:w="292" w:type="pct"/>
            <w:tcBorders>
              <w:top w:val="single" w:sz="4" w:space="0" w:color="auto"/>
              <w:left w:val="single" w:sz="4" w:space="0" w:color="auto"/>
            </w:tcBorders>
            <w:shd w:val="clear" w:color="auto" w:fill="FFFFFF"/>
          </w:tcPr>
          <w:p w14:paraId="4309557F" w14:textId="77777777" w:rsidR="00C17C40" w:rsidRPr="00BB1620" w:rsidRDefault="00C17C40">
            <w:pPr>
              <w:jc w:val="both"/>
            </w:pPr>
          </w:p>
        </w:tc>
        <w:tc>
          <w:tcPr>
            <w:tcW w:w="193" w:type="pct"/>
            <w:tcBorders>
              <w:top w:val="single" w:sz="4" w:space="0" w:color="auto"/>
              <w:left w:val="single" w:sz="4" w:space="0" w:color="auto"/>
            </w:tcBorders>
            <w:shd w:val="clear" w:color="auto" w:fill="FFFFFF"/>
          </w:tcPr>
          <w:p w14:paraId="5821C2E6" w14:textId="77777777" w:rsidR="00C17C40" w:rsidRPr="00BB1620" w:rsidRDefault="00C17C40">
            <w:pPr>
              <w:jc w:val="both"/>
            </w:pPr>
          </w:p>
        </w:tc>
        <w:tc>
          <w:tcPr>
            <w:tcW w:w="298" w:type="pct"/>
            <w:vMerge w:val="restart"/>
            <w:tcBorders>
              <w:top w:val="single" w:sz="4" w:space="0" w:color="auto"/>
              <w:left w:val="single" w:sz="4" w:space="0" w:color="auto"/>
            </w:tcBorders>
            <w:shd w:val="clear" w:color="auto" w:fill="FFFFFF"/>
          </w:tcPr>
          <w:p w14:paraId="223EE2A0" w14:textId="77777777" w:rsidR="00C17C40" w:rsidRPr="00BB1620" w:rsidRDefault="00C17C40">
            <w:pPr>
              <w:jc w:val="both"/>
            </w:pPr>
          </w:p>
        </w:tc>
        <w:tc>
          <w:tcPr>
            <w:tcW w:w="259" w:type="pct"/>
            <w:vMerge w:val="restart"/>
            <w:tcBorders>
              <w:top w:val="single" w:sz="4" w:space="0" w:color="auto"/>
              <w:left w:val="single" w:sz="4" w:space="0" w:color="auto"/>
              <w:right w:val="single" w:sz="4" w:space="0" w:color="auto"/>
            </w:tcBorders>
            <w:shd w:val="clear" w:color="auto" w:fill="FFFFFF"/>
          </w:tcPr>
          <w:p w14:paraId="6188CB45" w14:textId="77777777" w:rsidR="00C17C40" w:rsidRPr="00BB1620" w:rsidRDefault="00C17C40">
            <w:pPr>
              <w:jc w:val="both"/>
            </w:pPr>
          </w:p>
        </w:tc>
      </w:tr>
      <w:tr w:rsidR="00180F29" w:rsidRPr="004B6F67" w14:paraId="38F1DD8A" w14:textId="77777777" w:rsidTr="00180F29">
        <w:trPr>
          <w:trHeight w:val="197"/>
        </w:trPr>
        <w:tc>
          <w:tcPr>
            <w:tcW w:w="127" w:type="pct"/>
            <w:vMerge/>
            <w:tcBorders>
              <w:left w:val="single" w:sz="4" w:space="0" w:color="auto"/>
            </w:tcBorders>
            <w:shd w:val="clear" w:color="auto" w:fill="FFFFFF"/>
            <w:vAlign w:val="center"/>
          </w:tcPr>
          <w:p w14:paraId="6EF63B6E" w14:textId="77777777" w:rsidR="00C17C40" w:rsidRPr="00BB1620" w:rsidRDefault="00C17C40">
            <w:pPr>
              <w:jc w:val="both"/>
            </w:pPr>
          </w:p>
        </w:tc>
        <w:tc>
          <w:tcPr>
            <w:tcW w:w="435" w:type="pct"/>
            <w:vMerge/>
            <w:tcBorders>
              <w:left w:val="single" w:sz="4" w:space="0" w:color="auto"/>
            </w:tcBorders>
            <w:shd w:val="clear" w:color="auto" w:fill="FFFFFF"/>
          </w:tcPr>
          <w:p w14:paraId="7752CB8A" w14:textId="77777777" w:rsidR="00C17C40" w:rsidRPr="00BB1620" w:rsidRDefault="00C17C40">
            <w:pPr>
              <w:jc w:val="both"/>
            </w:pPr>
          </w:p>
        </w:tc>
        <w:tc>
          <w:tcPr>
            <w:tcW w:w="215" w:type="pct"/>
            <w:vMerge/>
            <w:tcBorders>
              <w:left w:val="single" w:sz="4" w:space="0" w:color="auto"/>
            </w:tcBorders>
            <w:shd w:val="clear" w:color="auto" w:fill="FFFFFF"/>
          </w:tcPr>
          <w:p w14:paraId="3E577295" w14:textId="77777777" w:rsidR="00C17C40" w:rsidRPr="00BB1620" w:rsidRDefault="00C17C40">
            <w:pPr>
              <w:jc w:val="both"/>
            </w:pPr>
          </w:p>
        </w:tc>
        <w:tc>
          <w:tcPr>
            <w:tcW w:w="98" w:type="pct"/>
            <w:gridSpan w:val="2"/>
            <w:vMerge/>
            <w:tcBorders>
              <w:left w:val="single" w:sz="4" w:space="0" w:color="auto"/>
            </w:tcBorders>
            <w:shd w:val="clear" w:color="auto" w:fill="FFFFFF"/>
          </w:tcPr>
          <w:p w14:paraId="3BD384F0" w14:textId="77777777" w:rsidR="00C17C40" w:rsidRPr="00BB1620" w:rsidRDefault="00C17C40">
            <w:pPr>
              <w:jc w:val="both"/>
            </w:pPr>
          </w:p>
        </w:tc>
        <w:tc>
          <w:tcPr>
            <w:tcW w:w="97" w:type="pct"/>
            <w:vMerge/>
            <w:tcBorders>
              <w:left w:val="single" w:sz="4" w:space="0" w:color="auto"/>
            </w:tcBorders>
            <w:shd w:val="clear" w:color="auto" w:fill="FFFFFF"/>
          </w:tcPr>
          <w:p w14:paraId="3C9FB79D" w14:textId="77777777" w:rsidR="00C17C40" w:rsidRPr="00BB1620" w:rsidRDefault="00C17C40">
            <w:pPr>
              <w:jc w:val="both"/>
            </w:pPr>
          </w:p>
        </w:tc>
        <w:tc>
          <w:tcPr>
            <w:tcW w:w="195" w:type="pct"/>
            <w:vMerge/>
            <w:tcBorders>
              <w:left w:val="single" w:sz="4" w:space="0" w:color="auto"/>
            </w:tcBorders>
            <w:shd w:val="clear" w:color="auto" w:fill="FFFFFF"/>
          </w:tcPr>
          <w:p w14:paraId="5653E65D" w14:textId="77777777" w:rsidR="00C17C40" w:rsidRPr="00BB1620" w:rsidRDefault="00C17C40">
            <w:pPr>
              <w:jc w:val="both"/>
            </w:pPr>
          </w:p>
        </w:tc>
        <w:tc>
          <w:tcPr>
            <w:tcW w:w="341" w:type="pct"/>
            <w:vMerge/>
            <w:tcBorders>
              <w:left w:val="single" w:sz="4" w:space="0" w:color="auto"/>
            </w:tcBorders>
            <w:shd w:val="clear" w:color="auto" w:fill="FFFFFF"/>
          </w:tcPr>
          <w:p w14:paraId="6BB95FF0" w14:textId="77777777" w:rsidR="00C17C40" w:rsidRPr="00BB1620" w:rsidRDefault="00C17C40">
            <w:pPr>
              <w:jc w:val="both"/>
            </w:pPr>
          </w:p>
        </w:tc>
        <w:tc>
          <w:tcPr>
            <w:tcW w:w="97" w:type="pct"/>
            <w:vMerge/>
            <w:tcBorders>
              <w:left w:val="single" w:sz="4" w:space="0" w:color="auto"/>
            </w:tcBorders>
            <w:shd w:val="clear" w:color="auto" w:fill="FFFFFF"/>
          </w:tcPr>
          <w:p w14:paraId="41A27871" w14:textId="77777777" w:rsidR="00C17C40" w:rsidRPr="00BB1620" w:rsidRDefault="00C17C40">
            <w:pPr>
              <w:jc w:val="both"/>
            </w:pPr>
          </w:p>
        </w:tc>
        <w:tc>
          <w:tcPr>
            <w:tcW w:w="98" w:type="pct"/>
            <w:vMerge/>
            <w:tcBorders>
              <w:left w:val="single" w:sz="4" w:space="0" w:color="auto"/>
            </w:tcBorders>
            <w:shd w:val="clear" w:color="auto" w:fill="FFFFFF"/>
          </w:tcPr>
          <w:p w14:paraId="10F36371" w14:textId="77777777" w:rsidR="00C17C40" w:rsidRPr="00BB1620" w:rsidRDefault="00C17C40">
            <w:pPr>
              <w:jc w:val="both"/>
            </w:pPr>
          </w:p>
        </w:tc>
        <w:tc>
          <w:tcPr>
            <w:tcW w:w="97" w:type="pct"/>
            <w:tcBorders>
              <w:top w:val="single" w:sz="4" w:space="0" w:color="auto"/>
              <w:left w:val="single" w:sz="4" w:space="0" w:color="auto"/>
            </w:tcBorders>
            <w:shd w:val="clear" w:color="auto" w:fill="FFFFFF"/>
          </w:tcPr>
          <w:p w14:paraId="643A981A" w14:textId="77777777" w:rsidR="00C17C40" w:rsidRPr="00BB1620" w:rsidRDefault="00C17C40">
            <w:pPr>
              <w:jc w:val="both"/>
            </w:pPr>
          </w:p>
        </w:tc>
        <w:tc>
          <w:tcPr>
            <w:tcW w:w="195" w:type="pct"/>
            <w:tcBorders>
              <w:top w:val="single" w:sz="4" w:space="0" w:color="auto"/>
              <w:left w:val="single" w:sz="4" w:space="0" w:color="auto"/>
            </w:tcBorders>
            <w:shd w:val="clear" w:color="auto" w:fill="FFFFFF"/>
          </w:tcPr>
          <w:p w14:paraId="36EA042C" w14:textId="77777777" w:rsidR="00C17C40" w:rsidRPr="00BB1620" w:rsidRDefault="00C17C40">
            <w:pPr>
              <w:jc w:val="both"/>
            </w:pPr>
          </w:p>
        </w:tc>
        <w:tc>
          <w:tcPr>
            <w:tcW w:w="146" w:type="pct"/>
            <w:tcBorders>
              <w:top w:val="single" w:sz="4" w:space="0" w:color="auto"/>
              <w:left w:val="single" w:sz="4" w:space="0" w:color="auto"/>
            </w:tcBorders>
            <w:shd w:val="clear" w:color="auto" w:fill="FFFFFF"/>
          </w:tcPr>
          <w:p w14:paraId="4AAEE6F2" w14:textId="77777777" w:rsidR="00C17C40" w:rsidRPr="00BB1620" w:rsidRDefault="00C17C40">
            <w:pPr>
              <w:jc w:val="both"/>
            </w:pPr>
          </w:p>
        </w:tc>
        <w:tc>
          <w:tcPr>
            <w:tcW w:w="222" w:type="pct"/>
            <w:tcBorders>
              <w:top w:val="single" w:sz="4" w:space="0" w:color="auto"/>
              <w:left w:val="single" w:sz="4" w:space="0" w:color="auto"/>
            </w:tcBorders>
            <w:shd w:val="clear" w:color="auto" w:fill="FFFFFF"/>
          </w:tcPr>
          <w:p w14:paraId="32DEBF63" w14:textId="77777777" w:rsidR="00C17C40" w:rsidRPr="00BB1620" w:rsidRDefault="00C17C40">
            <w:pPr>
              <w:jc w:val="both"/>
            </w:pPr>
          </w:p>
        </w:tc>
        <w:tc>
          <w:tcPr>
            <w:tcW w:w="343" w:type="pct"/>
            <w:tcBorders>
              <w:top w:val="single" w:sz="4" w:space="0" w:color="auto"/>
              <w:left w:val="single" w:sz="4" w:space="0" w:color="auto"/>
            </w:tcBorders>
            <w:shd w:val="clear" w:color="auto" w:fill="FFFFFF"/>
          </w:tcPr>
          <w:p w14:paraId="2660FAE7" w14:textId="77777777" w:rsidR="00C17C40" w:rsidRPr="00BB1620" w:rsidRDefault="00C17C40">
            <w:pPr>
              <w:jc w:val="both"/>
            </w:pPr>
          </w:p>
        </w:tc>
        <w:tc>
          <w:tcPr>
            <w:tcW w:w="307" w:type="pct"/>
            <w:tcBorders>
              <w:top w:val="single" w:sz="4" w:space="0" w:color="auto"/>
              <w:left w:val="single" w:sz="4" w:space="0" w:color="auto"/>
            </w:tcBorders>
            <w:shd w:val="clear" w:color="auto" w:fill="FFFFFF"/>
          </w:tcPr>
          <w:p w14:paraId="718643C3"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46E2737F"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78759916"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527EEBE9" w14:textId="77777777" w:rsidR="00C17C40" w:rsidRPr="00BB1620" w:rsidRDefault="00C17C40">
            <w:pPr>
              <w:jc w:val="both"/>
            </w:pPr>
          </w:p>
        </w:tc>
        <w:tc>
          <w:tcPr>
            <w:tcW w:w="144" w:type="pct"/>
            <w:tcBorders>
              <w:top w:val="single" w:sz="4" w:space="0" w:color="auto"/>
              <w:left w:val="single" w:sz="4" w:space="0" w:color="auto"/>
            </w:tcBorders>
            <w:shd w:val="clear" w:color="auto" w:fill="FFFFFF"/>
          </w:tcPr>
          <w:p w14:paraId="6A2D1A7D"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5F5E2D3C" w14:textId="77777777" w:rsidR="00C17C40" w:rsidRPr="00BB1620" w:rsidRDefault="00C17C40">
            <w:pPr>
              <w:jc w:val="both"/>
            </w:pPr>
          </w:p>
        </w:tc>
        <w:tc>
          <w:tcPr>
            <w:tcW w:w="241" w:type="pct"/>
            <w:tcBorders>
              <w:top w:val="single" w:sz="4" w:space="0" w:color="auto"/>
              <w:left w:val="single" w:sz="4" w:space="0" w:color="auto"/>
            </w:tcBorders>
            <w:shd w:val="clear" w:color="auto" w:fill="FFFFFF"/>
          </w:tcPr>
          <w:p w14:paraId="3AFA525B" w14:textId="77777777" w:rsidR="00C17C40" w:rsidRPr="00BB1620" w:rsidRDefault="00C17C40">
            <w:pPr>
              <w:jc w:val="both"/>
            </w:pPr>
          </w:p>
        </w:tc>
        <w:tc>
          <w:tcPr>
            <w:tcW w:w="145" w:type="pct"/>
            <w:tcBorders>
              <w:top w:val="single" w:sz="4" w:space="0" w:color="auto"/>
              <w:left w:val="single" w:sz="4" w:space="0" w:color="auto"/>
            </w:tcBorders>
            <w:shd w:val="clear" w:color="auto" w:fill="FFFFFF"/>
          </w:tcPr>
          <w:p w14:paraId="303634B1" w14:textId="77777777" w:rsidR="00C17C40" w:rsidRPr="00BB1620" w:rsidRDefault="00C17C40">
            <w:pPr>
              <w:jc w:val="both"/>
            </w:pPr>
          </w:p>
        </w:tc>
        <w:tc>
          <w:tcPr>
            <w:tcW w:w="292" w:type="pct"/>
            <w:tcBorders>
              <w:top w:val="single" w:sz="4" w:space="0" w:color="auto"/>
              <w:left w:val="single" w:sz="4" w:space="0" w:color="auto"/>
            </w:tcBorders>
            <w:shd w:val="clear" w:color="auto" w:fill="FFFFFF"/>
          </w:tcPr>
          <w:p w14:paraId="2A9036A8" w14:textId="77777777" w:rsidR="00C17C40" w:rsidRPr="00BB1620" w:rsidRDefault="00C17C40">
            <w:pPr>
              <w:jc w:val="both"/>
            </w:pPr>
          </w:p>
        </w:tc>
        <w:tc>
          <w:tcPr>
            <w:tcW w:w="193" w:type="pct"/>
            <w:tcBorders>
              <w:top w:val="single" w:sz="4" w:space="0" w:color="auto"/>
              <w:left w:val="single" w:sz="4" w:space="0" w:color="auto"/>
            </w:tcBorders>
            <w:shd w:val="clear" w:color="auto" w:fill="FFFFFF"/>
          </w:tcPr>
          <w:p w14:paraId="798D8207" w14:textId="77777777" w:rsidR="00C17C40" w:rsidRPr="00BB1620" w:rsidRDefault="00C17C40">
            <w:pPr>
              <w:jc w:val="both"/>
            </w:pPr>
          </w:p>
        </w:tc>
        <w:tc>
          <w:tcPr>
            <w:tcW w:w="298" w:type="pct"/>
            <w:vMerge/>
            <w:tcBorders>
              <w:left w:val="single" w:sz="4" w:space="0" w:color="auto"/>
            </w:tcBorders>
            <w:shd w:val="clear" w:color="auto" w:fill="FFFFFF"/>
          </w:tcPr>
          <w:p w14:paraId="44C22CD2" w14:textId="77777777" w:rsidR="00C17C40" w:rsidRPr="00BB1620" w:rsidRDefault="00C17C40">
            <w:pPr>
              <w:jc w:val="both"/>
            </w:pPr>
          </w:p>
        </w:tc>
        <w:tc>
          <w:tcPr>
            <w:tcW w:w="259" w:type="pct"/>
            <w:vMerge/>
            <w:tcBorders>
              <w:left w:val="single" w:sz="4" w:space="0" w:color="auto"/>
              <w:right w:val="single" w:sz="4" w:space="0" w:color="auto"/>
            </w:tcBorders>
            <w:shd w:val="clear" w:color="auto" w:fill="FFFFFF"/>
          </w:tcPr>
          <w:p w14:paraId="683E4BE1" w14:textId="77777777" w:rsidR="00C17C40" w:rsidRPr="00BB1620" w:rsidRDefault="00C17C40">
            <w:pPr>
              <w:jc w:val="both"/>
            </w:pPr>
          </w:p>
        </w:tc>
      </w:tr>
      <w:tr w:rsidR="00180F29" w:rsidRPr="004B6F67" w14:paraId="5D0D2D73" w14:textId="77777777" w:rsidTr="00180F29">
        <w:trPr>
          <w:trHeight w:val="192"/>
        </w:trPr>
        <w:tc>
          <w:tcPr>
            <w:tcW w:w="127" w:type="pct"/>
            <w:vMerge/>
            <w:tcBorders>
              <w:left w:val="single" w:sz="4" w:space="0" w:color="auto"/>
            </w:tcBorders>
            <w:shd w:val="clear" w:color="auto" w:fill="FFFFFF"/>
            <w:vAlign w:val="center"/>
          </w:tcPr>
          <w:p w14:paraId="31CCD911" w14:textId="77777777" w:rsidR="00C17C40" w:rsidRPr="00BB1620" w:rsidRDefault="00C17C40">
            <w:pPr>
              <w:jc w:val="both"/>
            </w:pPr>
          </w:p>
        </w:tc>
        <w:tc>
          <w:tcPr>
            <w:tcW w:w="435" w:type="pct"/>
            <w:vMerge/>
            <w:tcBorders>
              <w:left w:val="single" w:sz="4" w:space="0" w:color="auto"/>
            </w:tcBorders>
            <w:shd w:val="clear" w:color="auto" w:fill="FFFFFF"/>
          </w:tcPr>
          <w:p w14:paraId="1AB0242A" w14:textId="77777777" w:rsidR="00C17C40" w:rsidRPr="00BB1620" w:rsidRDefault="00C17C40">
            <w:pPr>
              <w:jc w:val="both"/>
            </w:pPr>
          </w:p>
        </w:tc>
        <w:tc>
          <w:tcPr>
            <w:tcW w:w="215" w:type="pct"/>
            <w:vMerge/>
            <w:tcBorders>
              <w:left w:val="single" w:sz="4" w:space="0" w:color="auto"/>
            </w:tcBorders>
            <w:shd w:val="clear" w:color="auto" w:fill="FFFFFF"/>
          </w:tcPr>
          <w:p w14:paraId="72682191" w14:textId="77777777" w:rsidR="00C17C40" w:rsidRPr="00BB1620" w:rsidRDefault="00C17C40">
            <w:pPr>
              <w:jc w:val="both"/>
            </w:pPr>
          </w:p>
        </w:tc>
        <w:tc>
          <w:tcPr>
            <w:tcW w:w="98" w:type="pct"/>
            <w:gridSpan w:val="2"/>
            <w:vMerge/>
            <w:tcBorders>
              <w:left w:val="single" w:sz="4" w:space="0" w:color="auto"/>
            </w:tcBorders>
            <w:shd w:val="clear" w:color="auto" w:fill="FFFFFF"/>
          </w:tcPr>
          <w:p w14:paraId="1FDCAE5D" w14:textId="77777777" w:rsidR="00C17C40" w:rsidRPr="00BB1620" w:rsidRDefault="00C17C40">
            <w:pPr>
              <w:jc w:val="both"/>
            </w:pPr>
          </w:p>
        </w:tc>
        <w:tc>
          <w:tcPr>
            <w:tcW w:w="97" w:type="pct"/>
            <w:vMerge/>
            <w:tcBorders>
              <w:left w:val="single" w:sz="4" w:space="0" w:color="auto"/>
            </w:tcBorders>
            <w:shd w:val="clear" w:color="auto" w:fill="FFFFFF"/>
          </w:tcPr>
          <w:p w14:paraId="7019F4D5" w14:textId="77777777" w:rsidR="00C17C40" w:rsidRPr="00BB1620" w:rsidRDefault="00C17C40">
            <w:pPr>
              <w:jc w:val="both"/>
            </w:pPr>
          </w:p>
        </w:tc>
        <w:tc>
          <w:tcPr>
            <w:tcW w:w="195" w:type="pct"/>
            <w:vMerge/>
            <w:tcBorders>
              <w:left w:val="single" w:sz="4" w:space="0" w:color="auto"/>
            </w:tcBorders>
            <w:shd w:val="clear" w:color="auto" w:fill="FFFFFF"/>
          </w:tcPr>
          <w:p w14:paraId="2ED2816C" w14:textId="77777777" w:rsidR="00C17C40" w:rsidRPr="00BB1620" w:rsidRDefault="00C17C40">
            <w:pPr>
              <w:jc w:val="both"/>
            </w:pPr>
          </w:p>
        </w:tc>
        <w:tc>
          <w:tcPr>
            <w:tcW w:w="341" w:type="pct"/>
            <w:vMerge/>
            <w:tcBorders>
              <w:left w:val="single" w:sz="4" w:space="0" w:color="auto"/>
            </w:tcBorders>
            <w:shd w:val="clear" w:color="auto" w:fill="FFFFFF"/>
          </w:tcPr>
          <w:p w14:paraId="5CBBD164" w14:textId="77777777" w:rsidR="00C17C40" w:rsidRPr="00BB1620" w:rsidRDefault="00C17C40">
            <w:pPr>
              <w:jc w:val="both"/>
            </w:pPr>
          </w:p>
        </w:tc>
        <w:tc>
          <w:tcPr>
            <w:tcW w:w="97" w:type="pct"/>
            <w:vMerge/>
            <w:tcBorders>
              <w:left w:val="single" w:sz="4" w:space="0" w:color="auto"/>
            </w:tcBorders>
            <w:shd w:val="clear" w:color="auto" w:fill="FFFFFF"/>
          </w:tcPr>
          <w:p w14:paraId="2C5CDC45" w14:textId="77777777" w:rsidR="00C17C40" w:rsidRPr="00BB1620" w:rsidRDefault="00C17C40">
            <w:pPr>
              <w:jc w:val="both"/>
            </w:pPr>
          </w:p>
        </w:tc>
        <w:tc>
          <w:tcPr>
            <w:tcW w:w="98" w:type="pct"/>
            <w:vMerge/>
            <w:tcBorders>
              <w:left w:val="single" w:sz="4" w:space="0" w:color="auto"/>
            </w:tcBorders>
            <w:shd w:val="clear" w:color="auto" w:fill="FFFFFF"/>
          </w:tcPr>
          <w:p w14:paraId="017B0EF9" w14:textId="77777777" w:rsidR="00C17C40" w:rsidRPr="00BB1620" w:rsidRDefault="00C17C40">
            <w:pPr>
              <w:jc w:val="both"/>
            </w:pPr>
          </w:p>
        </w:tc>
        <w:tc>
          <w:tcPr>
            <w:tcW w:w="97" w:type="pct"/>
            <w:tcBorders>
              <w:top w:val="single" w:sz="4" w:space="0" w:color="auto"/>
              <w:left w:val="single" w:sz="4" w:space="0" w:color="auto"/>
            </w:tcBorders>
            <w:shd w:val="clear" w:color="auto" w:fill="FFFFFF"/>
          </w:tcPr>
          <w:p w14:paraId="68FA1A01" w14:textId="77777777" w:rsidR="00C17C40" w:rsidRPr="00BB1620" w:rsidRDefault="00C17C40">
            <w:pPr>
              <w:jc w:val="both"/>
            </w:pPr>
          </w:p>
        </w:tc>
        <w:tc>
          <w:tcPr>
            <w:tcW w:w="195" w:type="pct"/>
            <w:tcBorders>
              <w:top w:val="single" w:sz="4" w:space="0" w:color="auto"/>
              <w:left w:val="single" w:sz="4" w:space="0" w:color="auto"/>
            </w:tcBorders>
            <w:shd w:val="clear" w:color="auto" w:fill="FFFFFF"/>
          </w:tcPr>
          <w:p w14:paraId="5DC4975E" w14:textId="77777777" w:rsidR="00C17C40" w:rsidRPr="00BB1620" w:rsidRDefault="00C17C40">
            <w:pPr>
              <w:jc w:val="both"/>
            </w:pPr>
          </w:p>
        </w:tc>
        <w:tc>
          <w:tcPr>
            <w:tcW w:w="146" w:type="pct"/>
            <w:tcBorders>
              <w:top w:val="single" w:sz="4" w:space="0" w:color="auto"/>
              <w:left w:val="single" w:sz="4" w:space="0" w:color="auto"/>
            </w:tcBorders>
            <w:shd w:val="clear" w:color="auto" w:fill="FFFFFF"/>
          </w:tcPr>
          <w:p w14:paraId="59EFD1E1" w14:textId="77777777" w:rsidR="00C17C40" w:rsidRPr="00BB1620" w:rsidRDefault="00C17C40">
            <w:pPr>
              <w:jc w:val="both"/>
            </w:pPr>
          </w:p>
        </w:tc>
        <w:tc>
          <w:tcPr>
            <w:tcW w:w="222" w:type="pct"/>
            <w:tcBorders>
              <w:top w:val="single" w:sz="4" w:space="0" w:color="auto"/>
              <w:left w:val="single" w:sz="4" w:space="0" w:color="auto"/>
            </w:tcBorders>
            <w:shd w:val="clear" w:color="auto" w:fill="FFFFFF"/>
          </w:tcPr>
          <w:p w14:paraId="605391AF" w14:textId="77777777" w:rsidR="00C17C40" w:rsidRPr="00BB1620" w:rsidRDefault="00C17C40">
            <w:pPr>
              <w:jc w:val="both"/>
            </w:pPr>
          </w:p>
        </w:tc>
        <w:tc>
          <w:tcPr>
            <w:tcW w:w="343" w:type="pct"/>
            <w:tcBorders>
              <w:top w:val="single" w:sz="4" w:space="0" w:color="auto"/>
              <w:left w:val="single" w:sz="4" w:space="0" w:color="auto"/>
            </w:tcBorders>
            <w:shd w:val="clear" w:color="auto" w:fill="FFFFFF"/>
          </w:tcPr>
          <w:p w14:paraId="0108C477" w14:textId="77777777" w:rsidR="00C17C40" w:rsidRPr="00BB1620" w:rsidRDefault="00C17C40">
            <w:pPr>
              <w:jc w:val="both"/>
            </w:pPr>
          </w:p>
        </w:tc>
        <w:tc>
          <w:tcPr>
            <w:tcW w:w="307" w:type="pct"/>
            <w:tcBorders>
              <w:top w:val="single" w:sz="4" w:space="0" w:color="auto"/>
              <w:left w:val="single" w:sz="4" w:space="0" w:color="auto"/>
            </w:tcBorders>
            <w:shd w:val="clear" w:color="auto" w:fill="FFFFFF"/>
          </w:tcPr>
          <w:p w14:paraId="4865AD32"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7FB23832"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7322C415"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17C94574" w14:textId="77777777" w:rsidR="00C17C40" w:rsidRPr="00BB1620" w:rsidRDefault="00C17C40">
            <w:pPr>
              <w:jc w:val="both"/>
            </w:pPr>
          </w:p>
        </w:tc>
        <w:tc>
          <w:tcPr>
            <w:tcW w:w="144" w:type="pct"/>
            <w:tcBorders>
              <w:top w:val="single" w:sz="4" w:space="0" w:color="auto"/>
              <w:left w:val="single" w:sz="4" w:space="0" w:color="auto"/>
            </w:tcBorders>
            <w:shd w:val="clear" w:color="auto" w:fill="FFFFFF"/>
          </w:tcPr>
          <w:p w14:paraId="1F7A354E"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2E5BB3B9" w14:textId="77777777" w:rsidR="00C17C40" w:rsidRPr="00BB1620" w:rsidRDefault="00C17C40">
            <w:pPr>
              <w:jc w:val="both"/>
            </w:pPr>
          </w:p>
        </w:tc>
        <w:tc>
          <w:tcPr>
            <w:tcW w:w="241" w:type="pct"/>
            <w:tcBorders>
              <w:top w:val="single" w:sz="4" w:space="0" w:color="auto"/>
              <w:left w:val="single" w:sz="4" w:space="0" w:color="auto"/>
            </w:tcBorders>
            <w:shd w:val="clear" w:color="auto" w:fill="FFFFFF"/>
          </w:tcPr>
          <w:p w14:paraId="0F0A9780" w14:textId="77777777" w:rsidR="00C17C40" w:rsidRPr="00BB1620" w:rsidRDefault="00C17C40">
            <w:pPr>
              <w:jc w:val="both"/>
            </w:pPr>
          </w:p>
        </w:tc>
        <w:tc>
          <w:tcPr>
            <w:tcW w:w="145" w:type="pct"/>
            <w:tcBorders>
              <w:top w:val="single" w:sz="4" w:space="0" w:color="auto"/>
              <w:left w:val="single" w:sz="4" w:space="0" w:color="auto"/>
            </w:tcBorders>
            <w:shd w:val="clear" w:color="auto" w:fill="FFFFFF"/>
          </w:tcPr>
          <w:p w14:paraId="2462D46E" w14:textId="77777777" w:rsidR="00C17C40" w:rsidRPr="00BB1620" w:rsidRDefault="00C17C40">
            <w:pPr>
              <w:jc w:val="both"/>
            </w:pPr>
          </w:p>
        </w:tc>
        <w:tc>
          <w:tcPr>
            <w:tcW w:w="292" w:type="pct"/>
            <w:tcBorders>
              <w:top w:val="single" w:sz="4" w:space="0" w:color="auto"/>
              <w:left w:val="single" w:sz="4" w:space="0" w:color="auto"/>
            </w:tcBorders>
            <w:shd w:val="clear" w:color="auto" w:fill="FFFFFF"/>
          </w:tcPr>
          <w:p w14:paraId="7E7C4C02" w14:textId="77777777" w:rsidR="00C17C40" w:rsidRPr="00BB1620" w:rsidRDefault="00C17C40">
            <w:pPr>
              <w:jc w:val="both"/>
            </w:pPr>
          </w:p>
        </w:tc>
        <w:tc>
          <w:tcPr>
            <w:tcW w:w="193" w:type="pct"/>
            <w:tcBorders>
              <w:top w:val="single" w:sz="4" w:space="0" w:color="auto"/>
              <w:left w:val="single" w:sz="4" w:space="0" w:color="auto"/>
            </w:tcBorders>
            <w:shd w:val="clear" w:color="auto" w:fill="FFFFFF"/>
          </w:tcPr>
          <w:p w14:paraId="017CF6F2" w14:textId="77777777" w:rsidR="00C17C40" w:rsidRPr="00BB1620" w:rsidRDefault="00C17C40">
            <w:pPr>
              <w:jc w:val="both"/>
            </w:pPr>
          </w:p>
        </w:tc>
        <w:tc>
          <w:tcPr>
            <w:tcW w:w="298" w:type="pct"/>
            <w:vMerge/>
            <w:tcBorders>
              <w:left w:val="single" w:sz="4" w:space="0" w:color="auto"/>
            </w:tcBorders>
            <w:shd w:val="clear" w:color="auto" w:fill="FFFFFF"/>
          </w:tcPr>
          <w:p w14:paraId="321A4C1A" w14:textId="77777777" w:rsidR="00C17C40" w:rsidRPr="00BB1620" w:rsidRDefault="00C17C40">
            <w:pPr>
              <w:jc w:val="both"/>
            </w:pPr>
          </w:p>
        </w:tc>
        <w:tc>
          <w:tcPr>
            <w:tcW w:w="259" w:type="pct"/>
            <w:vMerge/>
            <w:tcBorders>
              <w:left w:val="single" w:sz="4" w:space="0" w:color="auto"/>
              <w:right w:val="single" w:sz="4" w:space="0" w:color="auto"/>
            </w:tcBorders>
            <w:shd w:val="clear" w:color="auto" w:fill="FFFFFF"/>
          </w:tcPr>
          <w:p w14:paraId="35E63F0A" w14:textId="77777777" w:rsidR="00C17C40" w:rsidRPr="00BB1620" w:rsidRDefault="00C17C40">
            <w:pPr>
              <w:jc w:val="both"/>
            </w:pPr>
          </w:p>
        </w:tc>
      </w:tr>
      <w:tr w:rsidR="00C17C40" w:rsidRPr="004B6F67" w14:paraId="64475641" w14:textId="77777777" w:rsidTr="00A20A06">
        <w:trPr>
          <w:trHeight w:val="197"/>
        </w:trPr>
        <w:tc>
          <w:tcPr>
            <w:tcW w:w="127" w:type="pct"/>
            <w:tcBorders>
              <w:top w:val="single" w:sz="4" w:space="0" w:color="auto"/>
              <w:left w:val="single" w:sz="4" w:space="0" w:color="auto"/>
            </w:tcBorders>
            <w:shd w:val="clear" w:color="auto" w:fill="FFFFFF"/>
            <w:vAlign w:val="bottom"/>
          </w:tcPr>
          <w:p w14:paraId="5D956998" w14:textId="77777777" w:rsidR="00C17C40" w:rsidRPr="00BB1620" w:rsidRDefault="00C17C40" w:rsidP="00BB1620">
            <w:pPr>
              <w:pStyle w:val="22"/>
              <w:spacing w:after="0" w:line="240" w:lineRule="auto"/>
              <w:jc w:val="both"/>
              <w:rPr>
                <w:sz w:val="24"/>
                <w:szCs w:val="24"/>
              </w:rPr>
            </w:pPr>
            <w:r w:rsidRPr="00BB1620">
              <w:rPr>
                <w:rStyle w:val="275pt"/>
                <w:sz w:val="24"/>
                <w:szCs w:val="24"/>
              </w:rPr>
              <w:t>3</w:t>
            </w:r>
          </w:p>
        </w:tc>
        <w:tc>
          <w:tcPr>
            <w:tcW w:w="4873" w:type="pct"/>
            <w:gridSpan w:val="26"/>
            <w:tcBorders>
              <w:top w:val="single" w:sz="4" w:space="0" w:color="auto"/>
              <w:left w:val="single" w:sz="4" w:space="0" w:color="auto"/>
              <w:right w:val="single" w:sz="4" w:space="0" w:color="auto"/>
            </w:tcBorders>
            <w:shd w:val="clear" w:color="auto" w:fill="FFFFFF"/>
            <w:vAlign w:val="bottom"/>
          </w:tcPr>
          <w:p w14:paraId="4800DDBC" w14:textId="77777777" w:rsidR="00C17C40" w:rsidRPr="00BB1620" w:rsidRDefault="00C17C40" w:rsidP="00BB1620">
            <w:pPr>
              <w:pStyle w:val="22"/>
              <w:spacing w:after="0" w:line="240" w:lineRule="auto"/>
              <w:jc w:val="both"/>
              <w:rPr>
                <w:sz w:val="24"/>
                <w:szCs w:val="24"/>
              </w:rPr>
            </w:pPr>
            <w:r w:rsidRPr="00BB1620">
              <w:rPr>
                <w:rStyle w:val="275pt"/>
                <w:sz w:val="24"/>
                <w:szCs w:val="24"/>
              </w:rPr>
              <w:t>Ремонт двух элементов сети:</w:t>
            </w:r>
          </w:p>
        </w:tc>
      </w:tr>
      <w:tr w:rsidR="00180F29" w:rsidRPr="004B6F67" w14:paraId="66E35048" w14:textId="77777777" w:rsidTr="00180F29">
        <w:trPr>
          <w:trHeight w:val="192"/>
        </w:trPr>
        <w:tc>
          <w:tcPr>
            <w:tcW w:w="127" w:type="pct"/>
            <w:vMerge w:val="restart"/>
            <w:tcBorders>
              <w:top w:val="single" w:sz="4" w:space="0" w:color="auto"/>
              <w:left w:val="single" w:sz="4" w:space="0" w:color="auto"/>
            </w:tcBorders>
            <w:shd w:val="clear" w:color="auto" w:fill="FFFFFF"/>
            <w:vAlign w:val="center"/>
          </w:tcPr>
          <w:p w14:paraId="1FC4D71A" w14:textId="77777777" w:rsidR="00C17C40" w:rsidRPr="00BB1620" w:rsidRDefault="00C17C40" w:rsidP="00BB1620">
            <w:pPr>
              <w:pStyle w:val="22"/>
              <w:spacing w:after="0" w:line="240" w:lineRule="auto"/>
              <w:jc w:val="both"/>
              <w:rPr>
                <w:sz w:val="24"/>
                <w:szCs w:val="24"/>
              </w:rPr>
            </w:pPr>
            <w:r w:rsidRPr="00BB1620">
              <w:rPr>
                <w:rStyle w:val="275pt"/>
                <w:sz w:val="24"/>
                <w:szCs w:val="24"/>
              </w:rPr>
              <w:t>3.1</w:t>
            </w:r>
          </w:p>
        </w:tc>
        <w:tc>
          <w:tcPr>
            <w:tcW w:w="435" w:type="pct"/>
            <w:vMerge w:val="restart"/>
            <w:tcBorders>
              <w:top w:val="single" w:sz="4" w:space="0" w:color="auto"/>
              <w:left w:val="single" w:sz="4" w:space="0" w:color="auto"/>
            </w:tcBorders>
            <w:shd w:val="clear" w:color="auto" w:fill="FFFFFF"/>
          </w:tcPr>
          <w:p w14:paraId="5D7CD1F7" w14:textId="77777777" w:rsidR="00C17C40" w:rsidRPr="00BB1620" w:rsidRDefault="00C17C40">
            <w:pPr>
              <w:jc w:val="both"/>
            </w:pPr>
          </w:p>
        </w:tc>
        <w:tc>
          <w:tcPr>
            <w:tcW w:w="215" w:type="pct"/>
            <w:vMerge w:val="restart"/>
            <w:tcBorders>
              <w:top w:val="single" w:sz="4" w:space="0" w:color="auto"/>
              <w:left w:val="single" w:sz="4" w:space="0" w:color="auto"/>
            </w:tcBorders>
            <w:shd w:val="clear" w:color="auto" w:fill="FFFFFF"/>
          </w:tcPr>
          <w:p w14:paraId="188FE28D" w14:textId="77777777" w:rsidR="00C17C40" w:rsidRPr="00BB1620" w:rsidRDefault="00C17C40">
            <w:pPr>
              <w:jc w:val="both"/>
            </w:pPr>
          </w:p>
        </w:tc>
        <w:tc>
          <w:tcPr>
            <w:tcW w:w="98" w:type="pct"/>
            <w:gridSpan w:val="2"/>
            <w:vMerge w:val="restart"/>
            <w:tcBorders>
              <w:top w:val="single" w:sz="4" w:space="0" w:color="auto"/>
              <w:left w:val="single" w:sz="4" w:space="0" w:color="auto"/>
            </w:tcBorders>
            <w:shd w:val="clear" w:color="auto" w:fill="FFFFFF"/>
          </w:tcPr>
          <w:p w14:paraId="62F2EB53" w14:textId="77777777" w:rsidR="00C17C40" w:rsidRPr="00BB1620" w:rsidRDefault="00C17C40">
            <w:pPr>
              <w:jc w:val="both"/>
            </w:pPr>
          </w:p>
        </w:tc>
        <w:tc>
          <w:tcPr>
            <w:tcW w:w="97" w:type="pct"/>
            <w:vMerge w:val="restart"/>
            <w:tcBorders>
              <w:top w:val="single" w:sz="4" w:space="0" w:color="auto"/>
              <w:left w:val="single" w:sz="4" w:space="0" w:color="auto"/>
            </w:tcBorders>
            <w:shd w:val="clear" w:color="auto" w:fill="FFFFFF"/>
          </w:tcPr>
          <w:p w14:paraId="1C3AC085" w14:textId="77777777" w:rsidR="00C17C40" w:rsidRPr="00BB1620" w:rsidRDefault="00C17C40">
            <w:pPr>
              <w:jc w:val="both"/>
            </w:pPr>
          </w:p>
        </w:tc>
        <w:tc>
          <w:tcPr>
            <w:tcW w:w="195" w:type="pct"/>
            <w:vMerge w:val="restart"/>
            <w:tcBorders>
              <w:top w:val="single" w:sz="4" w:space="0" w:color="auto"/>
              <w:left w:val="single" w:sz="4" w:space="0" w:color="auto"/>
            </w:tcBorders>
            <w:shd w:val="clear" w:color="auto" w:fill="FFFFFF"/>
          </w:tcPr>
          <w:p w14:paraId="14F88157" w14:textId="77777777" w:rsidR="00C17C40" w:rsidRPr="00BB1620" w:rsidRDefault="00C17C40">
            <w:pPr>
              <w:jc w:val="both"/>
            </w:pPr>
          </w:p>
        </w:tc>
        <w:tc>
          <w:tcPr>
            <w:tcW w:w="341" w:type="pct"/>
            <w:vMerge w:val="restart"/>
            <w:tcBorders>
              <w:top w:val="single" w:sz="4" w:space="0" w:color="auto"/>
              <w:left w:val="single" w:sz="4" w:space="0" w:color="auto"/>
            </w:tcBorders>
            <w:shd w:val="clear" w:color="auto" w:fill="FFFFFF"/>
          </w:tcPr>
          <w:p w14:paraId="1C86A3F9" w14:textId="77777777" w:rsidR="00C17C40" w:rsidRPr="00BB1620" w:rsidRDefault="00C17C40">
            <w:pPr>
              <w:jc w:val="both"/>
            </w:pPr>
          </w:p>
        </w:tc>
        <w:tc>
          <w:tcPr>
            <w:tcW w:w="97" w:type="pct"/>
            <w:vMerge w:val="restart"/>
            <w:tcBorders>
              <w:top w:val="single" w:sz="4" w:space="0" w:color="auto"/>
              <w:left w:val="single" w:sz="4" w:space="0" w:color="auto"/>
            </w:tcBorders>
            <w:shd w:val="clear" w:color="auto" w:fill="FFFFFF"/>
          </w:tcPr>
          <w:p w14:paraId="744D583A" w14:textId="77777777" w:rsidR="00C17C40" w:rsidRPr="00BB1620" w:rsidRDefault="00C17C40">
            <w:pPr>
              <w:jc w:val="both"/>
            </w:pPr>
          </w:p>
        </w:tc>
        <w:tc>
          <w:tcPr>
            <w:tcW w:w="98" w:type="pct"/>
            <w:vMerge w:val="restart"/>
            <w:tcBorders>
              <w:top w:val="single" w:sz="4" w:space="0" w:color="auto"/>
              <w:left w:val="single" w:sz="4" w:space="0" w:color="auto"/>
            </w:tcBorders>
            <w:shd w:val="clear" w:color="auto" w:fill="FFFFFF"/>
          </w:tcPr>
          <w:p w14:paraId="563EA1EE" w14:textId="77777777" w:rsidR="00C17C40" w:rsidRPr="00BB1620" w:rsidRDefault="00C17C40">
            <w:pPr>
              <w:jc w:val="both"/>
            </w:pPr>
          </w:p>
        </w:tc>
        <w:tc>
          <w:tcPr>
            <w:tcW w:w="97" w:type="pct"/>
            <w:tcBorders>
              <w:top w:val="single" w:sz="4" w:space="0" w:color="auto"/>
              <w:left w:val="single" w:sz="4" w:space="0" w:color="auto"/>
            </w:tcBorders>
            <w:shd w:val="clear" w:color="auto" w:fill="FFFFFF"/>
          </w:tcPr>
          <w:p w14:paraId="3BD700DA" w14:textId="77777777" w:rsidR="00C17C40" w:rsidRPr="00BB1620" w:rsidRDefault="00C17C40">
            <w:pPr>
              <w:jc w:val="both"/>
            </w:pPr>
          </w:p>
        </w:tc>
        <w:tc>
          <w:tcPr>
            <w:tcW w:w="195" w:type="pct"/>
            <w:tcBorders>
              <w:top w:val="single" w:sz="4" w:space="0" w:color="auto"/>
              <w:left w:val="single" w:sz="4" w:space="0" w:color="auto"/>
            </w:tcBorders>
            <w:shd w:val="clear" w:color="auto" w:fill="FFFFFF"/>
          </w:tcPr>
          <w:p w14:paraId="4248796C" w14:textId="77777777" w:rsidR="00C17C40" w:rsidRPr="00BB1620" w:rsidRDefault="00C17C40">
            <w:pPr>
              <w:jc w:val="both"/>
            </w:pPr>
          </w:p>
        </w:tc>
        <w:tc>
          <w:tcPr>
            <w:tcW w:w="146" w:type="pct"/>
            <w:tcBorders>
              <w:top w:val="single" w:sz="4" w:space="0" w:color="auto"/>
              <w:left w:val="single" w:sz="4" w:space="0" w:color="auto"/>
            </w:tcBorders>
            <w:shd w:val="clear" w:color="auto" w:fill="FFFFFF"/>
          </w:tcPr>
          <w:p w14:paraId="7166EFFC" w14:textId="77777777" w:rsidR="00C17C40" w:rsidRPr="00BB1620" w:rsidRDefault="00C17C40">
            <w:pPr>
              <w:jc w:val="both"/>
            </w:pPr>
          </w:p>
        </w:tc>
        <w:tc>
          <w:tcPr>
            <w:tcW w:w="222" w:type="pct"/>
            <w:tcBorders>
              <w:top w:val="single" w:sz="4" w:space="0" w:color="auto"/>
              <w:left w:val="single" w:sz="4" w:space="0" w:color="auto"/>
            </w:tcBorders>
            <w:shd w:val="clear" w:color="auto" w:fill="FFFFFF"/>
          </w:tcPr>
          <w:p w14:paraId="151188E4" w14:textId="77777777" w:rsidR="00C17C40" w:rsidRPr="00BB1620" w:rsidRDefault="00C17C40">
            <w:pPr>
              <w:jc w:val="both"/>
            </w:pPr>
          </w:p>
        </w:tc>
        <w:tc>
          <w:tcPr>
            <w:tcW w:w="343" w:type="pct"/>
            <w:tcBorders>
              <w:top w:val="single" w:sz="4" w:space="0" w:color="auto"/>
              <w:left w:val="single" w:sz="4" w:space="0" w:color="auto"/>
            </w:tcBorders>
            <w:shd w:val="clear" w:color="auto" w:fill="FFFFFF"/>
          </w:tcPr>
          <w:p w14:paraId="5CBD4D7F" w14:textId="77777777" w:rsidR="00C17C40" w:rsidRPr="00BB1620" w:rsidRDefault="00C17C40">
            <w:pPr>
              <w:jc w:val="both"/>
            </w:pPr>
          </w:p>
        </w:tc>
        <w:tc>
          <w:tcPr>
            <w:tcW w:w="307" w:type="pct"/>
            <w:tcBorders>
              <w:top w:val="single" w:sz="4" w:space="0" w:color="auto"/>
              <w:left w:val="single" w:sz="4" w:space="0" w:color="auto"/>
            </w:tcBorders>
            <w:shd w:val="clear" w:color="auto" w:fill="FFFFFF"/>
          </w:tcPr>
          <w:p w14:paraId="6552E397"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37F20B9F"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5BB49E96"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3B34D9CD" w14:textId="77777777" w:rsidR="00C17C40" w:rsidRPr="00BB1620" w:rsidRDefault="00C17C40">
            <w:pPr>
              <w:jc w:val="both"/>
            </w:pPr>
          </w:p>
        </w:tc>
        <w:tc>
          <w:tcPr>
            <w:tcW w:w="144" w:type="pct"/>
            <w:tcBorders>
              <w:top w:val="single" w:sz="4" w:space="0" w:color="auto"/>
              <w:left w:val="single" w:sz="4" w:space="0" w:color="auto"/>
            </w:tcBorders>
            <w:shd w:val="clear" w:color="auto" w:fill="FFFFFF"/>
          </w:tcPr>
          <w:p w14:paraId="75946A3B"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59BC54B0" w14:textId="77777777" w:rsidR="00C17C40" w:rsidRPr="00BB1620" w:rsidRDefault="00C17C40">
            <w:pPr>
              <w:jc w:val="both"/>
            </w:pPr>
          </w:p>
        </w:tc>
        <w:tc>
          <w:tcPr>
            <w:tcW w:w="241" w:type="pct"/>
            <w:tcBorders>
              <w:top w:val="single" w:sz="4" w:space="0" w:color="auto"/>
              <w:left w:val="single" w:sz="4" w:space="0" w:color="auto"/>
            </w:tcBorders>
            <w:shd w:val="clear" w:color="auto" w:fill="FFFFFF"/>
          </w:tcPr>
          <w:p w14:paraId="2909DC80" w14:textId="77777777" w:rsidR="00C17C40" w:rsidRPr="00BB1620" w:rsidRDefault="00C17C40">
            <w:pPr>
              <w:jc w:val="both"/>
            </w:pPr>
          </w:p>
        </w:tc>
        <w:tc>
          <w:tcPr>
            <w:tcW w:w="145" w:type="pct"/>
            <w:tcBorders>
              <w:top w:val="single" w:sz="4" w:space="0" w:color="auto"/>
              <w:left w:val="single" w:sz="4" w:space="0" w:color="auto"/>
            </w:tcBorders>
            <w:shd w:val="clear" w:color="auto" w:fill="FFFFFF"/>
          </w:tcPr>
          <w:p w14:paraId="7A5CD7F0" w14:textId="77777777" w:rsidR="00C17C40" w:rsidRPr="00BB1620" w:rsidRDefault="00C17C40">
            <w:pPr>
              <w:jc w:val="both"/>
            </w:pPr>
          </w:p>
        </w:tc>
        <w:tc>
          <w:tcPr>
            <w:tcW w:w="292" w:type="pct"/>
            <w:tcBorders>
              <w:top w:val="single" w:sz="4" w:space="0" w:color="auto"/>
              <w:left w:val="single" w:sz="4" w:space="0" w:color="auto"/>
            </w:tcBorders>
            <w:shd w:val="clear" w:color="auto" w:fill="FFFFFF"/>
          </w:tcPr>
          <w:p w14:paraId="56D5104A" w14:textId="77777777" w:rsidR="00C17C40" w:rsidRPr="00BB1620" w:rsidRDefault="00C17C40">
            <w:pPr>
              <w:jc w:val="both"/>
            </w:pPr>
          </w:p>
        </w:tc>
        <w:tc>
          <w:tcPr>
            <w:tcW w:w="193" w:type="pct"/>
            <w:tcBorders>
              <w:top w:val="single" w:sz="4" w:space="0" w:color="auto"/>
              <w:left w:val="single" w:sz="4" w:space="0" w:color="auto"/>
            </w:tcBorders>
            <w:shd w:val="clear" w:color="auto" w:fill="FFFFFF"/>
          </w:tcPr>
          <w:p w14:paraId="46DEDBB2" w14:textId="77777777" w:rsidR="00C17C40" w:rsidRPr="00BB1620" w:rsidRDefault="00C17C40">
            <w:pPr>
              <w:jc w:val="both"/>
            </w:pPr>
          </w:p>
        </w:tc>
        <w:tc>
          <w:tcPr>
            <w:tcW w:w="298" w:type="pct"/>
            <w:vMerge w:val="restart"/>
            <w:tcBorders>
              <w:top w:val="single" w:sz="4" w:space="0" w:color="auto"/>
              <w:left w:val="single" w:sz="4" w:space="0" w:color="auto"/>
            </w:tcBorders>
            <w:shd w:val="clear" w:color="auto" w:fill="FFFFFF"/>
          </w:tcPr>
          <w:p w14:paraId="6E9F1C52" w14:textId="77777777" w:rsidR="00C17C40" w:rsidRPr="00BB1620" w:rsidRDefault="00C17C40">
            <w:pPr>
              <w:jc w:val="both"/>
            </w:pPr>
          </w:p>
        </w:tc>
        <w:tc>
          <w:tcPr>
            <w:tcW w:w="259" w:type="pct"/>
            <w:vMerge w:val="restart"/>
            <w:tcBorders>
              <w:top w:val="single" w:sz="4" w:space="0" w:color="auto"/>
              <w:left w:val="single" w:sz="4" w:space="0" w:color="auto"/>
              <w:right w:val="single" w:sz="4" w:space="0" w:color="auto"/>
            </w:tcBorders>
            <w:shd w:val="clear" w:color="auto" w:fill="FFFFFF"/>
          </w:tcPr>
          <w:p w14:paraId="690E5BC4" w14:textId="77777777" w:rsidR="00C17C40" w:rsidRPr="00BB1620" w:rsidRDefault="00C17C40">
            <w:pPr>
              <w:jc w:val="both"/>
            </w:pPr>
          </w:p>
        </w:tc>
      </w:tr>
      <w:tr w:rsidR="00180F29" w:rsidRPr="004B6F67" w14:paraId="216EB93B" w14:textId="77777777" w:rsidTr="00180F29">
        <w:trPr>
          <w:trHeight w:val="192"/>
        </w:trPr>
        <w:tc>
          <w:tcPr>
            <w:tcW w:w="127" w:type="pct"/>
            <w:vMerge/>
            <w:tcBorders>
              <w:left w:val="single" w:sz="4" w:space="0" w:color="auto"/>
            </w:tcBorders>
            <w:shd w:val="clear" w:color="auto" w:fill="FFFFFF"/>
            <w:vAlign w:val="center"/>
          </w:tcPr>
          <w:p w14:paraId="398BD171" w14:textId="77777777" w:rsidR="00C17C40" w:rsidRPr="00BB1620" w:rsidRDefault="00C17C40">
            <w:pPr>
              <w:jc w:val="both"/>
            </w:pPr>
          </w:p>
        </w:tc>
        <w:tc>
          <w:tcPr>
            <w:tcW w:w="435" w:type="pct"/>
            <w:vMerge/>
            <w:tcBorders>
              <w:left w:val="single" w:sz="4" w:space="0" w:color="auto"/>
            </w:tcBorders>
            <w:shd w:val="clear" w:color="auto" w:fill="FFFFFF"/>
          </w:tcPr>
          <w:p w14:paraId="43EEBC7C" w14:textId="77777777" w:rsidR="00C17C40" w:rsidRPr="00BB1620" w:rsidRDefault="00C17C40">
            <w:pPr>
              <w:jc w:val="both"/>
            </w:pPr>
          </w:p>
        </w:tc>
        <w:tc>
          <w:tcPr>
            <w:tcW w:w="215" w:type="pct"/>
            <w:vMerge/>
            <w:tcBorders>
              <w:left w:val="single" w:sz="4" w:space="0" w:color="auto"/>
            </w:tcBorders>
            <w:shd w:val="clear" w:color="auto" w:fill="FFFFFF"/>
          </w:tcPr>
          <w:p w14:paraId="38C1B21F" w14:textId="77777777" w:rsidR="00C17C40" w:rsidRPr="00BB1620" w:rsidRDefault="00C17C40">
            <w:pPr>
              <w:jc w:val="both"/>
            </w:pPr>
          </w:p>
        </w:tc>
        <w:tc>
          <w:tcPr>
            <w:tcW w:w="98" w:type="pct"/>
            <w:gridSpan w:val="2"/>
            <w:vMerge/>
            <w:tcBorders>
              <w:left w:val="single" w:sz="4" w:space="0" w:color="auto"/>
            </w:tcBorders>
            <w:shd w:val="clear" w:color="auto" w:fill="FFFFFF"/>
          </w:tcPr>
          <w:p w14:paraId="79DB1744" w14:textId="77777777" w:rsidR="00C17C40" w:rsidRPr="00BB1620" w:rsidRDefault="00C17C40">
            <w:pPr>
              <w:jc w:val="both"/>
            </w:pPr>
          </w:p>
        </w:tc>
        <w:tc>
          <w:tcPr>
            <w:tcW w:w="97" w:type="pct"/>
            <w:vMerge/>
            <w:tcBorders>
              <w:left w:val="single" w:sz="4" w:space="0" w:color="auto"/>
            </w:tcBorders>
            <w:shd w:val="clear" w:color="auto" w:fill="FFFFFF"/>
          </w:tcPr>
          <w:p w14:paraId="65187AE5" w14:textId="77777777" w:rsidR="00C17C40" w:rsidRPr="00BB1620" w:rsidRDefault="00C17C40">
            <w:pPr>
              <w:jc w:val="both"/>
            </w:pPr>
          </w:p>
        </w:tc>
        <w:tc>
          <w:tcPr>
            <w:tcW w:w="195" w:type="pct"/>
            <w:vMerge/>
            <w:tcBorders>
              <w:left w:val="single" w:sz="4" w:space="0" w:color="auto"/>
            </w:tcBorders>
            <w:shd w:val="clear" w:color="auto" w:fill="FFFFFF"/>
          </w:tcPr>
          <w:p w14:paraId="772F924F" w14:textId="77777777" w:rsidR="00C17C40" w:rsidRPr="00BB1620" w:rsidRDefault="00C17C40">
            <w:pPr>
              <w:jc w:val="both"/>
            </w:pPr>
          </w:p>
        </w:tc>
        <w:tc>
          <w:tcPr>
            <w:tcW w:w="341" w:type="pct"/>
            <w:vMerge/>
            <w:tcBorders>
              <w:left w:val="single" w:sz="4" w:space="0" w:color="auto"/>
            </w:tcBorders>
            <w:shd w:val="clear" w:color="auto" w:fill="FFFFFF"/>
          </w:tcPr>
          <w:p w14:paraId="770CC8D9" w14:textId="77777777" w:rsidR="00C17C40" w:rsidRPr="00BB1620" w:rsidRDefault="00C17C40">
            <w:pPr>
              <w:jc w:val="both"/>
            </w:pPr>
          </w:p>
        </w:tc>
        <w:tc>
          <w:tcPr>
            <w:tcW w:w="97" w:type="pct"/>
            <w:vMerge/>
            <w:tcBorders>
              <w:left w:val="single" w:sz="4" w:space="0" w:color="auto"/>
            </w:tcBorders>
            <w:shd w:val="clear" w:color="auto" w:fill="FFFFFF"/>
          </w:tcPr>
          <w:p w14:paraId="40821941" w14:textId="77777777" w:rsidR="00C17C40" w:rsidRPr="00BB1620" w:rsidRDefault="00C17C40">
            <w:pPr>
              <w:jc w:val="both"/>
            </w:pPr>
          </w:p>
        </w:tc>
        <w:tc>
          <w:tcPr>
            <w:tcW w:w="98" w:type="pct"/>
            <w:vMerge/>
            <w:tcBorders>
              <w:left w:val="single" w:sz="4" w:space="0" w:color="auto"/>
            </w:tcBorders>
            <w:shd w:val="clear" w:color="auto" w:fill="FFFFFF"/>
          </w:tcPr>
          <w:p w14:paraId="5A0FA628" w14:textId="77777777" w:rsidR="00C17C40" w:rsidRPr="00BB1620" w:rsidRDefault="00C17C40">
            <w:pPr>
              <w:jc w:val="both"/>
            </w:pPr>
          </w:p>
        </w:tc>
        <w:tc>
          <w:tcPr>
            <w:tcW w:w="97" w:type="pct"/>
            <w:tcBorders>
              <w:top w:val="single" w:sz="4" w:space="0" w:color="auto"/>
              <w:left w:val="single" w:sz="4" w:space="0" w:color="auto"/>
            </w:tcBorders>
            <w:shd w:val="clear" w:color="auto" w:fill="FFFFFF"/>
          </w:tcPr>
          <w:p w14:paraId="25663AAE" w14:textId="77777777" w:rsidR="00C17C40" w:rsidRPr="00BB1620" w:rsidRDefault="00C17C40">
            <w:pPr>
              <w:jc w:val="both"/>
            </w:pPr>
          </w:p>
        </w:tc>
        <w:tc>
          <w:tcPr>
            <w:tcW w:w="195" w:type="pct"/>
            <w:tcBorders>
              <w:top w:val="single" w:sz="4" w:space="0" w:color="auto"/>
              <w:left w:val="single" w:sz="4" w:space="0" w:color="auto"/>
            </w:tcBorders>
            <w:shd w:val="clear" w:color="auto" w:fill="FFFFFF"/>
          </w:tcPr>
          <w:p w14:paraId="5DE5D922" w14:textId="77777777" w:rsidR="00C17C40" w:rsidRPr="00BB1620" w:rsidRDefault="00C17C40">
            <w:pPr>
              <w:jc w:val="both"/>
            </w:pPr>
          </w:p>
        </w:tc>
        <w:tc>
          <w:tcPr>
            <w:tcW w:w="146" w:type="pct"/>
            <w:tcBorders>
              <w:top w:val="single" w:sz="4" w:space="0" w:color="auto"/>
              <w:left w:val="single" w:sz="4" w:space="0" w:color="auto"/>
            </w:tcBorders>
            <w:shd w:val="clear" w:color="auto" w:fill="FFFFFF"/>
          </w:tcPr>
          <w:p w14:paraId="55C7E8D5" w14:textId="77777777" w:rsidR="00C17C40" w:rsidRPr="00BB1620" w:rsidRDefault="00C17C40">
            <w:pPr>
              <w:jc w:val="both"/>
            </w:pPr>
          </w:p>
        </w:tc>
        <w:tc>
          <w:tcPr>
            <w:tcW w:w="222" w:type="pct"/>
            <w:tcBorders>
              <w:top w:val="single" w:sz="4" w:space="0" w:color="auto"/>
              <w:left w:val="single" w:sz="4" w:space="0" w:color="auto"/>
            </w:tcBorders>
            <w:shd w:val="clear" w:color="auto" w:fill="FFFFFF"/>
          </w:tcPr>
          <w:p w14:paraId="713C1A67" w14:textId="77777777" w:rsidR="00C17C40" w:rsidRPr="00BB1620" w:rsidRDefault="00C17C40">
            <w:pPr>
              <w:jc w:val="both"/>
            </w:pPr>
          </w:p>
        </w:tc>
        <w:tc>
          <w:tcPr>
            <w:tcW w:w="343" w:type="pct"/>
            <w:tcBorders>
              <w:top w:val="single" w:sz="4" w:space="0" w:color="auto"/>
              <w:left w:val="single" w:sz="4" w:space="0" w:color="auto"/>
            </w:tcBorders>
            <w:shd w:val="clear" w:color="auto" w:fill="FFFFFF"/>
          </w:tcPr>
          <w:p w14:paraId="29CDD842" w14:textId="77777777" w:rsidR="00C17C40" w:rsidRPr="00BB1620" w:rsidRDefault="00C17C40">
            <w:pPr>
              <w:jc w:val="both"/>
            </w:pPr>
          </w:p>
        </w:tc>
        <w:tc>
          <w:tcPr>
            <w:tcW w:w="307" w:type="pct"/>
            <w:tcBorders>
              <w:top w:val="single" w:sz="4" w:space="0" w:color="auto"/>
              <w:left w:val="single" w:sz="4" w:space="0" w:color="auto"/>
            </w:tcBorders>
            <w:shd w:val="clear" w:color="auto" w:fill="FFFFFF"/>
          </w:tcPr>
          <w:p w14:paraId="58EE12BF"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4052211F"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29CD8625"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4C9FF1C9" w14:textId="77777777" w:rsidR="00C17C40" w:rsidRPr="00BB1620" w:rsidRDefault="00C17C40">
            <w:pPr>
              <w:jc w:val="both"/>
            </w:pPr>
          </w:p>
        </w:tc>
        <w:tc>
          <w:tcPr>
            <w:tcW w:w="144" w:type="pct"/>
            <w:tcBorders>
              <w:top w:val="single" w:sz="4" w:space="0" w:color="auto"/>
              <w:left w:val="single" w:sz="4" w:space="0" w:color="auto"/>
            </w:tcBorders>
            <w:shd w:val="clear" w:color="auto" w:fill="FFFFFF"/>
          </w:tcPr>
          <w:p w14:paraId="2F0B9CA3" w14:textId="77777777" w:rsidR="00C17C40" w:rsidRPr="00BB1620" w:rsidRDefault="00C17C40">
            <w:pPr>
              <w:jc w:val="both"/>
            </w:pPr>
          </w:p>
        </w:tc>
        <w:tc>
          <w:tcPr>
            <w:tcW w:w="104" w:type="pct"/>
            <w:tcBorders>
              <w:top w:val="single" w:sz="4" w:space="0" w:color="auto"/>
              <w:left w:val="single" w:sz="4" w:space="0" w:color="auto"/>
            </w:tcBorders>
            <w:shd w:val="clear" w:color="auto" w:fill="FFFFFF"/>
          </w:tcPr>
          <w:p w14:paraId="6B84F347" w14:textId="77777777" w:rsidR="00C17C40" w:rsidRPr="00BB1620" w:rsidRDefault="00C17C40">
            <w:pPr>
              <w:jc w:val="both"/>
            </w:pPr>
          </w:p>
        </w:tc>
        <w:tc>
          <w:tcPr>
            <w:tcW w:w="241" w:type="pct"/>
            <w:tcBorders>
              <w:top w:val="single" w:sz="4" w:space="0" w:color="auto"/>
              <w:left w:val="single" w:sz="4" w:space="0" w:color="auto"/>
            </w:tcBorders>
            <w:shd w:val="clear" w:color="auto" w:fill="FFFFFF"/>
          </w:tcPr>
          <w:p w14:paraId="6675D15E" w14:textId="77777777" w:rsidR="00C17C40" w:rsidRPr="00BB1620" w:rsidRDefault="00C17C40">
            <w:pPr>
              <w:jc w:val="both"/>
            </w:pPr>
          </w:p>
        </w:tc>
        <w:tc>
          <w:tcPr>
            <w:tcW w:w="145" w:type="pct"/>
            <w:tcBorders>
              <w:top w:val="single" w:sz="4" w:space="0" w:color="auto"/>
              <w:left w:val="single" w:sz="4" w:space="0" w:color="auto"/>
            </w:tcBorders>
            <w:shd w:val="clear" w:color="auto" w:fill="FFFFFF"/>
          </w:tcPr>
          <w:p w14:paraId="50EDF69D" w14:textId="77777777" w:rsidR="00C17C40" w:rsidRPr="00BB1620" w:rsidRDefault="00C17C40">
            <w:pPr>
              <w:jc w:val="both"/>
            </w:pPr>
          </w:p>
        </w:tc>
        <w:tc>
          <w:tcPr>
            <w:tcW w:w="292" w:type="pct"/>
            <w:tcBorders>
              <w:top w:val="single" w:sz="4" w:space="0" w:color="auto"/>
              <w:left w:val="single" w:sz="4" w:space="0" w:color="auto"/>
            </w:tcBorders>
            <w:shd w:val="clear" w:color="auto" w:fill="FFFFFF"/>
          </w:tcPr>
          <w:p w14:paraId="541ABB5A" w14:textId="77777777" w:rsidR="00C17C40" w:rsidRPr="00BB1620" w:rsidRDefault="00C17C40">
            <w:pPr>
              <w:jc w:val="both"/>
            </w:pPr>
          </w:p>
        </w:tc>
        <w:tc>
          <w:tcPr>
            <w:tcW w:w="193" w:type="pct"/>
            <w:tcBorders>
              <w:top w:val="single" w:sz="4" w:space="0" w:color="auto"/>
              <w:left w:val="single" w:sz="4" w:space="0" w:color="auto"/>
            </w:tcBorders>
            <w:shd w:val="clear" w:color="auto" w:fill="FFFFFF"/>
          </w:tcPr>
          <w:p w14:paraId="20924F21" w14:textId="77777777" w:rsidR="00C17C40" w:rsidRPr="00BB1620" w:rsidRDefault="00C17C40">
            <w:pPr>
              <w:jc w:val="both"/>
            </w:pPr>
          </w:p>
        </w:tc>
        <w:tc>
          <w:tcPr>
            <w:tcW w:w="298" w:type="pct"/>
            <w:vMerge/>
            <w:tcBorders>
              <w:left w:val="single" w:sz="4" w:space="0" w:color="auto"/>
            </w:tcBorders>
            <w:shd w:val="clear" w:color="auto" w:fill="FFFFFF"/>
          </w:tcPr>
          <w:p w14:paraId="27F259E4" w14:textId="77777777" w:rsidR="00C17C40" w:rsidRPr="00BB1620" w:rsidRDefault="00C17C40">
            <w:pPr>
              <w:jc w:val="both"/>
            </w:pPr>
          </w:p>
        </w:tc>
        <w:tc>
          <w:tcPr>
            <w:tcW w:w="259" w:type="pct"/>
            <w:vMerge/>
            <w:tcBorders>
              <w:left w:val="single" w:sz="4" w:space="0" w:color="auto"/>
              <w:right w:val="single" w:sz="4" w:space="0" w:color="auto"/>
            </w:tcBorders>
            <w:shd w:val="clear" w:color="auto" w:fill="FFFFFF"/>
          </w:tcPr>
          <w:p w14:paraId="176F3C73" w14:textId="77777777" w:rsidR="00C17C40" w:rsidRPr="00BB1620" w:rsidRDefault="00C17C40">
            <w:pPr>
              <w:jc w:val="both"/>
            </w:pPr>
          </w:p>
        </w:tc>
      </w:tr>
      <w:tr w:rsidR="00180F29" w:rsidRPr="004B6F67" w14:paraId="2FA49696" w14:textId="77777777" w:rsidTr="00180F29">
        <w:trPr>
          <w:trHeight w:val="206"/>
        </w:trPr>
        <w:tc>
          <w:tcPr>
            <w:tcW w:w="127" w:type="pct"/>
            <w:vMerge/>
            <w:tcBorders>
              <w:left w:val="single" w:sz="4" w:space="0" w:color="auto"/>
              <w:bottom w:val="single" w:sz="4" w:space="0" w:color="auto"/>
            </w:tcBorders>
            <w:shd w:val="clear" w:color="auto" w:fill="FFFFFF"/>
            <w:vAlign w:val="center"/>
          </w:tcPr>
          <w:p w14:paraId="2FC4E1C7" w14:textId="77777777" w:rsidR="00C17C40" w:rsidRPr="00BB1620" w:rsidRDefault="00C17C40">
            <w:pPr>
              <w:jc w:val="both"/>
            </w:pPr>
          </w:p>
        </w:tc>
        <w:tc>
          <w:tcPr>
            <w:tcW w:w="435" w:type="pct"/>
            <w:vMerge/>
            <w:tcBorders>
              <w:left w:val="single" w:sz="4" w:space="0" w:color="auto"/>
              <w:bottom w:val="single" w:sz="4" w:space="0" w:color="auto"/>
            </w:tcBorders>
            <w:shd w:val="clear" w:color="auto" w:fill="FFFFFF"/>
          </w:tcPr>
          <w:p w14:paraId="2F1664DD" w14:textId="77777777" w:rsidR="00C17C40" w:rsidRPr="00BB1620" w:rsidRDefault="00C17C40">
            <w:pPr>
              <w:jc w:val="both"/>
            </w:pPr>
          </w:p>
        </w:tc>
        <w:tc>
          <w:tcPr>
            <w:tcW w:w="215" w:type="pct"/>
            <w:vMerge/>
            <w:tcBorders>
              <w:left w:val="single" w:sz="4" w:space="0" w:color="auto"/>
              <w:bottom w:val="single" w:sz="4" w:space="0" w:color="auto"/>
            </w:tcBorders>
            <w:shd w:val="clear" w:color="auto" w:fill="FFFFFF"/>
          </w:tcPr>
          <w:p w14:paraId="09283666" w14:textId="77777777" w:rsidR="00C17C40" w:rsidRPr="00BB1620" w:rsidRDefault="00C17C40">
            <w:pPr>
              <w:jc w:val="both"/>
            </w:pPr>
          </w:p>
        </w:tc>
        <w:tc>
          <w:tcPr>
            <w:tcW w:w="98" w:type="pct"/>
            <w:gridSpan w:val="2"/>
            <w:vMerge/>
            <w:tcBorders>
              <w:left w:val="single" w:sz="4" w:space="0" w:color="auto"/>
              <w:bottom w:val="single" w:sz="4" w:space="0" w:color="auto"/>
            </w:tcBorders>
            <w:shd w:val="clear" w:color="auto" w:fill="FFFFFF"/>
          </w:tcPr>
          <w:p w14:paraId="66BB9ECD" w14:textId="77777777" w:rsidR="00C17C40" w:rsidRPr="00BB1620" w:rsidRDefault="00C17C40">
            <w:pPr>
              <w:jc w:val="both"/>
            </w:pPr>
          </w:p>
        </w:tc>
        <w:tc>
          <w:tcPr>
            <w:tcW w:w="97" w:type="pct"/>
            <w:vMerge/>
            <w:tcBorders>
              <w:left w:val="single" w:sz="4" w:space="0" w:color="auto"/>
              <w:bottom w:val="single" w:sz="4" w:space="0" w:color="auto"/>
            </w:tcBorders>
            <w:shd w:val="clear" w:color="auto" w:fill="FFFFFF"/>
          </w:tcPr>
          <w:p w14:paraId="46C7FDB5" w14:textId="77777777" w:rsidR="00C17C40" w:rsidRPr="00BB1620" w:rsidRDefault="00C17C40">
            <w:pPr>
              <w:jc w:val="both"/>
            </w:pPr>
          </w:p>
        </w:tc>
        <w:tc>
          <w:tcPr>
            <w:tcW w:w="195" w:type="pct"/>
            <w:vMerge/>
            <w:tcBorders>
              <w:left w:val="single" w:sz="4" w:space="0" w:color="auto"/>
              <w:bottom w:val="single" w:sz="4" w:space="0" w:color="auto"/>
            </w:tcBorders>
            <w:shd w:val="clear" w:color="auto" w:fill="FFFFFF"/>
          </w:tcPr>
          <w:p w14:paraId="015CDD6D" w14:textId="77777777" w:rsidR="00C17C40" w:rsidRPr="00BB1620" w:rsidRDefault="00C17C40">
            <w:pPr>
              <w:jc w:val="both"/>
            </w:pPr>
          </w:p>
        </w:tc>
        <w:tc>
          <w:tcPr>
            <w:tcW w:w="341" w:type="pct"/>
            <w:vMerge/>
            <w:tcBorders>
              <w:left w:val="single" w:sz="4" w:space="0" w:color="auto"/>
              <w:bottom w:val="single" w:sz="4" w:space="0" w:color="auto"/>
            </w:tcBorders>
            <w:shd w:val="clear" w:color="auto" w:fill="FFFFFF"/>
          </w:tcPr>
          <w:p w14:paraId="62A75BD0" w14:textId="77777777" w:rsidR="00C17C40" w:rsidRPr="00BB1620" w:rsidRDefault="00C17C40">
            <w:pPr>
              <w:jc w:val="both"/>
            </w:pPr>
          </w:p>
        </w:tc>
        <w:tc>
          <w:tcPr>
            <w:tcW w:w="97" w:type="pct"/>
            <w:vMerge/>
            <w:tcBorders>
              <w:left w:val="single" w:sz="4" w:space="0" w:color="auto"/>
              <w:bottom w:val="single" w:sz="4" w:space="0" w:color="auto"/>
            </w:tcBorders>
            <w:shd w:val="clear" w:color="auto" w:fill="FFFFFF"/>
          </w:tcPr>
          <w:p w14:paraId="497A23C3" w14:textId="77777777" w:rsidR="00C17C40" w:rsidRPr="00BB1620" w:rsidRDefault="00C17C40">
            <w:pPr>
              <w:jc w:val="both"/>
            </w:pPr>
          </w:p>
        </w:tc>
        <w:tc>
          <w:tcPr>
            <w:tcW w:w="98" w:type="pct"/>
            <w:vMerge/>
            <w:tcBorders>
              <w:left w:val="single" w:sz="4" w:space="0" w:color="auto"/>
              <w:bottom w:val="single" w:sz="4" w:space="0" w:color="auto"/>
            </w:tcBorders>
            <w:shd w:val="clear" w:color="auto" w:fill="FFFFFF"/>
          </w:tcPr>
          <w:p w14:paraId="6DBAD60A" w14:textId="77777777" w:rsidR="00C17C40" w:rsidRPr="00BB1620" w:rsidRDefault="00C17C40">
            <w:pPr>
              <w:jc w:val="both"/>
            </w:pPr>
          </w:p>
        </w:tc>
        <w:tc>
          <w:tcPr>
            <w:tcW w:w="97" w:type="pct"/>
            <w:tcBorders>
              <w:top w:val="single" w:sz="4" w:space="0" w:color="auto"/>
              <w:left w:val="single" w:sz="4" w:space="0" w:color="auto"/>
              <w:bottom w:val="single" w:sz="4" w:space="0" w:color="auto"/>
            </w:tcBorders>
            <w:shd w:val="clear" w:color="auto" w:fill="FFFFFF"/>
          </w:tcPr>
          <w:p w14:paraId="33B2348C" w14:textId="77777777" w:rsidR="00C17C40" w:rsidRPr="00BB1620" w:rsidRDefault="00C17C40">
            <w:pPr>
              <w:jc w:val="both"/>
            </w:pPr>
          </w:p>
        </w:tc>
        <w:tc>
          <w:tcPr>
            <w:tcW w:w="195" w:type="pct"/>
            <w:tcBorders>
              <w:top w:val="single" w:sz="4" w:space="0" w:color="auto"/>
              <w:left w:val="single" w:sz="4" w:space="0" w:color="auto"/>
              <w:bottom w:val="single" w:sz="4" w:space="0" w:color="auto"/>
            </w:tcBorders>
            <w:shd w:val="clear" w:color="auto" w:fill="FFFFFF"/>
          </w:tcPr>
          <w:p w14:paraId="56969C86" w14:textId="77777777" w:rsidR="00C17C40" w:rsidRPr="00BB1620" w:rsidRDefault="00C17C40">
            <w:pPr>
              <w:jc w:val="both"/>
            </w:pPr>
          </w:p>
        </w:tc>
        <w:tc>
          <w:tcPr>
            <w:tcW w:w="146" w:type="pct"/>
            <w:tcBorders>
              <w:top w:val="single" w:sz="4" w:space="0" w:color="auto"/>
              <w:left w:val="single" w:sz="4" w:space="0" w:color="auto"/>
              <w:bottom w:val="single" w:sz="4" w:space="0" w:color="auto"/>
            </w:tcBorders>
            <w:shd w:val="clear" w:color="auto" w:fill="FFFFFF"/>
          </w:tcPr>
          <w:p w14:paraId="6AFFAD53" w14:textId="77777777" w:rsidR="00C17C40" w:rsidRPr="00BB1620" w:rsidRDefault="00C17C40">
            <w:pPr>
              <w:jc w:val="both"/>
            </w:pPr>
          </w:p>
        </w:tc>
        <w:tc>
          <w:tcPr>
            <w:tcW w:w="222" w:type="pct"/>
            <w:tcBorders>
              <w:top w:val="single" w:sz="4" w:space="0" w:color="auto"/>
              <w:left w:val="single" w:sz="4" w:space="0" w:color="auto"/>
              <w:bottom w:val="single" w:sz="4" w:space="0" w:color="auto"/>
            </w:tcBorders>
            <w:shd w:val="clear" w:color="auto" w:fill="FFFFFF"/>
          </w:tcPr>
          <w:p w14:paraId="6DA93186" w14:textId="77777777" w:rsidR="00C17C40" w:rsidRPr="00BB1620" w:rsidRDefault="00C17C40">
            <w:pPr>
              <w:jc w:val="both"/>
            </w:pPr>
          </w:p>
        </w:tc>
        <w:tc>
          <w:tcPr>
            <w:tcW w:w="343" w:type="pct"/>
            <w:tcBorders>
              <w:top w:val="single" w:sz="4" w:space="0" w:color="auto"/>
              <w:left w:val="single" w:sz="4" w:space="0" w:color="auto"/>
              <w:bottom w:val="single" w:sz="4" w:space="0" w:color="auto"/>
            </w:tcBorders>
            <w:shd w:val="clear" w:color="auto" w:fill="FFFFFF"/>
          </w:tcPr>
          <w:p w14:paraId="0EDDE2EF" w14:textId="77777777" w:rsidR="00C17C40" w:rsidRPr="00BB1620" w:rsidRDefault="00C17C40">
            <w:pPr>
              <w:jc w:val="both"/>
            </w:pPr>
          </w:p>
        </w:tc>
        <w:tc>
          <w:tcPr>
            <w:tcW w:w="307" w:type="pct"/>
            <w:tcBorders>
              <w:top w:val="single" w:sz="4" w:space="0" w:color="auto"/>
              <w:left w:val="single" w:sz="4" w:space="0" w:color="auto"/>
              <w:bottom w:val="single" w:sz="4" w:space="0" w:color="auto"/>
            </w:tcBorders>
            <w:shd w:val="clear" w:color="auto" w:fill="FFFFFF"/>
          </w:tcPr>
          <w:p w14:paraId="7157AB09" w14:textId="77777777" w:rsidR="00C17C40" w:rsidRPr="00BB1620" w:rsidRDefault="00C17C40">
            <w:pPr>
              <w:jc w:val="both"/>
            </w:pPr>
          </w:p>
        </w:tc>
        <w:tc>
          <w:tcPr>
            <w:tcW w:w="104" w:type="pct"/>
            <w:tcBorders>
              <w:top w:val="single" w:sz="4" w:space="0" w:color="auto"/>
              <w:left w:val="single" w:sz="4" w:space="0" w:color="auto"/>
              <w:bottom w:val="single" w:sz="4" w:space="0" w:color="auto"/>
            </w:tcBorders>
            <w:shd w:val="clear" w:color="auto" w:fill="FFFFFF"/>
          </w:tcPr>
          <w:p w14:paraId="4B496BA9" w14:textId="77777777" w:rsidR="00C17C40" w:rsidRPr="00BB1620" w:rsidRDefault="00C17C40">
            <w:pPr>
              <w:jc w:val="both"/>
            </w:pPr>
          </w:p>
        </w:tc>
        <w:tc>
          <w:tcPr>
            <w:tcW w:w="104" w:type="pct"/>
            <w:tcBorders>
              <w:top w:val="single" w:sz="4" w:space="0" w:color="auto"/>
              <w:left w:val="single" w:sz="4" w:space="0" w:color="auto"/>
              <w:bottom w:val="single" w:sz="4" w:space="0" w:color="auto"/>
            </w:tcBorders>
            <w:shd w:val="clear" w:color="auto" w:fill="FFFFFF"/>
          </w:tcPr>
          <w:p w14:paraId="5AB401BE" w14:textId="77777777" w:rsidR="00C17C40" w:rsidRPr="00BB1620" w:rsidRDefault="00C17C40">
            <w:pPr>
              <w:jc w:val="both"/>
            </w:pPr>
          </w:p>
        </w:tc>
        <w:tc>
          <w:tcPr>
            <w:tcW w:w="104" w:type="pct"/>
            <w:tcBorders>
              <w:top w:val="single" w:sz="4" w:space="0" w:color="auto"/>
              <w:left w:val="single" w:sz="4" w:space="0" w:color="auto"/>
              <w:bottom w:val="single" w:sz="4" w:space="0" w:color="auto"/>
            </w:tcBorders>
            <w:shd w:val="clear" w:color="auto" w:fill="FFFFFF"/>
          </w:tcPr>
          <w:p w14:paraId="46B3BD93" w14:textId="77777777" w:rsidR="00C17C40" w:rsidRPr="00BB1620" w:rsidRDefault="00C17C40">
            <w:pPr>
              <w:jc w:val="both"/>
            </w:pPr>
          </w:p>
        </w:tc>
        <w:tc>
          <w:tcPr>
            <w:tcW w:w="144" w:type="pct"/>
            <w:tcBorders>
              <w:top w:val="single" w:sz="4" w:space="0" w:color="auto"/>
              <w:left w:val="single" w:sz="4" w:space="0" w:color="auto"/>
              <w:bottom w:val="single" w:sz="4" w:space="0" w:color="auto"/>
            </w:tcBorders>
            <w:shd w:val="clear" w:color="auto" w:fill="FFFFFF"/>
          </w:tcPr>
          <w:p w14:paraId="787C8B4A" w14:textId="77777777" w:rsidR="00C17C40" w:rsidRPr="00BB1620" w:rsidRDefault="00C17C40">
            <w:pPr>
              <w:jc w:val="both"/>
            </w:pPr>
          </w:p>
        </w:tc>
        <w:tc>
          <w:tcPr>
            <w:tcW w:w="104" w:type="pct"/>
            <w:tcBorders>
              <w:top w:val="single" w:sz="4" w:space="0" w:color="auto"/>
              <w:left w:val="single" w:sz="4" w:space="0" w:color="auto"/>
              <w:bottom w:val="single" w:sz="4" w:space="0" w:color="auto"/>
            </w:tcBorders>
            <w:shd w:val="clear" w:color="auto" w:fill="FFFFFF"/>
          </w:tcPr>
          <w:p w14:paraId="5CF87C62" w14:textId="77777777" w:rsidR="00C17C40" w:rsidRPr="00BB1620" w:rsidRDefault="00C17C40">
            <w:pPr>
              <w:jc w:val="both"/>
            </w:pPr>
          </w:p>
        </w:tc>
        <w:tc>
          <w:tcPr>
            <w:tcW w:w="241" w:type="pct"/>
            <w:tcBorders>
              <w:top w:val="single" w:sz="4" w:space="0" w:color="auto"/>
              <w:left w:val="single" w:sz="4" w:space="0" w:color="auto"/>
              <w:bottom w:val="single" w:sz="4" w:space="0" w:color="auto"/>
            </w:tcBorders>
            <w:shd w:val="clear" w:color="auto" w:fill="FFFFFF"/>
          </w:tcPr>
          <w:p w14:paraId="43C8A806" w14:textId="77777777" w:rsidR="00C17C40" w:rsidRPr="00BB1620" w:rsidRDefault="00C17C40">
            <w:pPr>
              <w:jc w:val="both"/>
            </w:pPr>
          </w:p>
        </w:tc>
        <w:tc>
          <w:tcPr>
            <w:tcW w:w="145" w:type="pct"/>
            <w:tcBorders>
              <w:top w:val="single" w:sz="4" w:space="0" w:color="auto"/>
              <w:left w:val="single" w:sz="4" w:space="0" w:color="auto"/>
              <w:bottom w:val="single" w:sz="4" w:space="0" w:color="auto"/>
            </w:tcBorders>
            <w:shd w:val="clear" w:color="auto" w:fill="FFFFFF"/>
          </w:tcPr>
          <w:p w14:paraId="03E2C1A7" w14:textId="77777777" w:rsidR="00C17C40" w:rsidRPr="00BB1620" w:rsidRDefault="00C17C40">
            <w:pPr>
              <w:jc w:val="both"/>
            </w:pPr>
          </w:p>
        </w:tc>
        <w:tc>
          <w:tcPr>
            <w:tcW w:w="292" w:type="pct"/>
            <w:tcBorders>
              <w:top w:val="single" w:sz="4" w:space="0" w:color="auto"/>
              <w:left w:val="single" w:sz="4" w:space="0" w:color="auto"/>
              <w:bottom w:val="single" w:sz="4" w:space="0" w:color="auto"/>
            </w:tcBorders>
            <w:shd w:val="clear" w:color="auto" w:fill="FFFFFF"/>
          </w:tcPr>
          <w:p w14:paraId="2D2BE47B" w14:textId="77777777" w:rsidR="00C17C40" w:rsidRPr="00BB1620" w:rsidRDefault="00C17C40">
            <w:pPr>
              <w:jc w:val="both"/>
            </w:pPr>
          </w:p>
        </w:tc>
        <w:tc>
          <w:tcPr>
            <w:tcW w:w="193" w:type="pct"/>
            <w:tcBorders>
              <w:top w:val="single" w:sz="4" w:space="0" w:color="auto"/>
              <w:left w:val="single" w:sz="4" w:space="0" w:color="auto"/>
              <w:bottom w:val="single" w:sz="4" w:space="0" w:color="auto"/>
            </w:tcBorders>
            <w:shd w:val="clear" w:color="auto" w:fill="FFFFFF"/>
          </w:tcPr>
          <w:p w14:paraId="07E92119" w14:textId="77777777" w:rsidR="00C17C40" w:rsidRPr="00BB1620" w:rsidRDefault="00C17C40">
            <w:pPr>
              <w:jc w:val="both"/>
            </w:pPr>
          </w:p>
        </w:tc>
        <w:tc>
          <w:tcPr>
            <w:tcW w:w="298" w:type="pct"/>
            <w:vMerge/>
            <w:tcBorders>
              <w:left w:val="single" w:sz="4" w:space="0" w:color="auto"/>
              <w:bottom w:val="single" w:sz="4" w:space="0" w:color="auto"/>
            </w:tcBorders>
            <w:shd w:val="clear" w:color="auto" w:fill="FFFFFF"/>
          </w:tcPr>
          <w:p w14:paraId="15A76A77" w14:textId="77777777" w:rsidR="00C17C40" w:rsidRPr="00BB1620" w:rsidRDefault="00C17C40">
            <w:pPr>
              <w:jc w:val="both"/>
            </w:pPr>
          </w:p>
        </w:tc>
        <w:tc>
          <w:tcPr>
            <w:tcW w:w="259" w:type="pct"/>
            <w:vMerge/>
            <w:tcBorders>
              <w:left w:val="single" w:sz="4" w:space="0" w:color="auto"/>
              <w:bottom w:val="single" w:sz="4" w:space="0" w:color="auto"/>
              <w:right w:val="single" w:sz="4" w:space="0" w:color="auto"/>
            </w:tcBorders>
            <w:shd w:val="clear" w:color="auto" w:fill="FFFFFF"/>
          </w:tcPr>
          <w:p w14:paraId="52AC1B6A" w14:textId="77777777" w:rsidR="00C17C40" w:rsidRPr="00BB1620" w:rsidRDefault="00C17C40">
            <w:pPr>
              <w:jc w:val="both"/>
            </w:pPr>
          </w:p>
        </w:tc>
      </w:tr>
    </w:tbl>
    <w:p w14:paraId="1324F414" w14:textId="13A8E467" w:rsidR="00180F29" w:rsidRDefault="00180F29" w:rsidP="00171180">
      <w:pPr>
        <w:pStyle w:val="Style2"/>
        <w:widowControl/>
        <w:tabs>
          <w:tab w:val="left" w:pos="1276"/>
        </w:tabs>
        <w:spacing w:line="240" w:lineRule="auto"/>
        <w:ind w:firstLine="0"/>
        <w:rPr>
          <w:rStyle w:val="FontStyle15"/>
          <w:bCs/>
          <w:sz w:val="24"/>
          <w:szCs w:val="24"/>
        </w:rPr>
      </w:pPr>
    </w:p>
    <w:p w14:paraId="44F7A6CE" w14:textId="616DCB56" w:rsidR="00C17C40" w:rsidRPr="004B6F67" w:rsidRDefault="00180F29" w:rsidP="00C17C40">
      <w:pPr>
        <w:pStyle w:val="afb"/>
        <w:rPr>
          <w:sz w:val="24"/>
          <w:szCs w:val="24"/>
        </w:rPr>
      </w:pPr>
      <w:r>
        <w:tab/>
      </w:r>
      <w:r w:rsidR="00C17C40" w:rsidRPr="004B6F67">
        <w:rPr>
          <w:sz w:val="24"/>
          <w:szCs w:val="24"/>
        </w:rPr>
        <w:t>Примечания:</w:t>
      </w:r>
    </w:p>
    <w:p w14:paraId="6BC6FBBC" w14:textId="77777777" w:rsidR="00C17C40" w:rsidRPr="004B6F67" w:rsidRDefault="00C17C40" w:rsidP="00C17C40">
      <w:pPr>
        <w:pStyle w:val="afb"/>
        <w:numPr>
          <w:ilvl w:val="0"/>
          <w:numId w:val="43"/>
        </w:numPr>
        <w:shd w:val="clear" w:color="auto" w:fill="auto"/>
        <w:tabs>
          <w:tab w:val="left" w:pos="130"/>
        </w:tabs>
        <w:spacing w:line="240" w:lineRule="auto"/>
        <w:rPr>
          <w:sz w:val="24"/>
          <w:szCs w:val="24"/>
        </w:rPr>
      </w:pPr>
      <w:r w:rsidRPr="004B6F67">
        <w:rPr>
          <w:sz w:val="24"/>
          <w:szCs w:val="24"/>
        </w:rPr>
        <w:t>- амплитуда нерегулярных колебаний активной мощности;</w:t>
      </w:r>
    </w:p>
    <w:p w14:paraId="4BB43F67" w14:textId="77777777" w:rsidR="00C17C40" w:rsidRPr="004B6F67" w:rsidRDefault="00C17C40" w:rsidP="00C17C40">
      <w:pPr>
        <w:pStyle w:val="afb"/>
        <w:numPr>
          <w:ilvl w:val="0"/>
          <w:numId w:val="43"/>
        </w:numPr>
        <w:shd w:val="clear" w:color="auto" w:fill="auto"/>
        <w:tabs>
          <w:tab w:val="left" w:pos="139"/>
        </w:tabs>
        <w:spacing w:line="240" w:lineRule="auto"/>
        <w:rPr>
          <w:sz w:val="24"/>
          <w:szCs w:val="24"/>
        </w:rPr>
      </w:pPr>
      <w:r w:rsidRPr="004B6F67">
        <w:rPr>
          <w:sz w:val="24"/>
          <w:szCs w:val="24"/>
        </w:rPr>
        <w:t>- предельный переток в сечении в нормальной схеме по критерию длительно допустимой токовой нагрузки элемента сети;</w:t>
      </w:r>
    </w:p>
    <w:p w14:paraId="5CF11FAB" w14:textId="77777777" w:rsidR="00C17C40" w:rsidRPr="004B6F67" w:rsidRDefault="00C17C40" w:rsidP="00C17C40">
      <w:pPr>
        <w:pStyle w:val="afb"/>
        <w:numPr>
          <w:ilvl w:val="0"/>
          <w:numId w:val="43"/>
        </w:numPr>
        <w:shd w:val="clear" w:color="auto" w:fill="auto"/>
        <w:tabs>
          <w:tab w:val="left" w:pos="163"/>
        </w:tabs>
        <w:spacing w:line="240" w:lineRule="auto"/>
        <w:rPr>
          <w:sz w:val="24"/>
          <w:szCs w:val="24"/>
        </w:rPr>
      </w:pPr>
      <w:r w:rsidRPr="004B6F67">
        <w:rPr>
          <w:i w:val="0"/>
          <w:iCs w:val="0"/>
          <w:sz w:val="24"/>
          <w:szCs w:val="24"/>
        </w:rPr>
        <w:t>- переток в сечении в нормальной схеме с учетом длительно допустимой токовой нагрузки элемента сети и амплитуды нерегулярных колебаний активной</w:t>
      </w:r>
      <w:r w:rsidRPr="004B6F67">
        <w:rPr>
          <w:sz w:val="24"/>
          <w:szCs w:val="24"/>
        </w:rPr>
        <w:t>мощности;</w:t>
      </w:r>
    </w:p>
    <w:p w14:paraId="2958C760" w14:textId="77777777" w:rsidR="00C17C40" w:rsidRPr="004B6F67" w:rsidRDefault="00C17C40" w:rsidP="00C17C40">
      <w:pPr>
        <w:pStyle w:val="60"/>
        <w:numPr>
          <w:ilvl w:val="0"/>
          <w:numId w:val="44"/>
        </w:numPr>
        <w:shd w:val="clear" w:color="auto" w:fill="auto"/>
        <w:tabs>
          <w:tab w:val="left" w:pos="291"/>
        </w:tabs>
        <w:spacing w:line="240" w:lineRule="auto"/>
        <w:rPr>
          <w:sz w:val="24"/>
          <w:szCs w:val="24"/>
        </w:rPr>
      </w:pPr>
      <w:r w:rsidRPr="004B6F67">
        <w:rPr>
          <w:sz w:val="24"/>
          <w:szCs w:val="24"/>
        </w:rPr>
        <w:t>- элемент, ограничивающий токовую нагрузку ВЛ;</w:t>
      </w:r>
    </w:p>
    <w:p w14:paraId="4DE58910" w14:textId="77777777" w:rsidR="00C17C40" w:rsidRPr="004B6F67" w:rsidRDefault="00C17C40" w:rsidP="00C17C40">
      <w:pPr>
        <w:pStyle w:val="60"/>
        <w:numPr>
          <w:ilvl w:val="0"/>
          <w:numId w:val="44"/>
        </w:numPr>
        <w:shd w:val="clear" w:color="auto" w:fill="auto"/>
        <w:tabs>
          <w:tab w:val="left" w:pos="291"/>
        </w:tabs>
        <w:spacing w:line="240" w:lineRule="auto"/>
        <w:rPr>
          <w:sz w:val="24"/>
          <w:szCs w:val="24"/>
        </w:rPr>
      </w:pPr>
      <w:r w:rsidRPr="004B6F67">
        <w:rPr>
          <w:sz w:val="24"/>
          <w:szCs w:val="24"/>
        </w:rPr>
        <w:t>- допустимая токовая нагрузка ВЛ, которая допустима неограниченное время, и определенная с учетом токовой нагрузки провода ВЛ и оборудования ПС;</w:t>
      </w:r>
    </w:p>
    <w:p w14:paraId="79C806D2" w14:textId="77777777" w:rsidR="00C17C40" w:rsidRPr="004B6F67" w:rsidRDefault="00C17C40" w:rsidP="00C17C40">
      <w:pPr>
        <w:pStyle w:val="60"/>
        <w:numPr>
          <w:ilvl w:val="0"/>
          <w:numId w:val="44"/>
        </w:numPr>
        <w:shd w:val="clear" w:color="auto" w:fill="auto"/>
        <w:tabs>
          <w:tab w:val="left" w:pos="296"/>
        </w:tabs>
        <w:spacing w:line="240" w:lineRule="auto"/>
        <w:rPr>
          <w:sz w:val="24"/>
          <w:szCs w:val="24"/>
        </w:rPr>
      </w:pPr>
      <w:r w:rsidRPr="004B6F67">
        <w:rPr>
          <w:sz w:val="24"/>
          <w:szCs w:val="24"/>
        </w:rPr>
        <w:t>- предельный переток в сечении в нормальной схеме;</w:t>
      </w:r>
    </w:p>
    <w:p w14:paraId="09BAA898" w14:textId="77777777" w:rsidR="00C17C40" w:rsidRPr="004B6F67" w:rsidRDefault="00C17C40" w:rsidP="00C17C40">
      <w:pPr>
        <w:pStyle w:val="60"/>
        <w:numPr>
          <w:ilvl w:val="0"/>
          <w:numId w:val="44"/>
        </w:numPr>
        <w:shd w:val="clear" w:color="auto" w:fill="auto"/>
        <w:tabs>
          <w:tab w:val="left" w:pos="296"/>
        </w:tabs>
        <w:spacing w:line="240" w:lineRule="auto"/>
        <w:rPr>
          <w:sz w:val="24"/>
          <w:szCs w:val="24"/>
        </w:rPr>
      </w:pPr>
      <w:r w:rsidRPr="004B6F67">
        <w:rPr>
          <w:sz w:val="24"/>
          <w:szCs w:val="24"/>
        </w:rPr>
        <w:t>- переток в сечении в нормальной схеме с учетом коэффициента запаса по активной мощности и амплитуды нерегулярных колебаний активной мощности;</w:t>
      </w:r>
    </w:p>
    <w:p w14:paraId="58E27DE6" w14:textId="77777777" w:rsidR="00C17C40" w:rsidRPr="004B6F67" w:rsidRDefault="00C17C40" w:rsidP="00C17C40">
      <w:pPr>
        <w:pStyle w:val="60"/>
        <w:numPr>
          <w:ilvl w:val="0"/>
          <w:numId w:val="44"/>
        </w:numPr>
        <w:shd w:val="clear" w:color="auto" w:fill="auto"/>
        <w:tabs>
          <w:tab w:val="left" w:pos="320"/>
        </w:tabs>
        <w:spacing w:line="240" w:lineRule="auto"/>
        <w:rPr>
          <w:sz w:val="24"/>
          <w:szCs w:val="24"/>
        </w:rPr>
      </w:pPr>
      <w:r w:rsidRPr="004B6F67">
        <w:rPr>
          <w:sz w:val="24"/>
          <w:szCs w:val="24"/>
        </w:rPr>
        <w:t>- переток в сечении в нормальной схеме с учетом коэффициента запаса по напряжению и амплитуды нерегулярных колебаний активной мощности. Если расчетное значение больше значения, указанного в столбце 8, то необходимо указать «-»;</w:t>
      </w:r>
    </w:p>
    <w:p w14:paraId="0404C09E" w14:textId="77777777" w:rsidR="00C17C40" w:rsidRPr="004B6F67" w:rsidRDefault="00C17C40" w:rsidP="00C17C40">
      <w:pPr>
        <w:pStyle w:val="60"/>
        <w:numPr>
          <w:ilvl w:val="0"/>
          <w:numId w:val="44"/>
        </w:numPr>
        <w:shd w:val="clear" w:color="auto" w:fill="auto"/>
        <w:tabs>
          <w:tab w:val="left" w:pos="296"/>
        </w:tabs>
        <w:spacing w:line="240" w:lineRule="auto"/>
        <w:rPr>
          <w:sz w:val="24"/>
          <w:szCs w:val="24"/>
        </w:rPr>
      </w:pPr>
      <w:r w:rsidRPr="004B6F67">
        <w:rPr>
          <w:sz w:val="24"/>
          <w:szCs w:val="24"/>
        </w:rPr>
        <w:t>- наиболее тяжелое аварийное возмущение по критерию токовой нагрузки;</w:t>
      </w:r>
    </w:p>
    <w:p w14:paraId="455E1BA1" w14:textId="77777777" w:rsidR="00C17C40" w:rsidRPr="004B6F67" w:rsidRDefault="00C17C40" w:rsidP="00C17C40">
      <w:pPr>
        <w:pStyle w:val="60"/>
        <w:numPr>
          <w:ilvl w:val="0"/>
          <w:numId w:val="44"/>
        </w:numPr>
        <w:shd w:val="clear" w:color="auto" w:fill="auto"/>
        <w:tabs>
          <w:tab w:val="left" w:pos="387"/>
        </w:tabs>
        <w:spacing w:line="240" w:lineRule="auto"/>
        <w:rPr>
          <w:sz w:val="24"/>
          <w:szCs w:val="24"/>
        </w:rPr>
      </w:pPr>
      <w:r w:rsidRPr="004B6F67">
        <w:rPr>
          <w:sz w:val="24"/>
          <w:szCs w:val="24"/>
        </w:rPr>
        <w:t>- переток в сечении в доаварийной схеме, соответствующий аварийно допустимой токовой нагрузке в послеаварийной схеме;</w:t>
      </w:r>
    </w:p>
    <w:p w14:paraId="4656CC19" w14:textId="77777777" w:rsidR="00C17C40" w:rsidRPr="004B6F67" w:rsidRDefault="00C17C40" w:rsidP="00C17C40">
      <w:pPr>
        <w:pStyle w:val="60"/>
        <w:numPr>
          <w:ilvl w:val="0"/>
          <w:numId w:val="44"/>
        </w:numPr>
        <w:shd w:val="clear" w:color="auto" w:fill="auto"/>
        <w:tabs>
          <w:tab w:val="left" w:pos="397"/>
        </w:tabs>
        <w:spacing w:line="240" w:lineRule="auto"/>
        <w:rPr>
          <w:sz w:val="24"/>
          <w:szCs w:val="24"/>
        </w:rPr>
      </w:pPr>
      <w:r w:rsidRPr="004B6F67">
        <w:rPr>
          <w:sz w:val="24"/>
          <w:szCs w:val="24"/>
        </w:rPr>
        <w:t>- переток в сечении в доаварийной схеме, соответствующий аварийно допустимой токовой нагрузке в послеаварийной схеме, с учетом амплитуды нерегулярных колебаний активной мощности;</w:t>
      </w:r>
    </w:p>
    <w:p w14:paraId="0AE0C868" w14:textId="77777777" w:rsidR="00C17C40" w:rsidRPr="004B6F67" w:rsidRDefault="00C17C40" w:rsidP="00C17C40">
      <w:pPr>
        <w:pStyle w:val="60"/>
        <w:numPr>
          <w:ilvl w:val="0"/>
          <w:numId w:val="44"/>
        </w:numPr>
        <w:shd w:val="clear" w:color="auto" w:fill="auto"/>
        <w:tabs>
          <w:tab w:val="left" w:pos="387"/>
        </w:tabs>
        <w:spacing w:line="240" w:lineRule="auto"/>
        <w:rPr>
          <w:sz w:val="24"/>
          <w:szCs w:val="24"/>
        </w:rPr>
      </w:pPr>
      <w:r w:rsidRPr="004B6F67">
        <w:rPr>
          <w:sz w:val="24"/>
          <w:szCs w:val="24"/>
        </w:rPr>
        <w:t>- элемент, перегружаемый по току в послеаварийном режиме при нормативном возмущении;</w:t>
      </w:r>
    </w:p>
    <w:p w14:paraId="6C74F1C7" w14:textId="77777777" w:rsidR="00C17C40" w:rsidRPr="004B6F67" w:rsidRDefault="00C17C40" w:rsidP="00C17C40">
      <w:pPr>
        <w:pStyle w:val="60"/>
        <w:numPr>
          <w:ilvl w:val="0"/>
          <w:numId w:val="44"/>
        </w:numPr>
        <w:shd w:val="clear" w:color="auto" w:fill="auto"/>
        <w:tabs>
          <w:tab w:val="left" w:pos="397"/>
        </w:tabs>
        <w:spacing w:line="240" w:lineRule="auto"/>
        <w:rPr>
          <w:sz w:val="24"/>
          <w:szCs w:val="24"/>
        </w:rPr>
      </w:pPr>
      <w:r w:rsidRPr="004B6F67">
        <w:rPr>
          <w:sz w:val="24"/>
          <w:szCs w:val="24"/>
        </w:rPr>
        <w:t>- допустимая токовая нагрузка ВЛ, которая допустима ограниченное время в послеаварийном режиме, и определенная с учетом токовой нагрузки провода ВЛ и оборудования ПС;</w:t>
      </w:r>
    </w:p>
    <w:p w14:paraId="5D6C61BE" w14:textId="77777777" w:rsidR="00C17C40" w:rsidRPr="004B6F67" w:rsidRDefault="00C17C40" w:rsidP="00C17C40">
      <w:pPr>
        <w:pStyle w:val="60"/>
        <w:numPr>
          <w:ilvl w:val="0"/>
          <w:numId w:val="44"/>
        </w:numPr>
        <w:shd w:val="clear" w:color="auto" w:fill="auto"/>
        <w:tabs>
          <w:tab w:val="left" w:pos="387"/>
        </w:tabs>
        <w:spacing w:line="240" w:lineRule="auto"/>
        <w:rPr>
          <w:sz w:val="24"/>
          <w:szCs w:val="24"/>
        </w:rPr>
      </w:pPr>
      <w:r w:rsidRPr="004B6F67">
        <w:rPr>
          <w:sz w:val="24"/>
          <w:szCs w:val="24"/>
        </w:rPr>
        <w:t>- предельный переток в сечении в послеаварийной схеме;</w:t>
      </w:r>
    </w:p>
    <w:p w14:paraId="21EE9902" w14:textId="77777777" w:rsidR="00C17C40" w:rsidRPr="004B6F67" w:rsidRDefault="00C17C40" w:rsidP="00C17C40">
      <w:pPr>
        <w:pStyle w:val="60"/>
        <w:numPr>
          <w:ilvl w:val="0"/>
          <w:numId w:val="44"/>
        </w:numPr>
        <w:shd w:val="clear" w:color="auto" w:fill="auto"/>
        <w:tabs>
          <w:tab w:val="left" w:pos="387"/>
        </w:tabs>
        <w:spacing w:line="240" w:lineRule="auto"/>
        <w:rPr>
          <w:sz w:val="24"/>
          <w:szCs w:val="24"/>
        </w:rPr>
      </w:pPr>
      <w:r w:rsidRPr="004B6F67">
        <w:rPr>
          <w:sz w:val="24"/>
          <w:szCs w:val="24"/>
        </w:rPr>
        <w:t>- предельный переток в сечении в послеаварийной схеме с учетом коэффициента запаса по активной мощности;</w:t>
      </w:r>
    </w:p>
    <w:p w14:paraId="5970932E" w14:textId="77777777" w:rsidR="00C17C40" w:rsidRPr="004B6F67" w:rsidRDefault="00C17C40" w:rsidP="00C17C40">
      <w:pPr>
        <w:pStyle w:val="60"/>
        <w:numPr>
          <w:ilvl w:val="0"/>
          <w:numId w:val="44"/>
        </w:numPr>
        <w:shd w:val="clear" w:color="auto" w:fill="auto"/>
        <w:tabs>
          <w:tab w:val="left" w:pos="402"/>
        </w:tabs>
        <w:spacing w:line="240" w:lineRule="auto"/>
        <w:rPr>
          <w:sz w:val="24"/>
          <w:szCs w:val="24"/>
        </w:rPr>
      </w:pPr>
      <w:r w:rsidRPr="004B6F67">
        <w:rPr>
          <w:sz w:val="24"/>
          <w:szCs w:val="24"/>
        </w:rPr>
        <w:t>- переток в сечении в доаварийной схеме, соответствующий перетоку по апериодической статической устойчивости в послеаварийной схеме, с учетом коэффициента запаса по активной мощности;</w:t>
      </w:r>
    </w:p>
    <w:p w14:paraId="4ECB210E" w14:textId="77777777" w:rsidR="00C17C40" w:rsidRPr="004B6F67" w:rsidRDefault="00C17C40" w:rsidP="00C17C40">
      <w:pPr>
        <w:pStyle w:val="60"/>
        <w:numPr>
          <w:ilvl w:val="0"/>
          <w:numId w:val="44"/>
        </w:numPr>
        <w:shd w:val="clear" w:color="auto" w:fill="auto"/>
        <w:tabs>
          <w:tab w:val="left" w:pos="397"/>
        </w:tabs>
        <w:spacing w:line="240" w:lineRule="auto"/>
        <w:rPr>
          <w:sz w:val="24"/>
          <w:szCs w:val="24"/>
        </w:rPr>
      </w:pPr>
      <w:r w:rsidRPr="004B6F67">
        <w:rPr>
          <w:sz w:val="24"/>
          <w:szCs w:val="24"/>
        </w:rPr>
        <w:t>- переток в сечении в доаварийной схеме, соответствующий перетоку по апериодической статической устойчивости в послеаварийной схеме, с учетом коэффициента запаса по активной мощности и амплитуды нерегулярных колебаний активной мощности;</w:t>
      </w:r>
    </w:p>
    <w:p w14:paraId="61BFEBA7" w14:textId="77777777" w:rsidR="00C17C40" w:rsidRPr="004B6F67" w:rsidRDefault="00C17C40" w:rsidP="00C17C40">
      <w:pPr>
        <w:pStyle w:val="60"/>
        <w:numPr>
          <w:ilvl w:val="0"/>
          <w:numId w:val="44"/>
        </w:numPr>
        <w:shd w:val="clear" w:color="auto" w:fill="auto"/>
        <w:tabs>
          <w:tab w:val="left" w:pos="397"/>
        </w:tabs>
        <w:spacing w:line="240" w:lineRule="auto"/>
        <w:rPr>
          <w:sz w:val="24"/>
          <w:szCs w:val="24"/>
        </w:rPr>
      </w:pPr>
      <w:r w:rsidRPr="004B6F67">
        <w:rPr>
          <w:sz w:val="24"/>
          <w:szCs w:val="24"/>
        </w:rPr>
        <w:lastRenderedPageBreak/>
        <w:t>- переток в сечении в доаварийной схеме, соответствующий перетоку по апериодической статической устойчивости в послеаварийной схеме, с учетом коэффициента запаса по устойчивости и амплитуды нерегулярных колебаний активной мощности. Если расчетное значение больше значения, указанного в столбце 8, то необходимо указать «-»;</w:t>
      </w:r>
    </w:p>
    <w:p w14:paraId="1AC05025" w14:textId="77777777" w:rsidR="00C17C40" w:rsidRPr="004B6F67" w:rsidRDefault="00C17C40" w:rsidP="00C17C40">
      <w:pPr>
        <w:pStyle w:val="60"/>
        <w:numPr>
          <w:ilvl w:val="0"/>
          <w:numId w:val="44"/>
        </w:numPr>
        <w:shd w:val="clear" w:color="auto" w:fill="auto"/>
        <w:tabs>
          <w:tab w:val="left" w:pos="392"/>
        </w:tabs>
        <w:spacing w:line="240" w:lineRule="auto"/>
        <w:rPr>
          <w:sz w:val="24"/>
          <w:szCs w:val="24"/>
        </w:rPr>
      </w:pPr>
      <w:r w:rsidRPr="004B6F67">
        <w:rPr>
          <w:sz w:val="24"/>
          <w:szCs w:val="24"/>
        </w:rPr>
        <w:t>- наиболее тяжелое аварийное возмущение по критерию динамической устойчивости;</w:t>
      </w:r>
    </w:p>
    <w:p w14:paraId="5ECF5330" w14:textId="77777777" w:rsidR="00C17C40" w:rsidRPr="004B6F67" w:rsidRDefault="00C17C40" w:rsidP="00C17C40">
      <w:pPr>
        <w:pStyle w:val="60"/>
        <w:numPr>
          <w:ilvl w:val="0"/>
          <w:numId w:val="44"/>
        </w:numPr>
        <w:shd w:val="clear" w:color="auto" w:fill="auto"/>
        <w:tabs>
          <w:tab w:val="left" w:pos="397"/>
        </w:tabs>
        <w:spacing w:line="240" w:lineRule="auto"/>
        <w:rPr>
          <w:sz w:val="24"/>
          <w:szCs w:val="24"/>
        </w:rPr>
      </w:pPr>
      <w:r w:rsidRPr="004B6F67">
        <w:rPr>
          <w:sz w:val="24"/>
          <w:szCs w:val="24"/>
        </w:rPr>
        <w:t>- предельный переток в сечении по динамической устойчивости без учета действия ПА;</w:t>
      </w:r>
    </w:p>
    <w:p w14:paraId="52B737AC" w14:textId="77777777" w:rsidR="00C17C40" w:rsidRPr="004B6F67" w:rsidRDefault="00C17C40" w:rsidP="00C17C40">
      <w:pPr>
        <w:pStyle w:val="60"/>
        <w:numPr>
          <w:ilvl w:val="0"/>
          <w:numId w:val="44"/>
        </w:numPr>
        <w:shd w:val="clear" w:color="auto" w:fill="auto"/>
        <w:tabs>
          <w:tab w:val="left" w:pos="397"/>
        </w:tabs>
        <w:spacing w:line="240" w:lineRule="auto"/>
        <w:rPr>
          <w:sz w:val="24"/>
          <w:szCs w:val="24"/>
        </w:rPr>
      </w:pPr>
      <w:r w:rsidRPr="004B6F67">
        <w:rPr>
          <w:sz w:val="24"/>
          <w:szCs w:val="24"/>
        </w:rPr>
        <w:t>- предельный переток в сечении по динамической устойчивости без учета действия ПА с учетом амплитуды нерегулярных колебаний активной мощности;</w:t>
      </w:r>
    </w:p>
    <w:p w14:paraId="59DF9627" w14:textId="77777777" w:rsidR="00C17C40" w:rsidRPr="004B6F67" w:rsidRDefault="00C17C40" w:rsidP="00C17C40">
      <w:pPr>
        <w:pStyle w:val="60"/>
        <w:numPr>
          <w:ilvl w:val="0"/>
          <w:numId w:val="44"/>
        </w:numPr>
        <w:shd w:val="clear" w:color="auto" w:fill="auto"/>
        <w:tabs>
          <w:tab w:val="left" w:pos="397"/>
        </w:tabs>
        <w:spacing w:line="240" w:lineRule="auto"/>
        <w:rPr>
          <w:sz w:val="24"/>
          <w:szCs w:val="24"/>
        </w:rPr>
      </w:pPr>
      <w:r w:rsidRPr="004B6F67">
        <w:rPr>
          <w:sz w:val="24"/>
          <w:szCs w:val="24"/>
        </w:rPr>
        <w:t>- предельный переток в сечении по динамической устойчивости с учетом действия ПА;</w:t>
      </w:r>
    </w:p>
    <w:p w14:paraId="719039BF" w14:textId="77777777" w:rsidR="00C17C40" w:rsidRPr="004B6F67" w:rsidRDefault="00C17C40" w:rsidP="00C17C40">
      <w:pPr>
        <w:pStyle w:val="60"/>
        <w:numPr>
          <w:ilvl w:val="0"/>
          <w:numId w:val="44"/>
        </w:numPr>
        <w:shd w:val="clear" w:color="auto" w:fill="auto"/>
        <w:tabs>
          <w:tab w:val="left" w:pos="397"/>
        </w:tabs>
        <w:spacing w:line="240" w:lineRule="auto"/>
        <w:rPr>
          <w:sz w:val="24"/>
          <w:szCs w:val="24"/>
        </w:rPr>
      </w:pPr>
      <w:r w:rsidRPr="004B6F67">
        <w:rPr>
          <w:sz w:val="24"/>
          <w:szCs w:val="24"/>
        </w:rPr>
        <w:t>- предельный переток в сечении по динамической устойчивости с учетом действия ПА и амплитуды нерегулярных колебаний активной мощности;</w:t>
      </w:r>
    </w:p>
    <w:p w14:paraId="45043D96" w14:textId="77777777" w:rsidR="00C17C40" w:rsidRPr="004B6F67" w:rsidRDefault="00C17C40" w:rsidP="00C17C40">
      <w:pPr>
        <w:pStyle w:val="60"/>
        <w:numPr>
          <w:ilvl w:val="0"/>
          <w:numId w:val="44"/>
        </w:numPr>
        <w:shd w:val="clear" w:color="auto" w:fill="auto"/>
        <w:tabs>
          <w:tab w:val="left" w:pos="397"/>
        </w:tabs>
        <w:spacing w:line="240" w:lineRule="auto"/>
        <w:rPr>
          <w:sz w:val="24"/>
          <w:szCs w:val="24"/>
        </w:rPr>
      </w:pPr>
      <w:r w:rsidRPr="004B6F67">
        <w:rPr>
          <w:sz w:val="24"/>
          <w:szCs w:val="24"/>
        </w:rPr>
        <w:t>- максимально допустимый переток без учета действия ПА;</w:t>
      </w:r>
    </w:p>
    <w:p w14:paraId="4EBB7E3B" w14:textId="77777777" w:rsidR="00C17C40" w:rsidRPr="004B6F67" w:rsidRDefault="00C17C40" w:rsidP="00C17C40">
      <w:pPr>
        <w:pStyle w:val="60"/>
        <w:numPr>
          <w:ilvl w:val="0"/>
          <w:numId w:val="44"/>
        </w:numPr>
        <w:shd w:val="clear" w:color="auto" w:fill="auto"/>
        <w:tabs>
          <w:tab w:val="left" w:pos="397"/>
        </w:tabs>
        <w:spacing w:line="240" w:lineRule="auto"/>
        <w:rPr>
          <w:sz w:val="24"/>
          <w:szCs w:val="24"/>
        </w:rPr>
      </w:pPr>
      <w:r w:rsidRPr="004B6F67">
        <w:rPr>
          <w:sz w:val="24"/>
          <w:szCs w:val="24"/>
        </w:rPr>
        <w:t>- максимально допустимый переток с учетом действия ПА.</w:t>
      </w:r>
    </w:p>
    <w:p w14:paraId="716C6BBF" w14:textId="77777777" w:rsidR="00180F29" w:rsidRDefault="00180F29" w:rsidP="00BB1620">
      <w:pPr>
        <w:pStyle w:val="Style2"/>
        <w:widowControl/>
        <w:tabs>
          <w:tab w:val="left" w:pos="1276"/>
        </w:tabs>
        <w:spacing w:line="240" w:lineRule="auto"/>
        <w:ind w:firstLine="0"/>
        <w:rPr>
          <w:rStyle w:val="FontStyle15"/>
          <w:bCs/>
          <w:sz w:val="24"/>
          <w:szCs w:val="24"/>
        </w:rPr>
        <w:sectPr w:rsidR="00180F29" w:rsidSect="00A20A06">
          <w:pgSz w:w="16839" w:h="11907" w:orient="landscape" w:code="9"/>
          <w:pgMar w:top="1134" w:right="1134" w:bottom="737" w:left="1134" w:header="709" w:footer="709" w:gutter="0"/>
          <w:cols w:space="708"/>
          <w:docGrid w:linePitch="360"/>
        </w:sectPr>
      </w:pPr>
    </w:p>
    <w:p w14:paraId="6E6BA2E9" w14:textId="4A426D6B" w:rsidR="00A36046" w:rsidRPr="006A4296" w:rsidRDefault="00A36046" w:rsidP="00BB1620">
      <w:pPr>
        <w:pStyle w:val="Style2"/>
        <w:widowControl/>
        <w:tabs>
          <w:tab w:val="left" w:pos="1276"/>
        </w:tabs>
        <w:spacing w:line="240" w:lineRule="auto"/>
        <w:ind w:firstLine="0"/>
        <w:rPr>
          <w:rStyle w:val="FontStyle15"/>
          <w:bCs/>
          <w:sz w:val="24"/>
          <w:szCs w:val="24"/>
        </w:rPr>
      </w:pPr>
    </w:p>
    <w:p w14:paraId="5A88B35B" w14:textId="63A828D4" w:rsidR="000608A6" w:rsidRPr="004B6F67" w:rsidRDefault="000608A6" w:rsidP="000608A6">
      <w:pPr>
        <w:ind w:firstLine="557"/>
        <w:jc w:val="right"/>
        <w:rPr>
          <w:bCs/>
        </w:rPr>
      </w:pPr>
      <w:r w:rsidRPr="004B6F67">
        <w:rPr>
          <w:bCs/>
        </w:rPr>
        <w:t xml:space="preserve">Приложение </w:t>
      </w:r>
      <w:r w:rsidR="007768C6" w:rsidRPr="004B6F67">
        <w:rPr>
          <w:bCs/>
        </w:rPr>
        <w:t>4</w:t>
      </w:r>
    </w:p>
    <w:p w14:paraId="4955920F" w14:textId="77777777" w:rsidR="000608A6" w:rsidRPr="004B6F67" w:rsidRDefault="000608A6" w:rsidP="000608A6">
      <w:pPr>
        <w:jc w:val="right"/>
        <w:rPr>
          <w:bCs/>
        </w:rPr>
      </w:pPr>
      <w:r w:rsidRPr="004B6F67">
        <w:rPr>
          <w:bCs/>
        </w:rPr>
        <w:t>к Заданию на разработку СВМ ТЭЦ</w:t>
      </w:r>
    </w:p>
    <w:p w14:paraId="78B8640D" w14:textId="77777777" w:rsidR="000608A6" w:rsidRPr="004B6F67" w:rsidRDefault="000608A6" w:rsidP="000608A6">
      <w:pPr>
        <w:pStyle w:val="aa"/>
        <w:spacing w:after="0" w:line="21" w:lineRule="atLeast"/>
        <w:ind w:left="709" w:firstLine="0"/>
        <w:jc w:val="right"/>
        <w:rPr>
          <w:bCs/>
          <w:color w:val="auto"/>
          <w:szCs w:val="24"/>
        </w:rPr>
      </w:pPr>
    </w:p>
    <w:p w14:paraId="48E68EED" w14:textId="562634C8" w:rsidR="000608A6" w:rsidRPr="004B6F67" w:rsidRDefault="000608A6" w:rsidP="000608A6">
      <w:pPr>
        <w:pStyle w:val="aa"/>
        <w:spacing w:after="0" w:line="21" w:lineRule="atLeast"/>
        <w:ind w:left="709" w:firstLine="0"/>
        <w:jc w:val="right"/>
        <w:rPr>
          <w:bCs/>
          <w:color w:val="auto"/>
          <w:szCs w:val="24"/>
        </w:rPr>
      </w:pPr>
    </w:p>
    <w:tbl>
      <w:tblPr>
        <w:tblStyle w:val="af1"/>
        <w:tblW w:w="5000" w:type="pct"/>
        <w:tblLook w:val="04A0" w:firstRow="1" w:lastRow="0" w:firstColumn="1" w:lastColumn="0" w:noHBand="0" w:noVBand="1"/>
      </w:tblPr>
      <w:tblGrid>
        <w:gridCol w:w="554"/>
        <w:gridCol w:w="2020"/>
        <w:gridCol w:w="1294"/>
        <w:gridCol w:w="716"/>
        <w:gridCol w:w="860"/>
        <w:gridCol w:w="716"/>
        <w:gridCol w:w="1005"/>
        <w:gridCol w:w="1147"/>
        <w:gridCol w:w="1714"/>
      </w:tblGrid>
      <w:tr w:rsidR="000608A6" w:rsidRPr="004B6F67" w14:paraId="5E9BE983" w14:textId="77777777" w:rsidTr="00E175C1">
        <w:trPr>
          <w:cantSplit/>
          <w:trHeight w:val="2375"/>
        </w:trPr>
        <w:tc>
          <w:tcPr>
            <w:tcW w:w="276" w:type="pct"/>
            <w:shd w:val="clear" w:color="auto" w:fill="auto"/>
          </w:tcPr>
          <w:p w14:paraId="5005F73C" w14:textId="77777777" w:rsidR="000608A6" w:rsidRPr="004B6F67" w:rsidRDefault="000608A6" w:rsidP="00E175C1">
            <w:pPr>
              <w:tabs>
                <w:tab w:val="left" w:pos="1134"/>
              </w:tabs>
              <w:rPr>
                <w:bCs/>
                <w:color w:val="000000" w:themeColor="text1"/>
              </w:rPr>
            </w:pPr>
            <w:r w:rsidRPr="004B6F67">
              <w:rPr>
                <w:bCs/>
                <w:color w:val="000000" w:themeColor="text1"/>
              </w:rPr>
              <w:t>№</w:t>
            </w:r>
          </w:p>
        </w:tc>
        <w:tc>
          <w:tcPr>
            <w:tcW w:w="1007" w:type="pct"/>
            <w:shd w:val="clear" w:color="auto" w:fill="auto"/>
            <w:textDirection w:val="btLr"/>
          </w:tcPr>
          <w:p w14:paraId="0FEA8A2C" w14:textId="77777777" w:rsidR="000608A6" w:rsidRPr="004B6F67" w:rsidRDefault="000608A6" w:rsidP="00E175C1">
            <w:pPr>
              <w:tabs>
                <w:tab w:val="left" w:pos="1134"/>
              </w:tabs>
              <w:ind w:left="113" w:right="113"/>
              <w:jc w:val="center"/>
              <w:rPr>
                <w:bCs/>
                <w:color w:val="000000" w:themeColor="text1"/>
              </w:rPr>
            </w:pPr>
            <w:r w:rsidRPr="004B6F67">
              <w:rPr>
                <w:bCs/>
                <w:color w:val="000000" w:themeColor="text1"/>
              </w:rPr>
              <w:t>ТЭЦ/</w:t>
            </w:r>
          </w:p>
        </w:tc>
        <w:tc>
          <w:tcPr>
            <w:tcW w:w="645" w:type="pct"/>
            <w:shd w:val="clear" w:color="auto" w:fill="auto"/>
            <w:textDirection w:val="btLr"/>
          </w:tcPr>
          <w:p w14:paraId="33C37780" w14:textId="77777777" w:rsidR="000608A6" w:rsidRPr="004B6F67" w:rsidRDefault="000608A6" w:rsidP="00E175C1">
            <w:pPr>
              <w:tabs>
                <w:tab w:val="left" w:pos="1134"/>
              </w:tabs>
              <w:ind w:left="113" w:right="113"/>
              <w:jc w:val="center"/>
              <w:rPr>
                <w:bCs/>
                <w:color w:val="000000" w:themeColor="text1"/>
              </w:rPr>
            </w:pPr>
            <w:r w:rsidRPr="004B6F67">
              <w:rPr>
                <w:bCs/>
                <w:color w:val="000000" w:themeColor="text1"/>
              </w:rPr>
              <w:t>Мощность, МВт</w:t>
            </w:r>
          </w:p>
        </w:tc>
        <w:tc>
          <w:tcPr>
            <w:tcW w:w="357" w:type="pct"/>
            <w:shd w:val="clear" w:color="auto" w:fill="auto"/>
            <w:textDirection w:val="btLr"/>
          </w:tcPr>
          <w:p w14:paraId="6CCC4835" w14:textId="77777777" w:rsidR="000608A6" w:rsidRPr="004B6F67" w:rsidRDefault="000608A6" w:rsidP="00E175C1">
            <w:pPr>
              <w:tabs>
                <w:tab w:val="left" w:pos="1134"/>
              </w:tabs>
              <w:ind w:left="113" w:right="113"/>
              <w:jc w:val="center"/>
              <w:rPr>
                <w:bCs/>
                <w:color w:val="000000" w:themeColor="text1"/>
              </w:rPr>
            </w:pPr>
            <w:r w:rsidRPr="004B6F67">
              <w:rPr>
                <w:bCs/>
                <w:color w:val="000000" w:themeColor="text1"/>
              </w:rPr>
              <w:t>Схема ПС ТЭЦ</w:t>
            </w:r>
          </w:p>
        </w:tc>
        <w:tc>
          <w:tcPr>
            <w:tcW w:w="429" w:type="pct"/>
            <w:shd w:val="clear" w:color="auto" w:fill="auto"/>
            <w:textDirection w:val="btLr"/>
          </w:tcPr>
          <w:p w14:paraId="73FB09DE" w14:textId="77777777" w:rsidR="000608A6" w:rsidRPr="004B6F67" w:rsidRDefault="000608A6" w:rsidP="00E175C1">
            <w:pPr>
              <w:tabs>
                <w:tab w:val="left" w:pos="1134"/>
              </w:tabs>
              <w:ind w:left="113" w:right="113"/>
              <w:jc w:val="center"/>
              <w:rPr>
                <w:bCs/>
                <w:color w:val="000000" w:themeColor="text1"/>
              </w:rPr>
            </w:pPr>
            <w:r w:rsidRPr="004B6F67">
              <w:rPr>
                <w:bCs/>
                <w:color w:val="000000" w:themeColor="text1"/>
              </w:rPr>
              <w:t>Мероприятия на объектах Третьих лиц</w:t>
            </w:r>
          </w:p>
        </w:tc>
        <w:tc>
          <w:tcPr>
            <w:tcW w:w="357" w:type="pct"/>
            <w:shd w:val="clear" w:color="auto" w:fill="auto"/>
            <w:textDirection w:val="btLr"/>
          </w:tcPr>
          <w:p w14:paraId="00B68A28" w14:textId="77777777" w:rsidR="000608A6" w:rsidRPr="004B6F67" w:rsidRDefault="000608A6" w:rsidP="00E175C1">
            <w:pPr>
              <w:tabs>
                <w:tab w:val="left" w:pos="1134"/>
              </w:tabs>
              <w:ind w:left="113" w:right="113"/>
              <w:jc w:val="center"/>
              <w:rPr>
                <w:bCs/>
                <w:color w:val="000000" w:themeColor="text1"/>
              </w:rPr>
            </w:pPr>
            <w:r w:rsidRPr="004B6F67">
              <w:rPr>
                <w:bCs/>
                <w:color w:val="000000" w:themeColor="text1"/>
              </w:rPr>
              <w:t>Стоимость ПС ТЭЦ, млн руб.</w:t>
            </w:r>
          </w:p>
        </w:tc>
        <w:tc>
          <w:tcPr>
            <w:tcW w:w="501" w:type="pct"/>
            <w:shd w:val="clear" w:color="auto" w:fill="auto"/>
            <w:textDirection w:val="btLr"/>
          </w:tcPr>
          <w:p w14:paraId="75DEC16C" w14:textId="77777777" w:rsidR="000608A6" w:rsidRPr="004B6F67" w:rsidRDefault="000608A6" w:rsidP="00E175C1">
            <w:pPr>
              <w:tabs>
                <w:tab w:val="left" w:pos="1134"/>
              </w:tabs>
              <w:ind w:left="113" w:right="113"/>
              <w:jc w:val="center"/>
              <w:rPr>
                <w:bCs/>
                <w:color w:val="000000" w:themeColor="text1"/>
              </w:rPr>
            </w:pPr>
            <w:r w:rsidRPr="004B6F67">
              <w:rPr>
                <w:bCs/>
                <w:color w:val="000000" w:themeColor="text1"/>
              </w:rPr>
              <w:t>Стоимость мероприятий в сети и на объектах Третьих лиц, млн руб.</w:t>
            </w:r>
          </w:p>
        </w:tc>
        <w:tc>
          <w:tcPr>
            <w:tcW w:w="572" w:type="pct"/>
            <w:shd w:val="clear" w:color="auto" w:fill="auto"/>
            <w:textDirection w:val="btLr"/>
          </w:tcPr>
          <w:p w14:paraId="7DAF4278" w14:textId="77777777" w:rsidR="000608A6" w:rsidRPr="004B6F67" w:rsidRDefault="000608A6" w:rsidP="00E175C1">
            <w:pPr>
              <w:tabs>
                <w:tab w:val="left" w:pos="1134"/>
              </w:tabs>
              <w:ind w:left="113" w:right="113"/>
              <w:jc w:val="center"/>
              <w:rPr>
                <w:bCs/>
                <w:color w:val="000000" w:themeColor="text1"/>
              </w:rPr>
            </w:pPr>
            <w:r w:rsidRPr="004B6F67">
              <w:rPr>
                <w:bCs/>
                <w:color w:val="000000" w:themeColor="text1"/>
              </w:rPr>
              <w:t>Итоговая стоимость, млн руб.</w:t>
            </w:r>
          </w:p>
        </w:tc>
        <w:tc>
          <w:tcPr>
            <w:tcW w:w="855" w:type="pct"/>
            <w:shd w:val="clear" w:color="auto" w:fill="auto"/>
            <w:textDirection w:val="btLr"/>
          </w:tcPr>
          <w:p w14:paraId="4795F319" w14:textId="77777777" w:rsidR="000608A6" w:rsidRPr="004B6F67" w:rsidRDefault="000608A6" w:rsidP="00E175C1">
            <w:pPr>
              <w:tabs>
                <w:tab w:val="left" w:pos="1134"/>
              </w:tabs>
              <w:ind w:left="113" w:right="113"/>
              <w:jc w:val="center"/>
              <w:rPr>
                <w:bCs/>
                <w:color w:val="000000" w:themeColor="text1"/>
              </w:rPr>
            </w:pPr>
            <w:r w:rsidRPr="004B6F67">
              <w:rPr>
                <w:bCs/>
                <w:color w:val="000000" w:themeColor="text1"/>
              </w:rPr>
              <w:t>Удельная стоимость мероприятий по электросетевому строительству (без учета сооружения ПС ТЭЦ), млн руб./МВт</w:t>
            </w:r>
          </w:p>
        </w:tc>
      </w:tr>
      <w:tr w:rsidR="000608A6" w:rsidRPr="004B6F67" w14:paraId="3EA13370" w14:textId="77777777" w:rsidTr="00E175C1">
        <w:tc>
          <w:tcPr>
            <w:tcW w:w="276" w:type="pct"/>
            <w:vMerge w:val="restart"/>
            <w:shd w:val="clear" w:color="auto" w:fill="auto"/>
          </w:tcPr>
          <w:p w14:paraId="1E5A21DB" w14:textId="77777777" w:rsidR="000608A6" w:rsidRPr="004B6F67" w:rsidRDefault="000608A6" w:rsidP="00E175C1">
            <w:pPr>
              <w:tabs>
                <w:tab w:val="left" w:pos="1134"/>
              </w:tabs>
              <w:rPr>
                <w:bCs/>
                <w:color w:val="000000" w:themeColor="text1"/>
              </w:rPr>
            </w:pPr>
            <w:r w:rsidRPr="004B6F67">
              <w:rPr>
                <w:bCs/>
                <w:color w:val="000000" w:themeColor="text1"/>
              </w:rPr>
              <w:t>1</w:t>
            </w:r>
          </w:p>
        </w:tc>
        <w:tc>
          <w:tcPr>
            <w:tcW w:w="1007" w:type="pct"/>
            <w:vMerge w:val="restart"/>
            <w:shd w:val="clear" w:color="auto" w:fill="auto"/>
          </w:tcPr>
          <w:p w14:paraId="02D18B2E" w14:textId="77777777" w:rsidR="000608A6" w:rsidRPr="004B6F67" w:rsidRDefault="000608A6" w:rsidP="00E175C1">
            <w:pPr>
              <w:tabs>
                <w:tab w:val="left" w:pos="1134"/>
              </w:tabs>
              <w:rPr>
                <w:bCs/>
                <w:color w:val="000000" w:themeColor="text1"/>
              </w:rPr>
            </w:pPr>
            <w:r w:rsidRPr="004B6F67">
              <w:rPr>
                <w:bCs/>
                <w:color w:val="000000" w:themeColor="text1"/>
              </w:rPr>
              <w:t>Наименование площадки</w:t>
            </w:r>
          </w:p>
        </w:tc>
        <w:tc>
          <w:tcPr>
            <w:tcW w:w="645" w:type="pct"/>
            <w:shd w:val="clear" w:color="auto" w:fill="auto"/>
          </w:tcPr>
          <w:p w14:paraId="3BD5152A" w14:textId="77777777" w:rsidR="000608A6" w:rsidRPr="004B6F67" w:rsidRDefault="000608A6" w:rsidP="00E175C1">
            <w:pPr>
              <w:tabs>
                <w:tab w:val="left" w:pos="1134"/>
              </w:tabs>
              <w:rPr>
                <w:bCs/>
                <w:color w:val="000000" w:themeColor="text1"/>
              </w:rPr>
            </w:pPr>
            <w:r w:rsidRPr="004B6F67">
              <w:rPr>
                <w:bCs/>
                <w:color w:val="000000" w:themeColor="text1"/>
              </w:rPr>
              <w:t>Р</w:t>
            </w:r>
            <w:r w:rsidRPr="004B6F67">
              <w:rPr>
                <w:bCs/>
                <w:color w:val="000000" w:themeColor="text1"/>
                <w:vertAlign w:val="subscript"/>
                <w:lang w:val="en-US"/>
              </w:rPr>
              <w:t>MIN</w:t>
            </w:r>
            <w:r w:rsidRPr="004B6F67">
              <w:rPr>
                <w:bCs/>
                <w:color w:val="000000" w:themeColor="text1"/>
              </w:rPr>
              <w:t xml:space="preserve"> – Р</w:t>
            </w:r>
            <w:r w:rsidRPr="004B6F67">
              <w:rPr>
                <w:bCs/>
                <w:color w:val="000000" w:themeColor="text1"/>
                <w:vertAlign w:val="subscript"/>
              </w:rPr>
              <w:t>1</w:t>
            </w:r>
          </w:p>
        </w:tc>
        <w:tc>
          <w:tcPr>
            <w:tcW w:w="357" w:type="pct"/>
            <w:shd w:val="clear" w:color="auto" w:fill="auto"/>
          </w:tcPr>
          <w:p w14:paraId="7899C19A" w14:textId="77777777" w:rsidR="000608A6" w:rsidRPr="004B6F67" w:rsidRDefault="000608A6" w:rsidP="00E175C1">
            <w:pPr>
              <w:tabs>
                <w:tab w:val="left" w:pos="1134"/>
              </w:tabs>
              <w:rPr>
                <w:bCs/>
                <w:color w:val="000000" w:themeColor="text1"/>
              </w:rPr>
            </w:pPr>
          </w:p>
        </w:tc>
        <w:tc>
          <w:tcPr>
            <w:tcW w:w="429" w:type="pct"/>
            <w:shd w:val="clear" w:color="auto" w:fill="auto"/>
          </w:tcPr>
          <w:p w14:paraId="3DA51D84" w14:textId="77777777" w:rsidR="000608A6" w:rsidRPr="004B6F67" w:rsidRDefault="000608A6" w:rsidP="00E175C1">
            <w:pPr>
              <w:tabs>
                <w:tab w:val="left" w:pos="1134"/>
              </w:tabs>
              <w:rPr>
                <w:bCs/>
                <w:color w:val="000000" w:themeColor="text1"/>
              </w:rPr>
            </w:pPr>
          </w:p>
        </w:tc>
        <w:tc>
          <w:tcPr>
            <w:tcW w:w="357" w:type="pct"/>
            <w:shd w:val="clear" w:color="auto" w:fill="auto"/>
          </w:tcPr>
          <w:p w14:paraId="026A3270" w14:textId="77777777" w:rsidR="000608A6" w:rsidRPr="004B6F67" w:rsidRDefault="000608A6" w:rsidP="00E175C1">
            <w:pPr>
              <w:tabs>
                <w:tab w:val="left" w:pos="1134"/>
              </w:tabs>
              <w:rPr>
                <w:bCs/>
                <w:color w:val="000000" w:themeColor="text1"/>
              </w:rPr>
            </w:pPr>
          </w:p>
        </w:tc>
        <w:tc>
          <w:tcPr>
            <w:tcW w:w="501" w:type="pct"/>
            <w:shd w:val="clear" w:color="auto" w:fill="auto"/>
          </w:tcPr>
          <w:p w14:paraId="3F1DB23A" w14:textId="77777777" w:rsidR="000608A6" w:rsidRPr="004B6F67" w:rsidRDefault="000608A6" w:rsidP="00E175C1">
            <w:pPr>
              <w:tabs>
                <w:tab w:val="left" w:pos="1134"/>
              </w:tabs>
              <w:rPr>
                <w:bCs/>
                <w:color w:val="000000" w:themeColor="text1"/>
              </w:rPr>
            </w:pPr>
          </w:p>
        </w:tc>
        <w:tc>
          <w:tcPr>
            <w:tcW w:w="572" w:type="pct"/>
            <w:shd w:val="clear" w:color="auto" w:fill="auto"/>
          </w:tcPr>
          <w:p w14:paraId="714B361C" w14:textId="77777777" w:rsidR="000608A6" w:rsidRPr="004B6F67" w:rsidRDefault="000608A6" w:rsidP="00E175C1">
            <w:pPr>
              <w:tabs>
                <w:tab w:val="left" w:pos="1134"/>
              </w:tabs>
              <w:rPr>
                <w:bCs/>
                <w:color w:val="000000" w:themeColor="text1"/>
              </w:rPr>
            </w:pPr>
          </w:p>
        </w:tc>
        <w:tc>
          <w:tcPr>
            <w:tcW w:w="855" w:type="pct"/>
            <w:shd w:val="clear" w:color="auto" w:fill="auto"/>
          </w:tcPr>
          <w:p w14:paraId="6D67B53F" w14:textId="77777777" w:rsidR="000608A6" w:rsidRPr="004B6F67" w:rsidRDefault="000608A6" w:rsidP="00E175C1">
            <w:pPr>
              <w:tabs>
                <w:tab w:val="left" w:pos="1134"/>
              </w:tabs>
              <w:rPr>
                <w:bCs/>
                <w:color w:val="000000" w:themeColor="text1"/>
              </w:rPr>
            </w:pPr>
          </w:p>
        </w:tc>
      </w:tr>
      <w:tr w:rsidR="000608A6" w:rsidRPr="004B6F67" w14:paraId="236CB9DC" w14:textId="77777777" w:rsidTr="00E175C1">
        <w:tc>
          <w:tcPr>
            <w:tcW w:w="276" w:type="pct"/>
            <w:vMerge/>
            <w:shd w:val="clear" w:color="auto" w:fill="auto"/>
          </w:tcPr>
          <w:p w14:paraId="493F2BC6" w14:textId="77777777" w:rsidR="000608A6" w:rsidRPr="004B6F67" w:rsidRDefault="000608A6" w:rsidP="00E175C1">
            <w:pPr>
              <w:tabs>
                <w:tab w:val="left" w:pos="1134"/>
              </w:tabs>
              <w:rPr>
                <w:bCs/>
                <w:color w:val="000000" w:themeColor="text1"/>
              </w:rPr>
            </w:pPr>
          </w:p>
        </w:tc>
        <w:tc>
          <w:tcPr>
            <w:tcW w:w="1007" w:type="pct"/>
            <w:vMerge/>
            <w:shd w:val="clear" w:color="auto" w:fill="auto"/>
          </w:tcPr>
          <w:p w14:paraId="177F2DD6" w14:textId="77777777" w:rsidR="000608A6" w:rsidRPr="004B6F67" w:rsidRDefault="000608A6" w:rsidP="00E175C1">
            <w:pPr>
              <w:tabs>
                <w:tab w:val="left" w:pos="1134"/>
              </w:tabs>
              <w:rPr>
                <w:bCs/>
                <w:color w:val="000000" w:themeColor="text1"/>
              </w:rPr>
            </w:pPr>
          </w:p>
        </w:tc>
        <w:tc>
          <w:tcPr>
            <w:tcW w:w="645" w:type="pct"/>
            <w:shd w:val="clear" w:color="auto" w:fill="auto"/>
          </w:tcPr>
          <w:p w14:paraId="050E3B98" w14:textId="77777777" w:rsidR="000608A6" w:rsidRPr="004B6F67" w:rsidRDefault="000608A6" w:rsidP="00E175C1">
            <w:pPr>
              <w:tabs>
                <w:tab w:val="left" w:pos="1134"/>
              </w:tabs>
              <w:rPr>
                <w:bCs/>
                <w:color w:val="000000" w:themeColor="text1"/>
              </w:rPr>
            </w:pPr>
            <w:r w:rsidRPr="004B6F67">
              <w:rPr>
                <w:bCs/>
                <w:color w:val="000000" w:themeColor="text1"/>
              </w:rPr>
              <w:t>Р</w:t>
            </w:r>
            <w:r w:rsidRPr="004B6F67">
              <w:rPr>
                <w:bCs/>
                <w:color w:val="000000" w:themeColor="text1"/>
                <w:vertAlign w:val="subscript"/>
              </w:rPr>
              <w:t>1</w:t>
            </w:r>
            <w:r w:rsidRPr="004B6F67">
              <w:rPr>
                <w:bCs/>
                <w:color w:val="000000" w:themeColor="text1"/>
              </w:rPr>
              <w:t xml:space="preserve"> – Р</w:t>
            </w:r>
            <w:r w:rsidRPr="004B6F67">
              <w:rPr>
                <w:bCs/>
                <w:color w:val="000000" w:themeColor="text1"/>
                <w:vertAlign w:val="subscript"/>
              </w:rPr>
              <w:t>2</w:t>
            </w:r>
          </w:p>
        </w:tc>
        <w:tc>
          <w:tcPr>
            <w:tcW w:w="357" w:type="pct"/>
            <w:shd w:val="clear" w:color="auto" w:fill="auto"/>
          </w:tcPr>
          <w:p w14:paraId="0E10E953" w14:textId="77777777" w:rsidR="000608A6" w:rsidRPr="004B6F67" w:rsidRDefault="000608A6" w:rsidP="00E175C1">
            <w:pPr>
              <w:tabs>
                <w:tab w:val="left" w:pos="1134"/>
              </w:tabs>
              <w:rPr>
                <w:bCs/>
                <w:color w:val="000000" w:themeColor="text1"/>
              </w:rPr>
            </w:pPr>
          </w:p>
        </w:tc>
        <w:tc>
          <w:tcPr>
            <w:tcW w:w="429" w:type="pct"/>
            <w:shd w:val="clear" w:color="auto" w:fill="auto"/>
          </w:tcPr>
          <w:p w14:paraId="39D3C3FC" w14:textId="77777777" w:rsidR="000608A6" w:rsidRPr="004B6F67" w:rsidRDefault="000608A6" w:rsidP="00E175C1">
            <w:pPr>
              <w:tabs>
                <w:tab w:val="left" w:pos="1134"/>
              </w:tabs>
              <w:rPr>
                <w:bCs/>
                <w:color w:val="000000" w:themeColor="text1"/>
              </w:rPr>
            </w:pPr>
          </w:p>
        </w:tc>
        <w:tc>
          <w:tcPr>
            <w:tcW w:w="357" w:type="pct"/>
            <w:shd w:val="clear" w:color="auto" w:fill="auto"/>
          </w:tcPr>
          <w:p w14:paraId="0C12622F" w14:textId="77777777" w:rsidR="000608A6" w:rsidRPr="004B6F67" w:rsidRDefault="000608A6" w:rsidP="00E175C1">
            <w:pPr>
              <w:tabs>
                <w:tab w:val="left" w:pos="1134"/>
              </w:tabs>
              <w:rPr>
                <w:bCs/>
                <w:color w:val="000000" w:themeColor="text1"/>
              </w:rPr>
            </w:pPr>
          </w:p>
        </w:tc>
        <w:tc>
          <w:tcPr>
            <w:tcW w:w="501" w:type="pct"/>
            <w:shd w:val="clear" w:color="auto" w:fill="auto"/>
          </w:tcPr>
          <w:p w14:paraId="384D4B10" w14:textId="77777777" w:rsidR="000608A6" w:rsidRPr="004B6F67" w:rsidRDefault="000608A6" w:rsidP="00E175C1">
            <w:pPr>
              <w:tabs>
                <w:tab w:val="left" w:pos="1134"/>
              </w:tabs>
              <w:rPr>
                <w:bCs/>
                <w:color w:val="000000" w:themeColor="text1"/>
              </w:rPr>
            </w:pPr>
          </w:p>
        </w:tc>
        <w:tc>
          <w:tcPr>
            <w:tcW w:w="572" w:type="pct"/>
            <w:shd w:val="clear" w:color="auto" w:fill="auto"/>
          </w:tcPr>
          <w:p w14:paraId="0845822D" w14:textId="77777777" w:rsidR="000608A6" w:rsidRPr="004B6F67" w:rsidRDefault="000608A6" w:rsidP="00E175C1">
            <w:pPr>
              <w:tabs>
                <w:tab w:val="left" w:pos="1134"/>
              </w:tabs>
              <w:rPr>
                <w:bCs/>
                <w:color w:val="000000" w:themeColor="text1"/>
              </w:rPr>
            </w:pPr>
          </w:p>
        </w:tc>
        <w:tc>
          <w:tcPr>
            <w:tcW w:w="855" w:type="pct"/>
            <w:shd w:val="clear" w:color="auto" w:fill="auto"/>
          </w:tcPr>
          <w:p w14:paraId="6D9FB842" w14:textId="77777777" w:rsidR="000608A6" w:rsidRPr="004B6F67" w:rsidRDefault="000608A6" w:rsidP="00E175C1">
            <w:pPr>
              <w:tabs>
                <w:tab w:val="left" w:pos="1134"/>
              </w:tabs>
              <w:rPr>
                <w:bCs/>
                <w:color w:val="000000" w:themeColor="text1"/>
              </w:rPr>
            </w:pPr>
          </w:p>
        </w:tc>
      </w:tr>
      <w:tr w:rsidR="000608A6" w:rsidRPr="004B6F67" w14:paraId="5C2207D0" w14:textId="77777777" w:rsidTr="00E175C1">
        <w:tc>
          <w:tcPr>
            <w:tcW w:w="276" w:type="pct"/>
            <w:vMerge/>
            <w:shd w:val="clear" w:color="auto" w:fill="auto"/>
          </w:tcPr>
          <w:p w14:paraId="1D22E665" w14:textId="77777777" w:rsidR="000608A6" w:rsidRPr="004B6F67" w:rsidRDefault="000608A6" w:rsidP="00E175C1">
            <w:pPr>
              <w:tabs>
                <w:tab w:val="left" w:pos="1134"/>
              </w:tabs>
              <w:rPr>
                <w:bCs/>
                <w:color w:val="000000" w:themeColor="text1"/>
              </w:rPr>
            </w:pPr>
          </w:p>
        </w:tc>
        <w:tc>
          <w:tcPr>
            <w:tcW w:w="1007" w:type="pct"/>
            <w:vMerge/>
            <w:shd w:val="clear" w:color="auto" w:fill="auto"/>
          </w:tcPr>
          <w:p w14:paraId="5EED7061" w14:textId="77777777" w:rsidR="000608A6" w:rsidRPr="004B6F67" w:rsidRDefault="000608A6" w:rsidP="00E175C1">
            <w:pPr>
              <w:tabs>
                <w:tab w:val="left" w:pos="1134"/>
              </w:tabs>
              <w:rPr>
                <w:bCs/>
                <w:color w:val="000000" w:themeColor="text1"/>
              </w:rPr>
            </w:pPr>
          </w:p>
        </w:tc>
        <w:tc>
          <w:tcPr>
            <w:tcW w:w="645" w:type="pct"/>
            <w:shd w:val="clear" w:color="auto" w:fill="auto"/>
          </w:tcPr>
          <w:p w14:paraId="55FD2236" w14:textId="77777777" w:rsidR="000608A6" w:rsidRPr="004B6F67" w:rsidRDefault="000608A6" w:rsidP="00E175C1">
            <w:pPr>
              <w:tabs>
                <w:tab w:val="left" w:pos="1134"/>
              </w:tabs>
              <w:rPr>
                <w:bCs/>
                <w:color w:val="000000" w:themeColor="text1"/>
              </w:rPr>
            </w:pPr>
            <w:r w:rsidRPr="004B6F67">
              <w:rPr>
                <w:bCs/>
                <w:color w:val="000000" w:themeColor="text1"/>
              </w:rPr>
              <w:t>…</w:t>
            </w:r>
          </w:p>
        </w:tc>
        <w:tc>
          <w:tcPr>
            <w:tcW w:w="357" w:type="pct"/>
            <w:shd w:val="clear" w:color="auto" w:fill="auto"/>
          </w:tcPr>
          <w:p w14:paraId="6B165DD0" w14:textId="77777777" w:rsidR="000608A6" w:rsidRPr="004B6F67" w:rsidRDefault="000608A6" w:rsidP="00E175C1">
            <w:pPr>
              <w:tabs>
                <w:tab w:val="left" w:pos="1134"/>
              </w:tabs>
              <w:rPr>
                <w:bCs/>
                <w:color w:val="000000" w:themeColor="text1"/>
              </w:rPr>
            </w:pPr>
          </w:p>
        </w:tc>
        <w:tc>
          <w:tcPr>
            <w:tcW w:w="429" w:type="pct"/>
            <w:shd w:val="clear" w:color="auto" w:fill="auto"/>
          </w:tcPr>
          <w:p w14:paraId="5419D97D" w14:textId="77777777" w:rsidR="000608A6" w:rsidRPr="004B6F67" w:rsidRDefault="000608A6" w:rsidP="00E175C1">
            <w:pPr>
              <w:tabs>
                <w:tab w:val="left" w:pos="1134"/>
              </w:tabs>
              <w:rPr>
                <w:bCs/>
                <w:color w:val="000000" w:themeColor="text1"/>
              </w:rPr>
            </w:pPr>
          </w:p>
        </w:tc>
        <w:tc>
          <w:tcPr>
            <w:tcW w:w="357" w:type="pct"/>
            <w:shd w:val="clear" w:color="auto" w:fill="auto"/>
          </w:tcPr>
          <w:p w14:paraId="7EB98405" w14:textId="77777777" w:rsidR="000608A6" w:rsidRPr="004B6F67" w:rsidRDefault="000608A6" w:rsidP="00E175C1">
            <w:pPr>
              <w:tabs>
                <w:tab w:val="left" w:pos="1134"/>
              </w:tabs>
              <w:rPr>
                <w:bCs/>
                <w:color w:val="000000" w:themeColor="text1"/>
              </w:rPr>
            </w:pPr>
          </w:p>
        </w:tc>
        <w:tc>
          <w:tcPr>
            <w:tcW w:w="501" w:type="pct"/>
            <w:shd w:val="clear" w:color="auto" w:fill="auto"/>
          </w:tcPr>
          <w:p w14:paraId="2E0ABE6F" w14:textId="77777777" w:rsidR="000608A6" w:rsidRPr="004B6F67" w:rsidRDefault="000608A6" w:rsidP="00E175C1">
            <w:pPr>
              <w:tabs>
                <w:tab w:val="left" w:pos="1134"/>
              </w:tabs>
              <w:rPr>
                <w:bCs/>
                <w:color w:val="000000" w:themeColor="text1"/>
              </w:rPr>
            </w:pPr>
          </w:p>
        </w:tc>
        <w:tc>
          <w:tcPr>
            <w:tcW w:w="572" w:type="pct"/>
            <w:shd w:val="clear" w:color="auto" w:fill="auto"/>
          </w:tcPr>
          <w:p w14:paraId="6D3883A9" w14:textId="77777777" w:rsidR="000608A6" w:rsidRPr="004B6F67" w:rsidRDefault="000608A6" w:rsidP="00E175C1">
            <w:pPr>
              <w:tabs>
                <w:tab w:val="left" w:pos="1134"/>
              </w:tabs>
              <w:rPr>
                <w:bCs/>
                <w:color w:val="000000" w:themeColor="text1"/>
              </w:rPr>
            </w:pPr>
          </w:p>
        </w:tc>
        <w:tc>
          <w:tcPr>
            <w:tcW w:w="855" w:type="pct"/>
            <w:shd w:val="clear" w:color="auto" w:fill="auto"/>
          </w:tcPr>
          <w:p w14:paraId="2C1FD458" w14:textId="77777777" w:rsidR="000608A6" w:rsidRPr="004B6F67" w:rsidRDefault="000608A6" w:rsidP="00E175C1">
            <w:pPr>
              <w:tabs>
                <w:tab w:val="left" w:pos="1134"/>
              </w:tabs>
              <w:rPr>
                <w:bCs/>
                <w:color w:val="000000" w:themeColor="text1"/>
              </w:rPr>
            </w:pPr>
          </w:p>
        </w:tc>
      </w:tr>
      <w:tr w:rsidR="000608A6" w:rsidRPr="004B6F67" w14:paraId="5BCFDDAD" w14:textId="77777777" w:rsidTr="00E175C1">
        <w:tc>
          <w:tcPr>
            <w:tcW w:w="276" w:type="pct"/>
            <w:vMerge/>
            <w:shd w:val="clear" w:color="auto" w:fill="auto"/>
          </w:tcPr>
          <w:p w14:paraId="20929A38" w14:textId="77777777" w:rsidR="000608A6" w:rsidRPr="004B6F67" w:rsidRDefault="000608A6" w:rsidP="00E175C1">
            <w:pPr>
              <w:tabs>
                <w:tab w:val="left" w:pos="1134"/>
              </w:tabs>
              <w:rPr>
                <w:bCs/>
                <w:color w:val="000000" w:themeColor="text1"/>
              </w:rPr>
            </w:pPr>
          </w:p>
        </w:tc>
        <w:tc>
          <w:tcPr>
            <w:tcW w:w="1007" w:type="pct"/>
            <w:vMerge/>
            <w:shd w:val="clear" w:color="auto" w:fill="auto"/>
          </w:tcPr>
          <w:p w14:paraId="33332026" w14:textId="77777777" w:rsidR="000608A6" w:rsidRPr="004B6F67" w:rsidRDefault="000608A6" w:rsidP="00E175C1">
            <w:pPr>
              <w:tabs>
                <w:tab w:val="left" w:pos="1134"/>
              </w:tabs>
              <w:rPr>
                <w:bCs/>
                <w:color w:val="000000" w:themeColor="text1"/>
              </w:rPr>
            </w:pPr>
          </w:p>
        </w:tc>
        <w:tc>
          <w:tcPr>
            <w:tcW w:w="645" w:type="pct"/>
            <w:shd w:val="clear" w:color="auto" w:fill="auto"/>
          </w:tcPr>
          <w:p w14:paraId="4B65286C" w14:textId="77777777" w:rsidR="000608A6" w:rsidRPr="004B6F67" w:rsidRDefault="000608A6" w:rsidP="00E175C1">
            <w:pPr>
              <w:tabs>
                <w:tab w:val="left" w:pos="1134"/>
              </w:tabs>
              <w:rPr>
                <w:bCs/>
                <w:color w:val="000000" w:themeColor="text1"/>
              </w:rPr>
            </w:pPr>
            <w:r w:rsidRPr="004B6F67">
              <w:rPr>
                <w:bCs/>
                <w:color w:val="000000" w:themeColor="text1"/>
              </w:rPr>
              <w:t>Р</w:t>
            </w:r>
            <w:r w:rsidRPr="004B6F67">
              <w:rPr>
                <w:bCs/>
                <w:color w:val="000000" w:themeColor="text1"/>
                <w:vertAlign w:val="subscript"/>
                <w:lang w:val="en-US"/>
              </w:rPr>
              <w:t>i</w:t>
            </w:r>
            <w:r w:rsidRPr="004B6F67">
              <w:rPr>
                <w:bCs/>
                <w:color w:val="000000" w:themeColor="text1"/>
              </w:rPr>
              <w:t xml:space="preserve"> – Р</w:t>
            </w:r>
            <w:r w:rsidRPr="004B6F67">
              <w:rPr>
                <w:bCs/>
                <w:color w:val="000000" w:themeColor="text1"/>
                <w:vertAlign w:val="subscript"/>
                <w:lang w:val="en-US"/>
              </w:rPr>
              <w:t>i+1</w:t>
            </w:r>
          </w:p>
        </w:tc>
        <w:tc>
          <w:tcPr>
            <w:tcW w:w="357" w:type="pct"/>
            <w:shd w:val="clear" w:color="auto" w:fill="auto"/>
          </w:tcPr>
          <w:p w14:paraId="02CC902E" w14:textId="77777777" w:rsidR="000608A6" w:rsidRPr="004B6F67" w:rsidRDefault="000608A6" w:rsidP="00E175C1">
            <w:pPr>
              <w:tabs>
                <w:tab w:val="left" w:pos="1134"/>
              </w:tabs>
              <w:rPr>
                <w:bCs/>
                <w:color w:val="000000" w:themeColor="text1"/>
              </w:rPr>
            </w:pPr>
          </w:p>
        </w:tc>
        <w:tc>
          <w:tcPr>
            <w:tcW w:w="429" w:type="pct"/>
            <w:shd w:val="clear" w:color="auto" w:fill="auto"/>
          </w:tcPr>
          <w:p w14:paraId="7CC3D91F" w14:textId="77777777" w:rsidR="000608A6" w:rsidRPr="004B6F67" w:rsidRDefault="000608A6" w:rsidP="00E175C1">
            <w:pPr>
              <w:tabs>
                <w:tab w:val="left" w:pos="1134"/>
              </w:tabs>
              <w:rPr>
                <w:bCs/>
                <w:color w:val="000000" w:themeColor="text1"/>
              </w:rPr>
            </w:pPr>
          </w:p>
        </w:tc>
        <w:tc>
          <w:tcPr>
            <w:tcW w:w="357" w:type="pct"/>
            <w:shd w:val="clear" w:color="auto" w:fill="auto"/>
          </w:tcPr>
          <w:p w14:paraId="006D851C" w14:textId="77777777" w:rsidR="000608A6" w:rsidRPr="004B6F67" w:rsidRDefault="000608A6" w:rsidP="00E175C1">
            <w:pPr>
              <w:tabs>
                <w:tab w:val="left" w:pos="1134"/>
              </w:tabs>
              <w:rPr>
                <w:bCs/>
                <w:color w:val="000000" w:themeColor="text1"/>
              </w:rPr>
            </w:pPr>
          </w:p>
        </w:tc>
        <w:tc>
          <w:tcPr>
            <w:tcW w:w="501" w:type="pct"/>
            <w:shd w:val="clear" w:color="auto" w:fill="auto"/>
          </w:tcPr>
          <w:p w14:paraId="04983D8C" w14:textId="77777777" w:rsidR="000608A6" w:rsidRPr="004B6F67" w:rsidRDefault="000608A6" w:rsidP="00E175C1">
            <w:pPr>
              <w:tabs>
                <w:tab w:val="left" w:pos="1134"/>
              </w:tabs>
              <w:rPr>
                <w:bCs/>
                <w:color w:val="000000" w:themeColor="text1"/>
              </w:rPr>
            </w:pPr>
          </w:p>
        </w:tc>
        <w:tc>
          <w:tcPr>
            <w:tcW w:w="572" w:type="pct"/>
            <w:shd w:val="clear" w:color="auto" w:fill="auto"/>
          </w:tcPr>
          <w:p w14:paraId="5F7DC414" w14:textId="77777777" w:rsidR="000608A6" w:rsidRPr="004B6F67" w:rsidRDefault="000608A6" w:rsidP="00E175C1">
            <w:pPr>
              <w:tabs>
                <w:tab w:val="left" w:pos="1134"/>
              </w:tabs>
              <w:rPr>
                <w:bCs/>
                <w:color w:val="000000" w:themeColor="text1"/>
              </w:rPr>
            </w:pPr>
          </w:p>
        </w:tc>
        <w:tc>
          <w:tcPr>
            <w:tcW w:w="855" w:type="pct"/>
            <w:shd w:val="clear" w:color="auto" w:fill="auto"/>
          </w:tcPr>
          <w:p w14:paraId="76D81CA5" w14:textId="77777777" w:rsidR="000608A6" w:rsidRPr="004B6F67" w:rsidRDefault="000608A6" w:rsidP="00E175C1">
            <w:pPr>
              <w:tabs>
                <w:tab w:val="left" w:pos="1134"/>
              </w:tabs>
              <w:rPr>
                <w:bCs/>
                <w:color w:val="000000" w:themeColor="text1"/>
              </w:rPr>
            </w:pPr>
          </w:p>
        </w:tc>
      </w:tr>
      <w:tr w:rsidR="000608A6" w:rsidRPr="004B6F67" w14:paraId="75FBBEAC" w14:textId="77777777" w:rsidTr="00E175C1">
        <w:tc>
          <w:tcPr>
            <w:tcW w:w="276" w:type="pct"/>
            <w:vMerge/>
            <w:shd w:val="clear" w:color="auto" w:fill="auto"/>
          </w:tcPr>
          <w:p w14:paraId="507819E0" w14:textId="77777777" w:rsidR="000608A6" w:rsidRPr="004B6F67" w:rsidRDefault="000608A6" w:rsidP="00E175C1">
            <w:pPr>
              <w:tabs>
                <w:tab w:val="left" w:pos="1134"/>
              </w:tabs>
              <w:rPr>
                <w:bCs/>
                <w:color w:val="000000" w:themeColor="text1"/>
              </w:rPr>
            </w:pPr>
          </w:p>
        </w:tc>
        <w:tc>
          <w:tcPr>
            <w:tcW w:w="1007" w:type="pct"/>
            <w:vMerge/>
            <w:shd w:val="clear" w:color="auto" w:fill="auto"/>
          </w:tcPr>
          <w:p w14:paraId="2A859306" w14:textId="77777777" w:rsidR="000608A6" w:rsidRPr="004B6F67" w:rsidRDefault="000608A6" w:rsidP="00E175C1">
            <w:pPr>
              <w:tabs>
                <w:tab w:val="left" w:pos="1134"/>
              </w:tabs>
              <w:rPr>
                <w:bCs/>
                <w:color w:val="000000" w:themeColor="text1"/>
              </w:rPr>
            </w:pPr>
          </w:p>
        </w:tc>
        <w:tc>
          <w:tcPr>
            <w:tcW w:w="645" w:type="pct"/>
            <w:shd w:val="clear" w:color="auto" w:fill="auto"/>
          </w:tcPr>
          <w:p w14:paraId="61660F31" w14:textId="77777777" w:rsidR="000608A6" w:rsidRPr="004B6F67" w:rsidRDefault="000608A6" w:rsidP="00E175C1">
            <w:pPr>
              <w:tabs>
                <w:tab w:val="left" w:pos="1134"/>
              </w:tabs>
              <w:rPr>
                <w:bCs/>
                <w:color w:val="000000" w:themeColor="text1"/>
                <w:lang w:val="en-US"/>
              </w:rPr>
            </w:pPr>
            <w:r w:rsidRPr="004B6F67">
              <w:rPr>
                <w:bCs/>
                <w:color w:val="000000" w:themeColor="text1"/>
              </w:rPr>
              <w:t>…</w:t>
            </w:r>
          </w:p>
        </w:tc>
        <w:tc>
          <w:tcPr>
            <w:tcW w:w="357" w:type="pct"/>
            <w:shd w:val="clear" w:color="auto" w:fill="auto"/>
          </w:tcPr>
          <w:p w14:paraId="2361A59E" w14:textId="77777777" w:rsidR="000608A6" w:rsidRPr="004B6F67" w:rsidRDefault="000608A6" w:rsidP="00E175C1">
            <w:pPr>
              <w:tabs>
                <w:tab w:val="left" w:pos="1134"/>
              </w:tabs>
              <w:rPr>
                <w:bCs/>
                <w:color w:val="000000" w:themeColor="text1"/>
              </w:rPr>
            </w:pPr>
          </w:p>
        </w:tc>
        <w:tc>
          <w:tcPr>
            <w:tcW w:w="429" w:type="pct"/>
            <w:shd w:val="clear" w:color="auto" w:fill="auto"/>
          </w:tcPr>
          <w:p w14:paraId="741B5791" w14:textId="77777777" w:rsidR="000608A6" w:rsidRPr="004B6F67" w:rsidRDefault="000608A6" w:rsidP="00E175C1">
            <w:pPr>
              <w:tabs>
                <w:tab w:val="left" w:pos="1134"/>
              </w:tabs>
              <w:rPr>
                <w:bCs/>
                <w:color w:val="000000" w:themeColor="text1"/>
              </w:rPr>
            </w:pPr>
          </w:p>
        </w:tc>
        <w:tc>
          <w:tcPr>
            <w:tcW w:w="357" w:type="pct"/>
            <w:shd w:val="clear" w:color="auto" w:fill="auto"/>
          </w:tcPr>
          <w:p w14:paraId="57FB4638" w14:textId="77777777" w:rsidR="000608A6" w:rsidRPr="004B6F67" w:rsidRDefault="000608A6" w:rsidP="00E175C1">
            <w:pPr>
              <w:tabs>
                <w:tab w:val="left" w:pos="1134"/>
              </w:tabs>
              <w:rPr>
                <w:bCs/>
                <w:color w:val="000000" w:themeColor="text1"/>
              </w:rPr>
            </w:pPr>
          </w:p>
        </w:tc>
        <w:tc>
          <w:tcPr>
            <w:tcW w:w="501" w:type="pct"/>
            <w:shd w:val="clear" w:color="auto" w:fill="auto"/>
          </w:tcPr>
          <w:p w14:paraId="5DC1A596" w14:textId="77777777" w:rsidR="000608A6" w:rsidRPr="004B6F67" w:rsidRDefault="000608A6" w:rsidP="00E175C1">
            <w:pPr>
              <w:tabs>
                <w:tab w:val="left" w:pos="1134"/>
              </w:tabs>
              <w:rPr>
                <w:bCs/>
                <w:color w:val="000000" w:themeColor="text1"/>
              </w:rPr>
            </w:pPr>
          </w:p>
        </w:tc>
        <w:tc>
          <w:tcPr>
            <w:tcW w:w="572" w:type="pct"/>
            <w:shd w:val="clear" w:color="auto" w:fill="auto"/>
          </w:tcPr>
          <w:p w14:paraId="68FA6420" w14:textId="77777777" w:rsidR="000608A6" w:rsidRPr="004B6F67" w:rsidRDefault="000608A6" w:rsidP="00E175C1">
            <w:pPr>
              <w:tabs>
                <w:tab w:val="left" w:pos="1134"/>
              </w:tabs>
              <w:rPr>
                <w:bCs/>
                <w:color w:val="000000" w:themeColor="text1"/>
              </w:rPr>
            </w:pPr>
          </w:p>
        </w:tc>
        <w:tc>
          <w:tcPr>
            <w:tcW w:w="855" w:type="pct"/>
            <w:shd w:val="clear" w:color="auto" w:fill="auto"/>
          </w:tcPr>
          <w:p w14:paraId="68E00A65" w14:textId="77777777" w:rsidR="000608A6" w:rsidRPr="004B6F67" w:rsidRDefault="000608A6" w:rsidP="00E175C1">
            <w:pPr>
              <w:tabs>
                <w:tab w:val="left" w:pos="1134"/>
              </w:tabs>
              <w:rPr>
                <w:bCs/>
                <w:color w:val="000000" w:themeColor="text1"/>
              </w:rPr>
            </w:pPr>
          </w:p>
        </w:tc>
      </w:tr>
      <w:tr w:rsidR="000608A6" w:rsidRPr="004B6F67" w14:paraId="33F14690" w14:textId="77777777" w:rsidTr="00E175C1">
        <w:tc>
          <w:tcPr>
            <w:tcW w:w="276" w:type="pct"/>
            <w:vMerge/>
            <w:shd w:val="clear" w:color="auto" w:fill="auto"/>
          </w:tcPr>
          <w:p w14:paraId="55CEC199" w14:textId="77777777" w:rsidR="000608A6" w:rsidRPr="004B6F67" w:rsidRDefault="000608A6" w:rsidP="00E175C1">
            <w:pPr>
              <w:tabs>
                <w:tab w:val="left" w:pos="1134"/>
              </w:tabs>
              <w:rPr>
                <w:bCs/>
                <w:color w:val="000000" w:themeColor="text1"/>
              </w:rPr>
            </w:pPr>
          </w:p>
        </w:tc>
        <w:tc>
          <w:tcPr>
            <w:tcW w:w="1007" w:type="pct"/>
            <w:vMerge/>
            <w:shd w:val="clear" w:color="auto" w:fill="auto"/>
          </w:tcPr>
          <w:p w14:paraId="77E5E0D2" w14:textId="77777777" w:rsidR="000608A6" w:rsidRPr="004B6F67" w:rsidRDefault="000608A6" w:rsidP="00E175C1">
            <w:pPr>
              <w:tabs>
                <w:tab w:val="left" w:pos="1134"/>
              </w:tabs>
              <w:rPr>
                <w:bCs/>
                <w:color w:val="000000" w:themeColor="text1"/>
              </w:rPr>
            </w:pPr>
          </w:p>
        </w:tc>
        <w:tc>
          <w:tcPr>
            <w:tcW w:w="645" w:type="pct"/>
            <w:shd w:val="clear" w:color="auto" w:fill="auto"/>
          </w:tcPr>
          <w:p w14:paraId="48EEDB1D" w14:textId="77777777" w:rsidR="000608A6" w:rsidRPr="004B6F67" w:rsidRDefault="000608A6" w:rsidP="00E175C1">
            <w:pPr>
              <w:tabs>
                <w:tab w:val="left" w:pos="1134"/>
              </w:tabs>
              <w:rPr>
                <w:bCs/>
                <w:color w:val="000000" w:themeColor="text1"/>
              </w:rPr>
            </w:pPr>
            <w:r w:rsidRPr="004B6F67">
              <w:rPr>
                <w:bCs/>
                <w:color w:val="000000" w:themeColor="text1"/>
              </w:rPr>
              <w:t>Р</w:t>
            </w:r>
            <w:r w:rsidRPr="004B6F67">
              <w:rPr>
                <w:bCs/>
                <w:color w:val="000000" w:themeColor="text1"/>
                <w:vertAlign w:val="subscript"/>
                <w:lang w:val="en-US"/>
              </w:rPr>
              <w:t>i+N</w:t>
            </w:r>
            <w:r w:rsidRPr="004B6F67">
              <w:rPr>
                <w:bCs/>
                <w:color w:val="000000" w:themeColor="text1"/>
              </w:rPr>
              <w:t xml:space="preserve"> – Р</w:t>
            </w:r>
            <w:r w:rsidRPr="004B6F67">
              <w:rPr>
                <w:bCs/>
                <w:color w:val="000000" w:themeColor="text1"/>
                <w:vertAlign w:val="subscript"/>
                <w:lang w:val="en-US"/>
              </w:rPr>
              <w:t>MAX</w:t>
            </w:r>
          </w:p>
        </w:tc>
        <w:tc>
          <w:tcPr>
            <w:tcW w:w="357" w:type="pct"/>
            <w:shd w:val="clear" w:color="auto" w:fill="auto"/>
          </w:tcPr>
          <w:p w14:paraId="0E58C712" w14:textId="77777777" w:rsidR="000608A6" w:rsidRPr="004B6F67" w:rsidRDefault="000608A6" w:rsidP="00E175C1">
            <w:pPr>
              <w:tabs>
                <w:tab w:val="left" w:pos="1134"/>
              </w:tabs>
              <w:rPr>
                <w:bCs/>
                <w:color w:val="000000" w:themeColor="text1"/>
              </w:rPr>
            </w:pPr>
          </w:p>
        </w:tc>
        <w:tc>
          <w:tcPr>
            <w:tcW w:w="429" w:type="pct"/>
            <w:shd w:val="clear" w:color="auto" w:fill="auto"/>
          </w:tcPr>
          <w:p w14:paraId="7ED9C7B7" w14:textId="77777777" w:rsidR="000608A6" w:rsidRPr="004B6F67" w:rsidRDefault="000608A6" w:rsidP="00E175C1">
            <w:pPr>
              <w:tabs>
                <w:tab w:val="left" w:pos="1134"/>
              </w:tabs>
              <w:rPr>
                <w:bCs/>
                <w:color w:val="000000" w:themeColor="text1"/>
              </w:rPr>
            </w:pPr>
          </w:p>
        </w:tc>
        <w:tc>
          <w:tcPr>
            <w:tcW w:w="357" w:type="pct"/>
            <w:shd w:val="clear" w:color="auto" w:fill="auto"/>
          </w:tcPr>
          <w:p w14:paraId="03CFB0F1" w14:textId="77777777" w:rsidR="000608A6" w:rsidRPr="004B6F67" w:rsidRDefault="000608A6" w:rsidP="00E175C1">
            <w:pPr>
              <w:tabs>
                <w:tab w:val="left" w:pos="1134"/>
              </w:tabs>
              <w:rPr>
                <w:bCs/>
                <w:color w:val="000000" w:themeColor="text1"/>
              </w:rPr>
            </w:pPr>
          </w:p>
        </w:tc>
        <w:tc>
          <w:tcPr>
            <w:tcW w:w="501" w:type="pct"/>
            <w:shd w:val="clear" w:color="auto" w:fill="auto"/>
          </w:tcPr>
          <w:p w14:paraId="51C3D1F6" w14:textId="77777777" w:rsidR="000608A6" w:rsidRPr="004B6F67" w:rsidRDefault="000608A6" w:rsidP="00E175C1">
            <w:pPr>
              <w:tabs>
                <w:tab w:val="left" w:pos="1134"/>
              </w:tabs>
              <w:rPr>
                <w:bCs/>
                <w:color w:val="000000" w:themeColor="text1"/>
              </w:rPr>
            </w:pPr>
          </w:p>
        </w:tc>
        <w:tc>
          <w:tcPr>
            <w:tcW w:w="572" w:type="pct"/>
            <w:shd w:val="clear" w:color="auto" w:fill="auto"/>
          </w:tcPr>
          <w:p w14:paraId="605A9DFC" w14:textId="77777777" w:rsidR="000608A6" w:rsidRPr="004B6F67" w:rsidRDefault="000608A6" w:rsidP="00E175C1">
            <w:pPr>
              <w:tabs>
                <w:tab w:val="left" w:pos="1134"/>
              </w:tabs>
              <w:rPr>
                <w:bCs/>
                <w:color w:val="000000" w:themeColor="text1"/>
              </w:rPr>
            </w:pPr>
          </w:p>
        </w:tc>
        <w:tc>
          <w:tcPr>
            <w:tcW w:w="855" w:type="pct"/>
            <w:shd w:val="clear" w:color="auto" w:fill="auto"/>
          </w:tcPr>
          <w:p w14:paraId="0F6BC1AA" w14:textId="77777777" w:rsidR="000608A6" w:rsidRPr="004B6F67" w:rsidRDefault="000608A6" w:rsidP="00E175C1">
            <w:pPr>
              <w:tabs>
                <w:tab w:val="left" w:pos="1134"/>
              </w:tabs>
              <w:rPr>
                <w:bCs/>
                <w:color w:val="000000" w:themeColor="text1"/>
              </w:rPr>
            </w:pPr>
          </w:p>
        </w:tc>
      </w:tr>
    </w:tbl>
    <w:p w14:paraId="4A2CD7CE" w14:textId="77777777" w:rsidR="000608A6" w:rsidRPr="004B6F67" w:rsidRDefault="000608A6" w:rsidP="000608A6">
      <w:pPr>
        <w:pStyle w:val="aa"/>
        <w:spacing w:after="0" w:line="21" w:lineRule="atLeast"/>
        <w:ind w:left="709" w:firstLine="0"/>
        <w:jc w:val="right"/>
        <w:rPr>
          <w:bCs/>
          <w:color w:val="auto"/>
          <w:szCs w:val="24"/>
        </w:rPr>
      </w:pPr>
    </w:p>
    <w:p w14:paraId="355FDD57" w14:textId="77777777" w:rsidR="000608A6" w:rsidRPr="004B6F67" w:rsidRDefault="000608A6" w:rsidP="000608A6">
      <w:pPr>
        <w:tabs>
          <w:tab w:val="left" w:pos="1134"/>
        </w:tabs>
        <w:spacing w:line="252" w:lineRule="auto"/>
        <w:ind w:firstLine="567"/>
        <w:jc w:val="both"/>
        <w:rPr>
          <w:bCs/>
          <w:color w:val="000000" w:themeColor="text1"/>
        </w:rPr>
      </w:pPr>
      <w:r w:rsidRPr="004B6F67">
        <w:rPr>
          <w:bCs/>
          <w:color w:val="000000" w:themeColor="text1"/>
        </w:rPr>
        <w:t xml:space="preserve">где Pmin, Pmax – соответственно минимальное и максимальное возможное значение мощности ТЭЦ, Pi - граничная мощность ТЭЦ, при которой предложенная совокупность технических решений не обеспечивает в нормальной схеме выдачу мощности ТЭЦ и требуется разработка нового варианта («усиление» схемы выдачи мощности). Диапазон Pmin, Pmax и прочие параметры для каждой ТЭЦ определяются </w:t>
      </w:r>
      <w:r w:rsidRPr="004B6F67">
        <w:rPr>
          <w:bCs/>
        </w:rPr>
        <w:t xml:space="preserve">исходными данными по форме </w:t>
      </w:r>
      <w:r w:rsidRPr="004B6F67">
        <w:rPr>
          <w:bCs/>
          <w:color w:val="000000" w:themeColor="text1"/>
        </w:rPr>
        <w:t xml:space="preserve">Приложения 1 к Заданию на разработку СВМ ТЭЦ. </w:t>
      </w:r>
    </w:p>
    <w:p w14:paraId="3C7A3469" w14:textId="08209D35" w:rsidR="00106598" w:rsidRPr="00A36046" w:rsidRDefault="00106598" w:rsidP="00597D0A">
      <w:pPr>
        <w:pStyle w:val="Style2"/>
        <w:widowControl/>
        <w:tabs>
          <w:tab w:val="left" w:pos="1276"/>
        </w:tabs>
        <w:spacing w:line="240" w:lineRule="auto"/>
        <w:ind w:firstLine="0"/>
        <w:rPr>
          <w:bCs/>
        </w:rPr>
      </w:pPr>
    </w:p>
    <w:sectPr w:rsidR="00106598" w:rsidRPr="00A36046" w:rsidSect="007463B4">
      <w:pgSz w:w="11907" w:h="16839" w:code="9"/>
      <w:pgMar w:top="1134" w:right="73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CB9C0" w14:textId="77777777" w:rsidR="00FF2E22" w:rsidRDefault="00FF2E22" w:rsidP="008C2A83">
      <w:r>
        <w:separator/>
      </w:r>
    </w:p>
  </w:endnote>
  <w:endnote w:type="continuationSeparator" w:id="0">
    <w:p w14:paraId="3F703848" w14:textId="77777777" w:rsidR="00FF2E22" w:rsidRDefault="00FF2E22" w:rsidP="008C2A83">
      <w:r>
        <w:continuationSeparator/>
      </w:r>
    </w:p>
  </w:endnote>
  <w:endnote w:type="continuationNotice" w:id="1">
    <w:p w14:paraId="6594ACA1" w14:textId="77777777" w:rsidR="00FF2E22" w:rsidRDefault="00FF2E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3B8B6" w14:textId="77777777" w:rsidR="00FF2E22" w:rsidRDefault="00FF2E22" w:rsidP="008C2A83">
      <w:r>
        <w:separator/>
      </w:r>
    </w:p>
  </w:footnote>
  <w:footnote w:type="continuationSeparator" w:id="0">
    <w:p w14:paraId="179C1C70" w14:textId="77777777" w:rsidR="00FF2E22" w:rsidRDefault="00FF2E22" w:rsidP="008C2A83">
      <w:r>
        <w:continuationSeparator/>
      </w:r>
    </w:p>
  </w:footnote>
  <w:footnote w:type="continuationNotice" w:id="1">
    <w:p w14:paraId="066322EC" w14:textId="77777777" w:rsidR="00FF2E22" w:rsidRDefault="00FF2E2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594020"/>
      <w:docPartObj>
        <w:docPartGallery w:val="Page Numbers (Top of Page)"/>
        <w:docPartUnique/>
      </w:docPartObj>
    </w:sdtPr>
    <w:sdtEndPr/>
    <w:sdtContent>
      <w:p w14:paraId="6A75EA89" w14:textId="2F4EFD17" w:rsidR="00EF3616" w:rsidRDefault="00EF3616">
        <w:pPr>
          <w:pStyle w:val="a5"/>
          <w:jc w:val="center"/>
        </w:pPr>
        <w:r>
          <w:fldChar w:fldCharType="begin"/>
        </w:r>
        <w:r>
          <w:instrText>PAGE   \* MERGEFORMAT</w:instrText>
        </w:r>
        <w:r>
          <w:fldChar w:fldCharType="separate"/>
        </w:r>
        <w:r w:rsidR="009B1CE1">
          <w:rPr>
            <w:noProof/>
          </w:rPr>
          <w:t>2</w:t>
        </w:r>
        <w:r>
          <w:fldChar w:fldCharType="end"/>
        </w:r>
      </w:p>
    </w:sdtContent>
  </w:sdt>
  <w:p w14:paraId="48B37A29" w14:textId="77777777" w:rsidR="00EF3616" w:rsidRDefault="00EF361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A6ADFB0"/>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432" w:hanging="432"/>
      </w:pPr>
      <w:rPr>
        <w:rFonts w:ascii="Times New Roman" w:hAnsi="Times New Roman" w:cs="Times New Roman" w:hint="default"/>
        <w:sz w:val="24"/>
        <w:szCs w:val="28"/>
      </w:rPr>
    </w:lvl>
    <w:lvl w:ilvl="2">
      <w:start w:val="1"/>
      <w:numFmt w:val="decimal"/>
      <w:lvlText w:val="%1.%2.%3."/>
      <w:lvlJc w:val="left"/>
      <w:pPr>
        <w:ind w:left="1922" w:hanging="504"/>
      </w:pPr>
      <w:rPr>
        <w:rFonts w:hint="default"/>
      </w:rPr>
    </w:lvl>
    <w:lvl w:ilvl="3">
      <w:start w:val="1"/>
      <w:numFmt w:val="decimal"/>
      <w:lvlText w:val="%1.%2.%3.%4."/>
      <w:lvlJc w:val="left"/>
      <w:pPr>
        <w:ind w:left="1588" w:hanging="50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CB5676"/>
    <w:multiLevelType w:val="hybridMultilevel"/>
    <w:tmpl w:val="E7DC7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51199"/>
    <w:multiLevelType w:val="multilevel"/>
    <w:tmpl w:val="B338051E"/>
    <w:lvl w:ilvl="0">
      <w:start w:val="3"/>
      <w:numFmt w:val="decimal"/>
      <w:lvlText w:val="%1"/>
      <w:lvlJc w:val="left"/>
      <w:pPr>
        <w:ind w:left="600" w:hanging="600"/>
      </w:pPr>
      <w:rPr>
        <w:rFonts w:hint="default"/>
      </w:rPr>
    </w:lvl>
    <w:lvl w:ilvl="1">
      <w:start w:val="27"/>
      <w:numFmt w:val="decimal"/>
      <w:lvlText w:val="%1.%2"/>
      <w:lvlJc w:val="left"/>
      <w:pPr>
        <w:ind w:left="954" w:hanging="60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36F4514"/>
    <w:multiLevelType w:val="hybridMultilevel"/>
    <w:tmpl w:val="96026C90"/>
    <w:lvl w:ilvl="0" w:tplc="B20E5D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45E004E"/>
    <w:multiLevelType w:val="multilevel"/>
    <w:tmpl w:val="A43C30BC"/>
    <w:lvl w:ilvl="0">
      <w:start w:val="4"/>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8552543"/>
    <w:multiLevelType w:val="multilevel"/>
    <w:tmpl w:val="9CE20F6E"/>
    <w:lvl w:ilvl="0">
      <w:start w:val="1"/>
      <w:numFmt w:val="decimal"/>
      <w:lvlText w:val="7.%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C573BD"/>
    <w:multiLevelType w:val="hybridMultilevel"/>
    <w:tmpl w:val="95ECF9A4"/>
    <w:lvl w:ilvl="0" w:tplc="D0886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EF090D"/>
    <w:multiLevelType w:val="multilevel"/>
    <w:tmpl w:val="9FD08C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30.%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72089D"/>
    <w:multiLevelType w:val="multilevel"/>
    <w:tmpl w:val="528AE0FA"/>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021A60"/>
    <w:multiLevelType w:val="multilevel"/>
    <w:tmpl w:val="FC4233FA"/>
    <w:lvl w:ilvl="0">
      <w:start w:val="3"/>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F106A0C"/>
    <w:multiLevelType w:val="multilevel"/>
    <w:tmpl w:val="56C68302"/>
    <w:lvl w:ilvl="0">
      <w:start w:val="4"/>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68012A"/>
    <w:multiLevelType w:val="hybridMultilevel"/>
    <w:tmpl w:val="ADB80E34"/>
    <w:lvl w:ilvl="0" w:tplc="489E4A44">
      <w:start w:val="1"/>
      <w:numFmt w:val="bullet"/>
      <w:lvlText w:val="−"/>
      <w:lvlJc w:val="left"/>
      <w:pPr>
        <w:ind w:left="1429" w:hanging="360"/>
      </w:pPr>
      <w:rPr>
        <w:rFonts w:ascii="Calibri" w:hAnsi="Calibri"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0A76F95"/>
    <w:multiLevelType w:val="hybridMultilevel"/>
    <w:tmpl w:val="223A90F2"/>
    <w:lvl w:ilvl="0" w:tplc="1C7E7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0AD5373"/>
    <w:multiLevelType w:val="multilevel"/>
    <w:tmpl w:val="662C1CE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BB16CC"/>
    <w:multiLevelType w:val="multilevel"/>
    <w:tmpl w:val="C5700088"/>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245743E5"/>
    <w:multiLevelType w:val="multilevel"/>
    <w:tmpl w:val="C2107C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017557"/>
    <w:multiLevelType w:val="hybridMultilevel"/>
    <w:tmpl w:val="CF00B4BC"/>
    <w:lvl w:ilvl="0" w:tplc="04190001">
      <w:start w:val="1"/>
      <w:numFmt w:val="bullet"/>
      <w:lvlText w:val=""/>
      <w:lvlJc w:val="left"/>
      <w:pPr>
        <w:ind w:left="720" w:hanging="360"/>
      </w:pPr>
      <w:rPr>
        <w:rFonts w:ascii="Symbol" w:hAnsi="Symbol" w:hint="default"/>
      </w:rPr>
    </w:lvl>
    <w:lvl w:ilvl="1" w:tplc="A0CC46AA">
      <w:numFmt w:val="bullet"/>
      <w:lvlText w:val="•"/>
      <w:lvlJc w:val="left"/>
      <w:pPr>
        <w:ind w:left="1785" w:hanging="705"/>
      </w:pPr>
      <w:rPr>
        <w:rFonts w:ascii="Times New Roman" w:eastAsia="Times New Roman" w:hAnsi="Times New Roman" w:cs="Times New Roman" w:hint="default"/>
      </w:rPr>
    </w:lvl>
    <w:lvl w:ilvl="2" w:tplc="A0CC46AA">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BA2EAC"/>
    <w:multiLevelType w:val="hybridMultilevel"/>
    <w:tmpl w:val="60C4A3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39D4898"/>
    <w:multiLevelType w:val="hybridMultilevel"/>
    <w:tmpl w:val="51E40F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42F2A90"/>
    <w:multiLevelType w:val="multilevel"/>
    <w:tmpl w:val="05561DAE"/>
    <w:lvl w:ilvl="0">
      <w:start w:val="6"/>
      <w:numFmt w:val="decimal"/>
      <w:lvlText w:val="%1."/>
      <w:lvlJc w:val="left"/>
      <w:pPr>
        <w:ind w:left="480" w:hanging="480"/>
      </w:pPr>
      <w:rPr>
        <w:rFonts w:hint="default"/>
      </w:rPr>
    </w:lvl>
    <w:lvl w:ilvl="1">
      <w:start w:val="3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8D513E"/>
    <w:multiLevelType w:val="hybridMultilevel"/>
    <w:tmpl w:val="DAC2EA28"/>
    <w:lvl w:ilvl="0" w:tplc="5850830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36103142"/>
    <w:multiLevelType w:val="hybridMultilevel"/>
    <w:tmpl w:val="A6E08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CD1FA0"/>
    <w:multiLevelType w:val="hybridMultilevel"/>
    <w:tmpl w:val="FCE6BAD8"/>
    <w:lvl w:ilvl="0" w:tplc="805CB8A4">
      <w:start w:val="1"/>
      <w:numFmt w:val="decimal"/>
      <w:lvlText w:val="4.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7A74D5F"/>
    <w:multiLevelType w:val="multilevel"/>
    <w:tmpl w:val="AFA4C814"/>
    <w:lvl w:ilvl="0">
      <w:start w:val="3"/>
      <w:numFmt w:val="decimal"/>
      <w:lvlText w:val="%1."/>
      <w:lvlJc w:val="left"/>
      <w:pPr>
        <w:ind w:left="480" w:hanging="480"/>
      </w:pPr>
      <w:rPr>
        <w:rFonts w:hint="default"/>
      </w:rPr>
    </w:lvl>
    <w:lvl w:ilvl="1">
      <w:start w:val="17"/>
      <w:numFmt w:val="decimal"/>
      <w:lvlText w:val="%1.%2."/>
      <w:lvlJc w:val="left"/>
      <w:pPr>
        <w:ind w:left="2040" w:hanging="48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F2832AF"/>
    <w:multiLevelType w:val="hybridMultilevel"/>
    <w:tmpl w:val="F746C6D0"/>
    <w:lvl w:ilvl="0" w:tplc="F1943C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B52103"/>
    <w:multiLevelType w:val="multilevel"/>
    <w:tmpl w:val="426CB9D8"/>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4BCD347A"/>
    <w:multiLevelType w:val="multilevel"/>
    <w:tmpl w:val="BDBA1A2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D2140CC"/>
    <w:multiLevelType w:val="hybridMultilevel"/>
    <w:tmpl w:val="FB28DB98"/>
    <w:lvl w:ilvl="0" w:tplc="72EAEA44">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8" w15:restartNumberingAfterBreak="0">
    <w:nsid w:val="4DD47E62"/>
    <w:multiLevelType w:val="multilevel"/>
    <w:tmpl w:val="6A3A8F8C"/>
    <w:lvl w:ilvl="0">
      <w:start w:val="7"/>
      <w:numFmt w:val="decimal"/>
      <w:lvlText w:val="%1."/>
      <w:lvlJc w:val="left"/>
      <w:pPr>
        <w:ind w:left="675" w:hanging="675"/>
      </w:pPr>
      <w:rPr>
        <w:rFonts w:cs="Times New Roman" w:hint="default"/>
      </w:rPr>
    </w:lvl>
    <w:lvl w:ilvl="1">
      <w:start w:val="3"/>
      <w:numFmt w:val="decimal"/>
      <w:lvlText w:val="8.%2."/>
      <w:lvlJc w:val="left"/>
      <w:pPr>
        <w:ind w:left="1080" w:hanging="720"/>
      </w:pPr>
      <w:rPr>
        <w:rFonts w:cs="Times New Roman" w:hint="default"/>
      </w:rPr>
    </w:lvl>
    <w:lvl w:ilvl="2">
      <w:start w:val="1"/>
      <w:numFmt w:val="decimal"/>
      <w:lvlText w:val="8.2.%3."/>
      <w:lvlJc w:val="left"/>
      <w:pPr>
        <w:ind w:left="1440" w:hanging="720"/>
      </w:pPr>
      <w:rPr>
        <w:rFonts w:hint="default"/>
        <w:sz w:val="24"/>
        <w:szCs w:val="24"/>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9" w15:restartNumberingAfterBreak="0">
    <w:nsid w:val="503B1BC6"/>
    <w:multiLevelType w:val="multilevel"/>
    <w:tmpl w:val="4D30C218"/>
    <w:lvl w:ilvl="0">
      <w:start w:val="3"/>
      <w:numFmt w:val="decimal"/>
      <w:lvlText w:val="%1."/>
      <w:lvlJc w:val="left"/>
      <w:pPr>
        <w:ind w:left="660" w:hanging="660"/>
      </w:pPr>
      <w:rPr>
        <w:rFonts w:hint="default"/>
      </w:rPr>
    </w:lvl>
    <w:lvl w:ilvl="1">
      <w:start w:val="29"/>
      <w:numFmt w:val="decimal"/>
      <w:lvlText w:val="%1.%2."/>
      <w:lvlJc w:val="left"/>
      <w:pPr>
        <w:ind w:left="1014" w:hanging="66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520E2632"/>
    <w:multiLevelType w:val="multilevel"/>
    <w:tmpl w:val="1FF43F90"/>
    <w:lvl w:ilvl="0">
      <w:start w:val="1"/>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57035028"/>
    <w:multiLevelType w:val="multilevel"/>
    <w:tmpl w:val="A3C400B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83F41CE"/>
    <w:multiLevelType w:val="multilevel"/>
    <w:tmpl w:val="9D9CEF08"/>
    <w:lvl w:ilvl="0">
      <w:start w:val="3"/>
      <w:numFmt w:val="decimal"/>
      <w:lvlText w:val="%1"/>
      <w:lvlJc w:val="left"/>
      <w:pPr>
        <w:ind w:left="420" w:hanging="420"/>
      </w:pPr>
      <w:rPr>
        <w:rFonts w:hint="default"/>
      </w:rPr>
    </w:lvl>
    <w:lvl w:ilvl="1">
      <w:start w:val="3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8480767"/>
    <w:multiLevelType w:val="hybridMultilevel"/>
    <w:tmpl w:val="7234A8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95E24F3"/>
    <w:multiLevelType w:val="hybridMultilevel"/>
    <w:tmpl w:val="7234A8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59E45647"/>
    <w:multiLevelType w:val="hybridMultilevel"/>
    <w:tmpl w:val="BCC098FC"/>
    <w:lvl w:ilvl="0" w:tplc="2D4C30B2">
      <w:start w:val="1"/>
      <w:numFmt w:val="bullet"/>
      <w:lvlText w:val=""/>
      <w:lvlJc w:val="left"/>
      <w:pPr>
        <w:ind w:left="121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2941BF9"/>
    <w:multiLevelType w:val="hybridMultilevel"/>
    <w:tmpl w:val="2458A8C4"/>
    <w:lvl w:ilvl="0" w:tplc="8E6C398C">
      <w:start w:val="1"/>
      <w:numFmt w:val="decimal"/>
      <w:lvlText w:val="%1."/>
      <w:lvlJc w:val="left"/>
      <w:pPr>
        <w:ind w:left="1978" w:hanging="141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7" w15:restartNumberingAfterBreak="0">
    <w:nsid w:val="643A6370"/>
    <w:multiLevelType w:val="multilevel"/>
    <w:tmpl w:val="08F26E2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64543EA"/>
    <w:multiLevelType w:val="multilevel"/>
    <w:tmpl w:val="E4C86630"/>
    <w:lvl w:ilvl="0">
      <w:start w:val="1"/>
      <w:numFmt w:val="upperRoman"/>
      <w:suff w:val="space"/>
      <w:lvlText w:val="%1."/>
      <w:lvlJc w:val="center"/>
      <w:rPr>
        <w:rFonts w:ascii="Times New Roman" w:hAnsi="Times New Roman" w:cs="Times New Roman" w:hint="default"/>
        <w:sz w:val="28"/>
      </w:rPr>
    </w:lvl>
    <w:lvl w:ilvl="1">
      <w:start w:val="1"/>
      <w:numFmt w:val="decimal"/>
      <w:lvlRestart w:val="0"/>
      <w:suff w:val="space"/>
      <w:lvlText w:val="%2."/>
      <w:lvlJc w:val="left"/>
      <w:pPr>
        <w:ind w:firstLine="709"/>
      </w:pPr>
      <w:rPr>
        <w:rFonts w:ascii="Times New Roman" w:hAnsi="Times New Roman" w:cs="Times New Roman" w:hint="default"/>
        <w:i w:val="0"/>
        <w:sz w:val="24"/>
        <w:szCs w:val="20"/>
      </w:rPr>
    </w:lvl>
    <w:lvl w:ilvl="2">
      <w:start w:val="1"/>
      <w:numFmt w:val="russianLower"/>
      <w:suff w:val="space"/>
      <w:lvlText w:val="%3)"/>
      <w:lvlJc w:val="left"/>
      <w:pPr>
        <w:ind w:left="1" w:firstLine="709"/>
      </w:pPr>
      <w:rPr>
        <w:rFonts w:cs="Times New Roman" w:hint="default"/>
      </w:rPr>
    </w:lvl>
    <w:lvl w:ilvl="3">
      <w:start w:val="1"/>
      <w:numFmt w:val="decimal"/>
      <w:lvlText w:val="%4."/>
      <w:lvlJc w:val="left"/>
      <w:pPr>
        <w:ind w:left="3301" w:hanging="360"/>
      </w:pPr>
      <w:rPr>
        <w:rFonts w:cs="Times New Roman" w:hint="default"/>
      </w:rPr>
    </w:lvl>
    <w:lvl w:ilvl="4">
      <w:start w:val="1"/>
      <w:numFmt w:val="lowerLetter"/>
      <w:lvlText w:val="%5."/>
      <w:lvlJc w:val="left"/>
      <w:pPr>
        <w:ind w:left="4021" w:hanging="360"/>
      </w:pPr>
      <w:rPr>
        <w:rFonts w:cs="Times New Roman" w:hint="default"/>
      </w:rPr>
    </w:lvl>
    <w:lvl w:ilvl="5">
      <w:start w:val="1"/>
      <w:numFmt w:val="lowerRoman"/>
      <w:lvlText w:val="%6."/>
      <w:lvlJc w:val="right"/>
      <w:pPr>
        <w:ind w:left="4741" w:hanging="180"/>
      </w:pPr>
      <w:rPr>
        <w:rFonts w:cs="Times New Roman" w:hint="default"/>
      </w:rPr>
    </w:lvl>
    <w:lvl w:ilvl="6">
      <w:start w:val="1"/>
      <w:numFmt w:val="decimal"/>
      <w:lvlText w:val="%7."/>
      <w:lvlJc w:val="left"/>
      <w:pPr>
        <w:ind w:left="5461" w:hanging="360"/>
      </w:pPr>
      <w:rPr>
        <w:rFonts w:cs="Times New Roman" w:hint="default"/>
      </w:rPr>
    </w:lvl>
    <w:lvl w:ilvl="7">
      <w:start w:val="1"/>
      <w:numFmt w:val="lowerLetter"/>
      <w:lvlText w:val="%8."/>
      <w:lvlJc w:val="left"/>
      <w:pPr>
        <w:ind w:left="6181" w:hanging="360"/>
      </w:pPr>
      <w:rPr>
        <w:rFonts w:cs="Times New Roman" w:hint="default"/>
      </w:rPr>
    </w:lvl>
    <w:lvl w:ilvl="8">
      <w:start w:val="1"/>
      <w:numFmt w:val="lowerRoman"/>
      <w:lvlText w:val="%9."/>
      <w:lvlJc w:val="right"/>
      <w:pPr>
        <w:ind w:left="6901" w:hanging="180"/>
      </w:pPr>
      <w:rPr>
        <w:rFonts w:cs="Times New Roman" w:hint="default"/>
      </w:rPr>
    </w:lvl>
  </w:abstractNum>
  <w:abstractNum w:abstractNumId="39" w15:restartNumberingAfterBreak="0">
    <w:nsid w:val="6D8442BD"/>
    <w:multiLevelType w:val="hybridMultilevel"/>
    <w:tmpl w:val="2FF4EC6E"/>
    <w:lvl w:ilvl="0" w:tplc="5A40A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EC67703"/>
    <w:multiLevelType w:val="hybridMultilevel"/>
    <w:tmpl w:val="0656503E"/>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1" w15:restartNumberingAfterBreak="0">
    <w:nsid w:val="6F05722E"/>
    <w:multiLevelType w:val="hybridMultilevel"/>
    <w:tmpl w:val="3B326C1C"/>
    <w:lvl w:ilvl="0" w:tplc="D0886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F391E23"/>
    <w:multiLevelType w:val="hybridMultilevel"/>
    <w:tmpl w:val="BFD613BE"/>
    <w:lvl w:ilvl="0" w:tplc="AFDE7E7C">
      <w:start w:val="1"/>
      <w:numFmt w:val="bullet"/>
      <w:lvlText w:val="-"/>
      <w:lvlJc w:val="left"/>
      <w:pPr>
        <w:ind w:left="13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FE406D30">
      <w:start w:val="1"/>
      <w:numFmt w:val="bullet"/>
      <w:lvlText w:val="o"/>
      <w:lvlJc w:val="left"/>
      <w:pPr>
        <w:ind w:left="11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6598FA9A">
      <w:start w:val="1"/>
      <w:numFmt w:val="bullet"/>
      <w:lvlText w:val="▪"/>
      <w:lvlJc w:val="left"/>
      <w:pPr>
        <w:ind w:left="19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74123DB2">
      <w:start w:val="1"/>
      <w:numFmt w:val="bullet"/>
      <w:lvlText w:val="•"/>
      <w:lvlJc w:val="left"/>
      <w:pPr>
        <w:ind w:left="26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2FDA1CB0">
      <w:start w:val="1"/>
      <w:numFmt w:val="bullet"/>
      <w:lvlText w:val="o"/>
      <w:lvlJc w:val="left"/>
      <w:pPr>
        <w:ind w:left="33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D1E8295E">
      <w:start w:val="1"/>
      <w:numFmt w:val="bullet"/>
      <w:lvlText w:val="▪"/>
      <w:lvlJc w:val="left"/>
      <w:pPr>
        <w:ind w:left="40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44F620B0">
      <w:start w:val="1"/>
      <w:numFmt w:val="bullet"/>
      <w:lvlText w:val="•"/>
      <w:lvlJc w:val="left"/>
      <w:pPr>
        <w:ind w:left="4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4CA49E48">
      <w:start w:val="1"/>
      <w:numFmt w:val="bullet"/>
      <w:lvlText w:val="o"/>
      <w:lvlJc w:val="left"/>
      <w:pPr>
        <w:ind w:left="5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BF407EF8">
      <w:start w:val="1"/>
      <w:numFmt w:val="bullet"/>
      <w:lvlText w:val="▪"/>
      <w:lvlJc w:val="left"/>
      <w:pPr>
        <w:ind w:left="6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1690CB6"/>
    <w:multiLevelType w:val="multilevel"/>
    <w:tmpl w:val="C5700088"/>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71C551A5"/>
    <w:multiLevelType w:val="multilevel"/>
    <w:tmpl w:val="D7080B66"/>
    <w:lvl w:ilvl="0">
      <w:start w:val="1"/>
      <w:numFmt w:val="bullet"/>
      <w:lvlText w:val=""/>
      <w:lvlJc w:val="left"/>
      <w:pPr>
        <w:ind w:left="0" w:firstLine="0"/>
      </w:pPr>
      <w:rPr>
        <w:rFonts w:ascii="Symbol" w:hAnsi="Symbol" w:hint="default"/>
        <w:b/>
        <w:bCs/>
        <w:i w:val="0"/>
        <w:iCs w:val="0"/>
        <w:smallCaps w:val="0"/>
        <w:strike w:val="0"/>
        <w:color w:val="000000"/>
        <w:spacing w:val="0"/>
        <w:w w:val="100"/>
        <w:position w:val="0"/>
        <w:sz w:val="22"/>
        <w:szCs w:val="22"/>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71D6678E"/>
    <w:multiLevelType w:val="multilevel"/>
    <w:tmpl w:val="122A4944"/>
    <w:lvl w:ilvl="0">
      <w:start w:val="7"/>
      <w:numFmt w:val="decimal"/>
      <w:lvlText w:val="%1."/>
      <w:lvlJc w:val="left"/>
      <w:pPr>
        <w:ind w:left="675" w:hanging="675"/>
      </w:pPr>
      <w:rPr>
        <w:rFonts w:cs="Times New Roman" w:hint="default"/>
      </w:rPr>
    </w:lvl>
    <w:lvl w:ilvl="1">
      <w:start w:val="1"/>
      <w:numFmt w:val="decimal"/>
      <w:lvlText w:val="8.%2."/>
      <w:lvlJc w:val="left"/>
      <w:pPr>
        <w:ind w:left="1080" w:hanging="720"/>
      </w:pPr>
      <w:rPr>
        <w:rFonts w:cs="Times New Roman" w:hint="default"/>
      </w:rPr>
    </w:lvl>
    <w:lvl w:ilvl="2">
      <w:start w:val="7"/>
      <w:numFmt w:val="decimal"/>
      <w:lvlText w:val="8.3.%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46" w15:restartNumberingAfterBreak="0">
    <w:nsid w:val="74077C3A"/>
    <w:multiLevelType w:val="multilevel"/>
    <w:tmpl w:val="0419001F"/>
    <w:lvl w:ilvl="0">
      <w:start w:val="1"/>
      <w:numFmt w:val="decimal"/>
      <w:lvlText w:val="%1."/>
      <w:lvlJc w:val="left"/>
      <w:pPr>
        <w:ind w:left="360" w:hanging="360"/>
      </w:pPr>
      <w:rPr>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9004EB1"/>
    <w:multiLevelType w:val="multilevel"/>
    <w:tmpl w:val="32624302"/>
    <w:lvl w:ilvl="0">
      <w:start w:val="1"/>
      <w:numFmt w:val="decimal"/>
      <w:lvlText w:val="%1."/>
      <w:lvlJc w:val="left"/>
      <w:pPr>
        <w:ind w:left="529" w:hanging="360"/>
      </w:pPr>
    </w:lvl>
    <w:lvl w:ilvl="1">
      <w:start w:val="1"/>
      <w:numFmt w:val="decimal"/>
      <w:isLgl/>
      <w:lvlText w:val="%1.%2."/>
      <w:lvlJc w:val="left"/>
      <w:pPr>
        <w:ind w:left="889" w:hanging="360"/>
      </w:pPr>
    </w:lvl>
    <w:lvl w:ilvl="2">
      <w:start w:val="1"/>
      <w:numFmt w:val="decimal"/>
      <w:isLgl/>
      <w:lvlText w:val="%1.%2.%3."/>
      <w:lvlJc w:val="left"/>
      <w:pPr>
        <w:ind w:left="1609" w:hanging="720"/>
      </w:pPr>
    </w:lvl>
    <w:lvl w:ilvl="3">
      <w:start w:val="1"/>
      <w:numFmt w:val="decimal"/>
      <w:isLgl/>
      <w:lvlText w:val="%1.%2.%3.%4."/>
      <w:lvlJc w:val="left"/>
      <w:pPr>
        <w:ind w:left="1969" w:hanging="720"/>
      </w:pPr>
    </w:lvl>
    <w:lvl w:ilvl="4">
      <w:start w:val="1"/>
      <w:numFmt w:val="decimal"/>
      <w:isLgl/>
      <w:lvlText w:val="%1.%2.%3.%4.%5."/>
      <w:lvlJc w:val="left"/>
      <w:pPr>
        <w:ind w:left="2689" w:hanging="1080"/>
      </w:pPr>
    </w:lvl>
    <w:lvl w:ilvl="5">
      <w:start w:val="1"/>
      <w:numFmt w:val="decimal"/>
      <w:isLgl/>
      <w:lvlText w:val="%1.%2.%3.%4.%5.%6."/>
      <w:lvlJc w:val="left"/>
      <w:pPr>
        <w:ind w:left="3049" w:hanging="1080"/>
      </w:pPr>
    </w:lvl>
    <w:lvl w:ilvl="6">
      <w:start w:val="1"/>
      <w:numFmt w:val="decimal"/>
      <w:isLgl/>
      <w:lvlText w:val="%1.%2.%3.%4.%5.%6.%7."/>
      <w:lvlJc w:val="left"/>
      <w:pPr>
        <w:ind w:left="3769" w:hanging="1440"/>
      </w:pPr>
    </w:lvl>
    <w:lvl w:ilvl="7">
      <w:start w:val="1"/>
      <w:numFmt w:val="decimal"/>
      <w:isLgl/>
      <w:lvlText w:val="%1.%2.%3.%4.%5.%6.%7.%8."/>
      <w:lvlJc w:val="left"/>
      <w:pPr>
        <w:ind w:left="4129" w:hanging="1440"/>
      </w:pPr>
    </w:lvl>
    <w:lvl w:ilvl="8">
      <w:start w:val="1"/>
      <w:numFmt w:val="decimal"/>
      <w:isLgl/>
      <w:lvlText w:val="%1.%2.%3.%4.%5.%6.%7.%8.%9."/>
      <w:lvlJc w:val="left"/>
      <w:pPr>
        <w:ind w:left="4849" w:hanging="1800"/>
      </w:pPr>
    </w:lvl>
  </w:abstractNum>
  <w:abstractNum w:abstractNumId="48" w15:restartNumberingAfterBreak="0">
    <w:nsid w:val="7B8625A6"/>
    <w:multiLevelType w:val="multilevel"/>
    <w:tmpl w:val="A3C400B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CEF21C2"/>
    <w:multiLevelType w:val="hybridMultilevel"/>
    <w:tmpl w:val="A7E8FB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DF870D8"/>
    <w:multiLevelType w:val="hybridMultilevel"/>
    <w:tmpl w:val="EAAEB7DE"/>
    <w:lvl w:ilvl="0" w:tplc="04190001">
      <w:start w:val="1"/>
      <w:numFmt w:val="bullet"/>
      <w:lvlText w:val=""/>
      <w:lvlJc w:val="left"/>
      <w:pPr>
        <w:ind w:left="720" w:hanging="360"/>
      </w:pPr>
      <w:rPr>
        <w:rFonts w:ascii="Symbol" w:hAnsi="Symbol" w:hint="default"/>
      </w:rPr>
    </w:lvl>
    <w:lvl w:ilvl="1" w:tplc="A0CC46AA">
      <w:numFmt w:val="bullet"/>
      <w:lvlText w:val="•"/>
      <w:lvlJc w:val="left"/>
      <w:pPr>
        <w:ind w:left="1785" w:hanging="705"/>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2"/>
  </w:num>
  <w:num w:numId="2">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49"/>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30"/>
  </w:num>
  <w:num w:numId="10">
    <w:abstractNumId w:val="22"/>
  </w:num>
  <w:num w:numId="11">
    <w:abstractNumId w:val="44"/>
  </w:num>
  <w:num w:numId="12">
    <w:abstractNumId w:val="35"/>
  </w:num>
  <w:num w:numId="13">
    <w:abstractNumId w:val="14"/>
  </w:num>
  <w:num w:numId="14">
    <w:abstractNumId w:val="1"/>
  </w:num>
  <w:num w:numId="15">
    <w:abstractNumId w:val="25"/>
  </w:num>
  <w:num w:numId="16">
    <w:abstractNumId w:val="40"/>
  </w:num>
  <w:num w:numId="17">
    <w:abstractNumId w:val="50"/>
  </w:num>
  <w:num w:numId="18">
    <w:abstractNumId w:val="16"/>
  </w:num>
  <w:num w:numId="19">
    <w:abstractNumId w:val="44"/>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12"/>
  </w:num>
  <w:num w:numId="21">
    <w:abstractNumId w:val="24"/>
  </w:num>
  <w:num w:numId="22">
    <w:abstractNumId w:val="21"/>
  </w:num>
  <w:num w:numId="23">
    <w:abstractNumId w:val="23"/>
  </w:num>
  <w:num w:numId="24">
    <w:abstractNumId w:val="43"/>
  </w:num>
  <w:num w:numId="25">
    <w:abstractNumId w:val="3"/>
  </w:num>
  <w:num w:numId="26">
    <w:abstractNumId w:val="11"/>
  </w:num>
  <w:num w:numId="27">
    <w:abstractNumId w:val="38"/>
  </w:num>
  <w:num w:numId="28">
    <w:abstractNumId w:val="7"/>
  </w:num>
  <w:num w:numId="29">
    <w:abstractNumId w:val="45"/>
  </w:num>
  <w:num w:numId="30">
    <w:abstractNumId w:val="28"/>
  </w:num>
  <w:num w:numId="31">
    <w:abstractNumId w:val="29"/>
  </w:num>
  <w:num w:numId="32">
    <w:abstractNumId w:val="4"/>
  </w:num>
  <w:num w:numId="33">
    <w:abstractNumId w:val="2"/>
  </w:num>
  <w:num w:numId="34">
    <w:abstractNumId w:val="9"/>
  </w:num>
  <w:num w:numId="35">
    <w:abstractNumId w:val="32"/>
  </w:num>
  <w:num w:numId="36">
    <w:abstractNumId w:val="19"/>
  </w:num>
  <w:num w:numId="37">
    <w:abstractNumId w:val="26"/>
  </w:num>
  <w:num w:numId="38">
    <w:abstractNumId w:val="8"/>
  </w:num>
  <w:num w:numId="39">
    <w:abstractNumId w:val="6"/>
  </w:num>
  <w:num w:numId="40">
    <w:abstractNumId w:val="20"/>
  </w:num>
  <w:num w:numId="41">
    <w:abstractNumId w:val="41"/>
  </w:num>
  <w:num w:numId="42">
    <w:abstractNumId w:val="5"/>
  </w:num>
  <w:num w:numId="43">
    <w:abstractNumId w:val="13"/>
  </w:num>
  <w:num w:numId="44">
    <w:abstractNumId w:val="10"/>
  </w:num>
  <w:num w:numId="45">
    <w:abstractNumId w:val="0"/>
  </w:num>
  <w:num w:numId="46">
    <w:abstractNumId w:val="27"/>
  </w:num>
  <w:num w:numId="47">
    <w:abstractNumId w:val="46"/>
  </w:num>
  <w:num w:numId="48">
    <w:abstractNumId w:val="39"/>
  </w:num>
  <w:num w:numId="49">
    <w:abstractNumId w:val="15"/>
  </w:num>
  <w:num w:numId="50">
    <w:abstractNumId w:val="17"/>
  </w:num>
  <w:num w:numId="51">
    <w:abstractNumId w:val="33"/>
  </w:num>
  <w:num w:numId="52">
    <w:abstractNumId w:val="34"/>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shkov Ivan">
    <w15:presenceInfo w15:providerId="AD" w15:userId="S-1-5-21-742887867-3477852674-4009795292-463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trackRevisions/>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711"/>
    <w:rsid w:val="0000053F"/>
    <w:rsid w:val="000014B1"/>
    <w:rsid w:val="000014BA"/>
    <w:rsid w:val="000022BA"/>
    <w:rsid w:val="00002382"/>
    <w:rsid w:val="00003AA2"/>
    <w:rsid w:val="000058F1"/>
    <w:rsid w:val="00006215"/>
    <w:rsid w:val="00006DCA"/>
    <w:rsid w:val="000114D2"/>
    <w:rsid w:val="00014416"/>
    <w:rsid w:val="000151B3"/>
    <w:rsid w:val="000157A7"/>
    <w:rsid w:val="000201BD"/>
    <w:rsid w:val="00021F8B"/>
    <w:rsid w:val="000221B7"/>
    <w:rsid w:val="0002346C"/>
    <w:rsid w:val="000269B0"/>
    <w:rsid w:val="000273CE"/>
    <w:rsid w:val="0003015C"/>
    <w:rsid w:val="00031A43"/>
    <w:rsid w:val="00031FFF"/>
    <w:rsid w:val="000320C2"/>
    <w:rsid w:val="00033AB5"/>
    <w:rsid w:val="0003589C"/>
    <w:rsid w:val="00035DBB"/>
    <w:rsid w:val="00037947"/>
    <w:rsid w:val="0004093A"/>
    <w:rsid w:val="0004334D"/>
    <w:rsid w:val="00043C82"/>
    <w:rsid w:val="00046602"/>
    <w:rsid w:val="0005084E"/>
    <w:rsid w:val="00051458"/>
    <w:rsid w:val="0005236F"/>
    <w:rsid w:val="000525B3"/>
    <w:rsid w:val="00053466"/>
    <w:rsid w:val="0005384C"/>
    <w:rsid w:val="00054DDE"/>
    <w:rsid w:val="00057CD7"/>
    <w:rsid w:val="00060747"/>
    <w:rsid w:val="000608A6"/>
    <w:rsid w:val="00060971"/>
    <w:rsid w:val="000610B9"/>
    <w:rsid w:val="00061949"/>
    <w:rsid w:val="000623A6"/>
    <w:rsid w:val="00064CFC"/>
    <w:rsid w:val="00065829"/>
    <w:rsid w:val="00066CDB"/>
    <w:rsid w:val="00067DCF"/>
    <w:rsid w:val="00071547"/>
    <w:rsid w:val="00071D2F"/>
    <w:rsid w:val="000727BB"/>
    <w:rsid w:val="000765D5"/>
    <w:rsid w:val="00076C69"/>
    <w:rsid w:val="0007760A"/>
    <w:rsid w:val="00077E14"/>
    <w:rsid w:val="000800CE"/>
    <w:rsid w:val="000806B0"/>
    <w:rsid w:val="000818B2"/>
    <w:rsid w:val="00083BE4"/>
    <w:rsid w:val="00087831"/>
    <w:rsid w:val="00087FA4"/>
    <w:rsid w:val="0009160F"/>
    <w:rsid w:val="000916AA"/>
    <w:rsid w:val="0009289C"/>
    <w:rsid w:val="00093CF7"/>
    <w:rsid w:val="0009418E"/>
    <w:rsid w:val="0009570A"/>
    <w:rsid w:val="00096713"/>
    <w:rsid w:val="000A0A3A"/>
    <w:rsid w:val="000A119F"/>
    <w:rsid w:val="000A333D"/>
    <w:rsid w:val="000A6396"/>
    <w:rsid w:val="000B01BA"/>
    <w:rsid w:val="000B54FE"/>
    <w:rsid w:val="000B603C"/>
    <w:rsid w:val="000B6975"/>
    <w:rsid w:val="000B77D7"/>
    <w:rsid w:val="000C05E1"/>
    <w:rsid w:val="000C0C4C"/>
    <w:rsid w:val="000C1D2F"/>
    <w:rsid w:val="000C1FEF"/>
    <w:rsid w:val="000C22AD"/>
    <w:rsid w:val="000C2CE2"/>
    <w:rsid w:val="000C51E3"/>
    <w:rsid w:val="000D06B3"/>
    <w:rsid w:val="000D146F"/>
    <w:rsid w:val="000D2A19"/>
    <w:rsid w:val="000D373F"/>
    <w:rsid w:val="000D5252"/>
    <w:rsid w:val="000D5618"/>
    <w:rsid w:val="000D56C0"/>
    <w:rsid w:val="000E030F"/>
    <w:rsid w:val="000E1049"/>
    <w:rsid w:val="000E1C09"/>
    <w:rsid w:val="000E1FE6"/>
    <w:rsid w:val="000E22C5"/>
    <w:rsid w:val="000E3083"/>
    <w:rsid w:val="000E449C"/>
    <w:rsid w:val="000E4A72"/>
    <w:rsid w:val="000E746F"/>
    <w:rsid w:val="000F0804"/>
    <w:rsid w:val="000F1C3A"/>
    <w:rsid w:val="000F3474"/>
    <w:rsid w:val="000F3A58"/>
    <w:rsid w:val="000F70CC"/>
    <w:rsid w:val="000F7A4C"/>
    <w:rsid w:val="00100B2E"/>
    <w:rsid w:val="00103439"/>
    <w:rsid w:val="00104E15"/>
    <w:rsid w:val="00105BA3"/>
    <w:rsid w:val="00106598"/>
    <w:rsid w:val="00107521"/>
    <w:rsid w:val="00107643"/>
    <w:rsid w:val="0011148A"/>
    <w:rsid w:val="00111E86"/>
    <w:rsid w:val="0011295F"/>
    <w:rsid w:val="00112A6C"/>
    <w:rsid w:val="0011309D"/>
    <w:rsid w:val="00113970"/>
    <w:rsid w:val="00114B31"/>
    <w:rsid w:val="0011613B"/>
    <w:rsid w:val="001171BA"/>
    <w:rsid w:val="00120967"/>
    <w:rsid w:val="001223B5"/>
    <w:rsid w:val="0012386E"/>
    <w:rsid w:val="00123BCE"/>
    <w:rsid w:val="00125D47"/>
    <w:rsid w:val="00125FE2"/>
    <w:rsid w:val="00130448"/>
    <w:rsid w:val="00131687"/>
    <w:rsid w:val="00131E74"/>
    <w:rsid w:val="00131F0D"/>
    <w:rsid w:val="001322DC"/>
    <w:rsid w:val="00132DEC"/>
    <w:rsid w:val="00134533"/>
    <w:rsid w:val="00134CDF"/>
    <w:rsid w:val="00136C84"/>
    <w:rsid w:val="001406C4"/>
    <w:rsid w:val="001407EF"/>
    <w:rsid w:val="00142B5E"/>
    <w:rsid w:val="00142E65"/>
    <w:rsid w:val="001431E3"/>
    <w:rsid w:val="0014397F"/>
    <w:rsid w:val="0014765A"/>
    <w:rsid w:val="00153858"/>
    <w:rsid w:val="001545EB"/>
    <w:rsid w:val="001550D8"/>
    <w:rsid w:val="001561F3"/>
    <w:rsid w:val="00156913"/>
    <w:rsid w:val="00157BA3"/>
    <w:rsid w:val="00161E20"/>
    <w:rsid w:val="0016285B"/>
    <w:rsid w:val="00163A80"/>
    <w:rsid w:val="00164CE6"/>
    <w:rsid w:val="00167518"/>
    <w:rsid w:val="001710EA"/>
    <w:rsid w:val="00171180"/>
    <w:rsid w:val="00171B6F"/>
    <w:rsid w:val="00172413"/>
    <w:rsid w:val="00172F63"/>
    <w:rsid w:val="001731DF"/>
    <w:rsid w:val="0017338A"/>
    <w:rsid w:val="00173F9C"/>
    <w:rsid w:val="00176547"/>
    <w:rsid w:val="00177441"/>
    <w:rsid w:val="001775C7"/>
    <w:rsid w:val="00180F29"/>
    <w:rsid w:val="0018241A"/>
    <w:rsid w:val="00183D38"/>
    <w:rsid w:val="0018472A"/>
    <w:rsid w:val="00190296"/>
    <w:rsid w:val="00194913"/>
    <w:rsid w:val="0019559E"/>
    <w:rsid w:val="001976F9"/>
    <w:rsid w:val="00197F33"/>
    <w:rsid w:val="001A2D1F"/>
    <w:rsid w:val="001A469E"/>
    <w:rsid w:val="001A4A94"/>
    <w:rsid w:val="001A52D2"/>
    <w:rsid w:val="001A74F6"/>
    <w:rsid w:val="001B1E59"/>
    <w:rsid w:val="001B2480"/>
    <w:rsid w:val="001B3465"/>
    <w:rsid w:val="001B3928"/>
    <w:rsid w:val="001B5560"/>
    <w:rsid w:val="001B59FB"/>
    <w:rsid w:val="001C1D11"/>
    <w:rsid w:val="001C37E4"/>
    <w:rsid w:val="001C52D0"/>
    <w:rsid w:val="001C5D57"/>
    <w:rsid w:val="001C7216"/>
    <w:rsid w:val="001C7E38"/>
    <w:rsid w:val="001D1140"/>
    <w:rsid w:val="001D18FA"/>
    <w:rsid w:val="001D2441"/>
    <w:rsid w:val="001E10F1"/>
    <w:rsid w:val="001E3D23"/>
    <w:rsid w:val="001E554F"/>
    <w:rsid w:val="001E57B4"/>
    <w:rsid w:val="001E681E"/>
    <w:rsid w:val="001F0CA0"/>
    <w:rsid w:val="001F3114"/>
    <w:rsid w:val="001F31DB"/>
    <w:rsid w:val="001F5596"/>
    <w:rsid w:val="0020015F"/>
    <w:rsid w:val="002029CA"/>
    <w:rsid w:val="002034C0"/>
    <w:rsid w:val="00205929"/>
    <w:rsid w:val="00211315"/>
    <w:rsid w:val="002125F1"/>
    <w:rsid w:val="00212EF0"/>
    <w:rsid w:val="00214BD9"/>
    <w:rsid w:val="002160DA"/>
    <w:rsid w:val="00216E48"/>
    <w:rsid w:val="00220163"/>
    <w:rsid w:val="00221376"/>
    <w:rsid w:val="0022269B"/>
    <w:rsid w:val="00224409"/>
    <w:rsid w:val="00230E07"/>
    <w:rsid w:val="002314A7"/>
    <w:rsid w:val="00231C0A"/>
    <w:rsid w:val="002339DB"/>
    <w:rsid w:val="00235B7A"/>
    <w:rsid w:val="00235C6A"/>
    <w:rsid w:val="00236CD5"/>
    <w:rsid w:val="00237374"/>
    <w:rsid w:val="00237677"/>
    <w:rsid w:val="00240E01"/>
    <w:rsid w:val="002418E5"/>
    <w:rsid w:val="0024257D"/>
    <w:rsid w:val="0024267D"/>
    <w:rsid w:val="00242704"/>
    <w:rsid w:val="00243545"/>
    <w:rsid w:val="00244BAE"/>
    <w:rsid w:val="0024509E"/>
    <w:rsid w:val="00245468"/>
    <w:rsid w:val="00246841"/>
    <w:rsid w:val="002530CA"/>
    <w:rsid w:val="002532EB"/>
    <w:rsid w:val="00253726"/>
    <w:rsid w:val="00255514"/>
    <w:rsid w:val="002559E3"/>
    <w:rsid w:val="00256375"/>
    <w:rsid w:val="002568D1"/>
    <w:rsid w:val="00256C31"/>
    <w:rsid w:val="00257373"/>
    <w:rsid w:val="00257936"/>
    <w:rsid w:val="00257C34"/>
    <w:rsid w:val="0026540A"/>
    <w:rsid w:val="00271592"/>
    <w:rsid w:val="0027234D"/>
    <w:rsid w:val="0027267A"/>
    <w:rsid w:val="00273CB4"/>
    <w:rsid w:val="00274EA9"/>
    <w:rsid w:val="0027593C"/>
    <w:rsid w:val="002804BE"/>
    <w:rsid w:val="00280FCA"/>
    <w:rsid w:val="00283848"/>
    <w:rsid w:val="00290549"/>
    <w:rsid w:val="00291639"/>
    <w:rsid w:val="0029376A"/>
    <w:rsid w:val="00293A11"/>
    <w:rsid w:val="002941A4"/>
    <w:rsid w:val="00294C7D"/>
    <w:rsid w:val="0029529B"/>
    <w:rsid w:val="002A2359"/>
    <w:rsid w:val="002A28E3"/>
    <w:rsid w:val="002B052F"/>
    <w:rsid w:val="002B2205"/>
    <w:rsid w:val="002B3FBC"/>
    <w:rsid w:val="002B4547"/>
    <w:rsid w:val="002B7036"/>
    <w:rsid w:val="002C0123"/>
    <w:rsid w:val="002C02F4"/>
    <w:rsid w:val="002C0AD8"/>
    <w:rsid w:val="002C0EBC"/>
    <w:rsid w:val="002C3E8D"/>
    <w:rsid w:val="002C58C7"/>
    <w:rsid w:val="002D0973"/>
    <w:rsid w:val="002D28B0"/>
    <w:rsid w:val="002D2AEC"/>
    <w:rsid w:val="002D3CB0"/>
    <w:rsid w:val="002D431D"/>
    <w:rsid w:val="002D5320"/>
    <w:rsid w:val="002E1057"/>
    <w:rsid w:val="002E10E1"/>
    <w:rsid w:val="002E1AC8"/>
    <w:rsid w:val="002E299C"/>
    <w:rsid w:val="002E469F"/>
    <w:rsid w:val="002E6235"/>
    <w:rsid w:val="002E658C"/>
    <w:rsid w:val="002E7372"/>
    <w:rsid w:val="002F07DF"/>
    <w:rsid w:val="002F0EE3"/>
    <w:rsid w:val="002F58F4"/>
    <w:rsid w:val="002F6E93"/>
    <w:rsid w:val="002F7FB1"/>
    <w:rsid w:val="003002A2"/>
    <w:rsid w:val="00300511"/>
    <w:rsid w:val="00300528"/>
    <w:rsid w:val="00301F06"/>
    <w:rsid w:val="00302526"/>
    <w:rsid w:val="00305DC4"/>
    <w:rsid w:val="0030653D"/>
    <w:rsid w:val="00306D36"/>
    <w:rsid w:val="0030796E"/>
    <w:rsid w:val="003110B7"/>
    <w:rsid w:val="00311209"/>
    <w:rsid w:val="00311EC3"/>
    <w:rsid w:val="003169D0"/>
    <w:rsid w:val="00316F01"/>
    <w:rsid w:val="00320E0F"/>
    <w:rsid w:val="003225FC"/>
    <w:rsid w:val="003227CC"/>
    <w:rsid w:val="00322B59"/>
    <w:rsid w:val="00324321"/>
    <w:rsid w:val="00325ADC"/>
    <w:rsid w:val="00326ED7"/>
    <w:rsid w:val="00330B98"/>
    <w:rsid w:val="00331F14"/>
    <w:rsid w:val="00332815"/>
    <w:rsid w:val="003349E2"/>
    <w:rsid w:val="00336296"/>
    <w:rsid w:val="003406B9"/>
    <w:rsid w:val="00341664"/>
    <w:rsid w:val="00344A62"/>
    <w:rsid w:val="00344AED"/>
    <w:rsid w:val="00345218"/>
    <w:rsid w:val="003459F2"/>
    <w:rsid w:val="00350064"/>
    <w:rsid w:val="00352043"/>
    <w:rsid w:val="003520A4"/>
    <w:rsid w:val="00354462"/>
    <w:rsid w:val="00355886"/>
    <w:rsid w:val="00356284"/>
    <w:rsid w:val="00360067"/>
    <w:rsid w:val="00361BBE"/>
    <w:rsid w:val="00362CAC"/>
    <w:rsid w:val="00364938"/>
    <w:rsid w:val="00365648"/>
    <w:rsid w:val="003678FE"/>
    <w:rsid w:val="0037062C"/>
    <w:rsid w:val="0037106A"/>
    <w:rsid w:val="00371116"/>
    <w:rsid w:val="00377632"/>
    <w:rsid w:val="0037779B"/>
    <w:rsid w:val="00381FE1"/>
    <w:rsid w:val="003820D2"/>
    <w:rsid w:val="00384FE4"/>
    <w:rsid w:val="00385152"/>
    <w:rsid w:val="003855D3"/>
    <w:rsid w:val="00385853"/>
    <w:rsid w:val="00386216"/>
    <w:rsid w:val="0038676E"/>
    <w:rsid w:val="00386F93"/>
    <w:rsid w:val="00391141"/>
    <w:rsid w:val="00392F24"/>
    <w:rsid w:val="00393816"/>
    <w:rsid w:val="0039389A"/>
    <w:rsid w:val="00395B08"/>
    <w:rsid w:val="00396A0A"/>
    <w:rsid w:val="00397903"/>
    <w:rsid w:val="003A12B5"/>
    <w:rsid w:val="003A1DAB"/>
    <w:rsid w:val="003A2EA4"/>
    <w:rsid w:val="003A4F52"/>
    <w:rsid w:val="003A558C"/>
    <w:rsid w:val="003A6E47"/>
    <w:rsid w:val="003A7163"/>
    <w:rsid w:val="003A77A3"/>
    <w:rsid w:val="003B3491"/>
    <w:rsid w:val="003B4078"/>
    <w:rsid w:val="003C01D4"/>
    <w:rsid w:val="003C39D5"/>
    <w:rsid w:val="003C617E"/>
    <w:rsid w:val="003C6921"/>
    <w:rsid w:val="003D486F"/>
    <w:rsid w:val="003D4B85"/>
    <w:rsid w:val="003D69AA"/>
    <w:rsid w:val="003E0789"/>
    <w:rsid w:val="003E3364"/>
    <w:rsid w:val="003E396B"/>
    <w:rsid w:val="003E630F"/>
    <w:rsid w:val="003E76FC"/>
    <w:rsid w:val="003F0423"/>
    <w:rsid w:val="003F07E1"/>
    <w:rsid w:val="003F164B"/>
    <w:rsid w:val="003F39D8"/>
    <w:rsid w:val="003F3FD0"/>
    <w:rsid w:val="003F3FEE"/>
    <w:rsid w:val="003F7E9F"/>
    <w:rsid w:val="00401163"/>
    <w:rsid w:val="0040143C"/>
    <w:rsid w:val="00401F45"/>
    <w:rsid w:val="0040677C"/>
    <w:rsid w:val="004069E7"/>
    <w:rsid w:val="00410EB3"/>
    <w:rsid w:val="00412A02"/>
    <w:rsid w:val="0041409B"/>
    <w:rsid w:val="00416787"/>
    <w:rsid w:val="004210F5"/>
    <w:rsid w:val="00421BFB"/>
    <w:rsid w:val="004221F4"/>
    <w:rsid w:val="004227FB"/>
    <w:rsid w:val="0042585A"/>
    <w:rsid w:val="00431BD9"/>
    <w:rsid w:val="00432C09"/>
    <w:rsid w:val="00435B74"/>
    <w:rsid w:val="004415EF"/>
    <w:rsid w:val="00441755"/>
    <w:rsid w:val="00441C9A"/>
    <w:rsid w:val="00443E84"/>
    <w:rsid w:val="00444842"/>
    <w:rsid w:val="00445175"/>
    <w:rsid w:val="004469C9"/>
    <w:rsid w:val="004469E3"/>
    <w:rsid w:val="00450AA4"/>
    <w:rsid w:val="00451480"/>
    <w:rsid w:val="00452D29"/>
    <w:rsid w:val="004542C9"/>
    <w:rsid w:val="00455DA4"/>
    <w:rsid w:val="00456251"/>
    <w:rsid w:val="00457371"/>
    <w:rsid w:val="0046416D"/>
    <w:rsid w:val="00464281"/>
    <w:rsid w:val="00464CE1"/>
    <w:rsid w:val="0046506F"/>
    <w:rsid w:val="00470458"/>
    <w:rsid w:val="00470A89"/>
    <w:rsid w:val="00470B0A"/>
    <w:rsid w:val="00472640"/>
    <w:rsid w:val="00473F5C"/>
    <w:rsid w:val="00475945"/>
    <w:rsid w:val="0048017A"/>
    <w:rsid w:val="00481801"/>
    <w:rsid w:val="004820E2"/>
    <w:rsid w:val="00483260"/>
    <w:rsid w:val="00484674"/>
    <w:rsid w:val="00486E68"/>
    <w:rsid w:val="00486F4A"/>
    <w:rsid w:val="00491107"/>
    <w:rsid w:val="004938A8"/>
    <w:rsid w:val="004948CA"/>
    <w:rsid w:val="00495E07"/>
    <w:rsid w:val="004A09B6"/>
    <w:rsid w:val="004A0D90"/>
    <w:rsid w:val="004A257D"/>
    <w:rsid w:val="004A2903"/>
    <w:rsid w:val="004A2AEE"/>
    <w:rsid w:val="004A3CDF"/>
    <w:rsid w:val="004A43D2"/>
    <w:rsid w:val="004A4EE9"/>
    <w:rsid w:val="004A5BCD"/>
    <w:rsid w:val="004A6CFB"/>
    <w:rsid w:val="004A7AC5"/>
    <w:rsid w:val="004B0165"/>
    <w:rsid w:val="004B0827"/>
    <w:rsid w:val="004B2C6A"/>
    <w:rsid w:val="004B2E83"/>
    <w:rsid w:val="004B3446"/>
    <w:rsid w:val="004B63F2"/>
    <w:rsid w:val="004B6F67"/>
    <w:rsid w:val="004B77BE"/>
    <w:rsid w:val="004C1AB4"/>
    <w:rsid w:val="004C3D24"/>
    <w:rsid w:val="004C4038"/>
    <w:rsid w:val="004C5425"/>
    <w:rsid w:val="004C61D5"/>
    <w:rsid w:val="004C7AB1"/>
    <w:rsid w:val="004D0CAE"/>
    <w:rsid w:val="004D2583"/>
    <w:rsid w:val="004D2794"/>
    <w:rsid w:val="004D2ACF"/>
    <w:rsid w:val="004D37BD"/>
    <w:rsid w:val="004D525F"/>
    <w:rsid w:val="004D5621"/>
    <w:rsid w:val="004E2647"/>
    <w:rsid w:val="004E2A6B"/>
    <w:rsid w:val="004E2C53"/>
    <w:rsid w:val="004E3B24"/>
    <w:rsid w:val="004E47AB"/>
    <w:rsid w:val="004F1A63"/>
    <w:rsid w:val="004F2F34"/>
    <w:rsid w:val="004F420D"/>
    <w:rsid w:val="004F44B7"/>
    <w:rsid w:val="004F47ED"/>
    <w:rsid w:val="004F491A"/>
    <w:rsid w:val="004F5577"/>
    <w:rsid w:val="004F6B98"/>
    <w:rsid w:val="004F6E29"/>
    <w:rsid w:val="004F7186"/>
    <w:rsid w:val="005027B3"/>
    <w:rsid w:val="00504C30"/>
    <w:rsid w:val="00504D7C"/>
    <w:rsid w:val="00504E67"/>
    <w:rsid w:val="0050539B"/>
    <w:rsid w:val="00505DA5"/>
    <w:rsid w:val="00505EA5"/>
    <w:rsid w:val="005068EE"/>
    <w:rsid w:val="00506AD7"/>
    <w:rsid w:val="0050719E"/>
    <w:rsid w:val="005131D3"/>
    <w:rsid w:val="00513937"/>
    <w:rsid w:val="005157CC"/>
    <w:rsid w:val="00515C2C"/>
    <w:rsid w:val="005173D1"/>
    <w:rsid w:val="00517774"/>
    <w:rsid w:val="00521CEF"/>
    <w:rsid w:val="00522D1A"/>
    <w:rsid w:val="00523F38"/>
    <w:rsid w:val="00525375"/>
    <w:rsid w:val="0052551D"/>
    <w:rsid w:val="00531AA7"/>
    <w:rsid w:val="00531F83"/>
    <w:rsid w:val="00533112"/>
    <w:rsid w:val="005342E8"/>
    <w:rsid w:val="0053496A"/>
    <w:rsid w:val="00534F03"/>
    <w:rsid w:val="00535686"/>
    <w:rsid w:val="00535708"/>
    <w:rsid w:val="00535E2E"/>
    <w:rsid w:val="00541113"/>
    <w:rsid w:val="005411A0"/>
    <w:rsid w:val="0054332D"/>
    <w:rsid w:val="005458C8"/>
    <w:rsid w:val="00545D9F"/>
    <w:rsid w:val="0054624D"/>
    <w:rsid w:val="00554767"/>
    <w:rsid w:val="00557DAB"/>
    <w:rsid w:val="0056290F"/>
    <w:rsid w:val="0056508E"/>
    <w:rsid w:val="00565E54"/>
    <w:rsid w:val="00571D84"/>
    <w:rsid w:val="00574D5D"/>
    <w:rsid w:val="00575DA0"/>
    <w:rsid w:val="00576CFB"/>
    <w:rsid w:val="005771E6"/>
    <w:rsid w:val="00577D15"/>
    <w:rsid w:val="00580CC1"/>
    <w:rsid w:val="00581D5E"/>
    <w:rsid w:val="00582C3E"/>
    <w:rsid w:val="0058462F"/>
    <w:rsid w:val="0058478E"/>
    <w:rsid w:val="00585812"/>
    <w:rsid w:val="00585D0E"/>
    <w:rsid w:val="005901E0"/>
    <w:rsid w:val="00590233"/>
    <w:rsid w:val="00595B1F"/>
    <w:rsid w:val="00597D0A"/>
    <w:rsid w:val="005A0162"/>
    <w:rsid w:val="005A047D"/>
    <w:rsid w:val="005A0E19"/>
    <w:rsid w:val="005A18FE"/>
    <w:rsid w:val="005A2BC5"/>
    <w:rsid w:val="005A3BC7"/>
    <w:rsid w:val="005A3CC5"/>
    <w:rsid w:val="005A42CC"/>
    <w:rsid w:val="005A4B1D"/>
    <w:rsid w:val="005A64F1"/>
    <w:rsid w:val="005B2B3A"/>
    <w:rsid w:val="005B3B70"/>
    <w:rsid w:val="005B67E8"/>
    <w:rsid w:val="005B79C9"/>
    <w:rsid w:val="005B7D5E"/>
    <w:rsid w:val="005C05BB"/>
    <w:rsid w:val="005C2637"/>
    <w:rsid w:val="005C4A46"/>
    <w:rsid w:val="005C7247"/>
    <w:rsid w:val="005D02D6"/>
    <w:rsid w:val="005D05CC"/>
    <w:rsid w:val="005D183F"/>
    <w:rsid w:val="005D350A"/>
    <w:rsid w:val="005D3B22"/>
    <w:rsid w:val="005D410B"/>
    <w:rsid w:val="005D44B3"/>
    <w:rsid w:val="005D4836"/>
    <w:rsid w:val="005D7171"/>
    <w:rsid w:val="005D73E8"/>
    <w:rsid w:val="005E17A9"/>
    <w:rsid w:val="005E32E5"/>
    <w:rsid w:val="005E65B1"/>
    <w:rsid w:val="005E7F87"/>
    <w:rsid w:val="005F4042"/>
    <w:rsid w:val="005F4903"/>
    <w:rsid w:val="005F497A"/>
    <w:rsid w:val="005F4CA2"/>
    <w:rsid w:val="005F5053"/>
    <w:rsid w:val="005F667F"/>
    <w:rsid w:val="005F7A36"/>
    <w:rsid w:val="006018A7"/>
    <w:rsid w:val="00601D3A"/>
    <w:rsid w:val="00602A16"/>
    <w:rsid w:val="00602BAF"/>
    <w:rsid w:val="00606B0D"/>
    <w:rsid w:val="00606FEE"/>
    <w:rsid w:val="00611F03"/>
    <w:rsid w:val="006135AD"/>
    <w:rsid w:val="006137A9"/>
    <w:rsid w:val="00613C68"/>
    <w:rsid w:val="00620A8D"/>
    <w:rsid w:val="006217AE"/>
    <w:rsid w:val="00621B8A"/>
    <w:rsid w:val="00622777"/>
    <w:rsid w:val="00622E2B"/>
    <w:rsid w:val="006236B0"/>
    <w:rsid w:val="00623ADF"/>
    <w:rsid w:val="006257A1"/>
    <w:rsid w:val="00625FB9"/>
    <w:rsid w:val="00631C8D"/>
    <w:rsid w:val="006335D6"/>
    <w:rsid w:val="00634C03"/>
    <w:rsid w:val="00637848"/>
    <w:rsid w:val="006418E0"/>
    <w:rsid w:val="00641D41"/>
    <w:rsid w:val="0064253A"/>
    <w:rsid w:val="00643D4D"/>
    <w:rsid w:val="00643F43"/>
    <w:rsid w:val="0064561F"/>
    <w:rsid w:val="0064714F"/>
    <w:rsid w:val="00647E14"/>
    <w:rsid w:val="00647F50"/>
    <w:rsid w:val="00652015"/>
    <w:rsid w:val="006520BA"/>
    <w:rsid w:val="006523EE"/>
    <w:rsid w:val="00653F11"/>
    <w:rsid w:val="00654194"/>
    <w:rsid w:val="0065421C"/>
    <w:rsid w:val="00655D99"/>
    <w:rsid w:val="00660820"/>
    <w:rsid w:val="006632F0"/>
    <w:rsid w:val="006643FF"/>
    <w:rsid w:val="006671CB"/>
    <w:rsid w:val="0066747C"/>
    <w:rsid w:val="00667B15"/>
    <w:rsid w:val="006702C5"/>
    <w:rsid w:val="00672235"/>
    <w:rsid w:val="00672B7F"/>
    <w:rsid w:val="00674D86"/>
    <w:rsid w:val="006751A9"/>
    <w:rsid w:val="00675EAC"/>
    <w:rsid w:val="0067783C"/>
    <w:rsid w:val="00681CE7"/>
    <w:rsid w:val="00681DEF"/>
    <w:rsid w:val="00681E41"/>
    <w:rsid w:val="00682FB5"/>
    <w:rsid w:val="00684009"/>
    <w:rsid w:val="00687096"/>
    <w:rsid w:val="00687AA6"/>
    <w:rsid w:val="00687D00"/>
    <w:rsid w:val="00690A70"/>
    <w:rsid w:val="006911DC"/>
    <w:rsid w:val="00693784"/>
    <w:rsid w:val="0069500C"/>
    <w:rsid w:val="00695DBD"/>
    <w:rsid w:val="006973B1"/>
    <w:rsid w:val="00697A55"/>
    <w:rsid w:val="006A3A6F"/>
    <w:rsid w:val="006A3CCE"/>
    <w:rsid w:val="006A4296"/>
    <w:rsid w:val="006A4B66"/>
    <w:rsid w:val="006A4C5D"/>
    <w:rsid w:val="006A4ED8"/>
    <w:rsid w:val="006A50AA"/>
    <w:rsid w:val="006A5411"/>
    <w:rsid w:val="006A7D35"/>
    <w:rsid w:val="006B0EB0"/>
    <w:rsid w:val="006B3EC2"/>
    <w:rsid w:val="006B40CD"/>
    <w:rsid w:val="006B42ED"/>
    <w:rsid w:val="006B5323"/>
    <w:rsid w:val="006B6380"/>
    <w:rsid w:val="006C0B12"/>
    <w:rsid w:val="006C527B"/>
    <w:rsid w:val="006C6F26"/>
    <w:rsid w:val="006D1F3D"/>
    <w:rsid w:val="006D241D"/>
    <w:rsid w:val="006D284E"/>
    <w:rsid w:val="006D43FA"/>
    <w:rsid w:val="006D6E2F"/>
    <w:rsid w:val="006E011C"/>
    <w:rsid w:val="006E3334"/>
    <w:rsid w:val="006E4C7B"/>
    <w:rsid w:val="006E7CF4"/>
    <w:rsid w:val="006F000C"/>
    <w:rsid w:val="006F074C"/>
    <w:rsid w:val="006F1298"/>
    <w:rsid w:val="006F1A18"/>
    <w:rsid w:val="006F652D"/>
    <w:rsid w:val="006F7180"/>
    <w:rsid w:val="006F78BE"/>
    <w:rsid w:val="006F7FCB"/>
    <w:rsid w:val="0070167E"/>
    <w:rsid w:val="00702BAD"/>
    <w:rsid w:val="00704291"/>
    <w:rsid w:val="007046A1"/>
    <w:rsid w:val="00705394"/>
    <w:rsid w:val="00705D07"/>
    <w:rsid w:val="00706F44"/>
    <w:rsid w:val="007073A4"/>
    <w:rsid w:val="00710AE9"/>
    <w:rsid w:val="00710DCE"/>
    <w:rsid w:val="00711453"/>
    <w:rsid w:val="0071160B"/>
    <w:rsid w:val="007123DB"/>
    <w:rsid w:val="007125BA"/>
    <w:rsid w:val="00712F28"/>
    <w:rsid w:val="007132E2"/>
    <w:rsid w:val="0071398A"/>
    <w:rsid w:val="00713E2F"/>
    <w:rsid w:val="00716A7F"/>
    <w:rsid w:val="0072057C"/>
    <w:rsid w:val="00720FC0"/>
    <w:rsid w:val="00723AAB"/>
    <w:rsid w:val="00726B67"/>
    <w:rsid w:val="00726B83"/>
    <w:rsid w:val="00726EF0"/>
    <w:rsid w:val="00731E21"/>
    <w:rsid w:val="00732670"/>
    <w:rsid w:val="00732C9F"/>
    <w:rsid w:val="0074180D"/>
    <w:rsid w:val="00741811"/>
    <w:rsid w:val="007418D6"/>
    <w:rsid w:val="00743F0B"/>
    <w:rsid w:val="00744B1B"/>
    <w:rsid w:val="0074532A"/>
    <w:rsid w:val="007463B4"/>
    <w:rsid w:val="0074680E"/>
    <w:rsid w:val="007512C6"/>
    <w:rsid w:val="00753E10"/>
    <w:rsid w:val="007567BA"/>
    <w:rsid w:val="00756F80"/>
    <w:rsid w:val="00757499"/>
    <w:rsid w:val="00757935"/>
    <w:rsid w:val="00757D18"/>
    <w:rsid w:val="00761C64"/>
    <w:rsid w:val="00762EDE"/>
    <w:rsid w:val="00763E93"/>
    <w:rsid w:val="00764AE1"/>
    <w:rsid w:val="00764F4D"/>
    <w:rsid w:val="007658EC"/>
    <w:rsid w:val="007659BA"/>
    <w:rsid w:val="0077188D"/>
    <w:rsid w:val="007719C5"/>
    <w:rsid w:val="00771FA1"/>
    <w:rsid w:val="00772309"/>
    <w:rsid w:val="007726AD"/>
    <w:rsid w:val="00772738"/>
    <w:rsid w:val="00774EBB"/>
    <w:rsid w:val="0077581B"/>
    <w:rsid w:val="00776038"/>
    <w:rsid w:val="007768C6"/>
    <w:rsid w:val="00776F03"/>
    <w:rsid w:val="007779C9"/>
    <w:rsid w:val="00780EA7"/>
    <w:rsid w:val="0078497E"/>
    <w:rsid w:val="00784C25"/>
    <w:rsid w:val="00786820"/>
    <w:rsid w:val="00786F92"/>
    <w:rsid w:val="007875D1"/>
    <w:rsid w:val="00793C26"/>
    <w:rsid w:val="00796F5D"/>
    <w:rsid w:val="00797364"/>
    <w:rsid w:val="007A025B"/>
    <w:rsid w:val="007A3001"/>
    <w:rsid w:val="007A3117"/>
    <w:rsid w:val="007A43A7"/>
    <w:rsid w:val="007A7FDB"/>
    <w:rsid w:val="007B1169"/>
    <w:rsid w:val="007B7F0C"/>
    <w:rsid w:val="007C0261"/>
    <w:rsid w:val="007C0C4F"/>
    <w:rsid w:val="007C0CCD"/>
    <w:rsid w:val="007C136D"/>
    <w:rsid w:val="007C1AAC"/>
    <w:rsid w:val="007C2721"/>
    <w:rsid w:val="007C382D"/>
    <w:rsid w:val="007C4681"/>
    <w:rsid w:val="007C63B9"/>
    <w:rsid w:val="007C6761"/>
    <w:rsid w:val="007C7BD4"/>
    <w:rsid w:val="007D0B72"/>
    <w:rsid w:val="007D12C0"/>
    <w:rsid w:val="007D34DE"/>
    <w:rsid w:val="007D4F5D"/>
    <w:rsid w:val="007E0893"/>
    <w:rsid w:val="007E6288"/>
    <w:rsid w:val="007E6CB4"/>
    <w:rsid w:val="007F16BF"/>
    <w:rsid w:val="007F7774"/>
    <w:rsid w:val="0080311E"/>
    <w:rsid w:val="0080713C"/>
    <w:rsid w:val="008133D4"/>
    <w:rsid w:val="00813857"/>
    <w:rsid w:val="00815070"/>
    <w:rsid w:val="0081589E"/>
    <w:rsid w:val="00815C01"/>
    <w:rsid w:val="008172AB"/>
    <w:rsid w:val="00817AF3"/>
    <w:rsid w:val="0082357E"/>
    <w:rsid w:val="00823AE6"/>
    <w:rsid w:val="00824A91"/>
    <w:rsid w:val="008268D2"/>
    <w:rsid w:val="00826AC1"/>
    <w:rsid w:val="00827AE9"/>
    <w:rsid w:val="00830D46"/>
    <w:rsid w:val="00836732"/>
    <w:rsid w:val="00837083"/>
    <w:rsid w:val="008370CD"/>
    <w:rsid w:val="00841E57"/>
    <w:rsid w:val="00842335"/>
    <w:rsid w:val="00843371"/>
    <w:rsid w:val="008448ED"/>
    <w:rsid w:val="008453D2"/>
    <w:rsid w:val="00845B73"/>
    <w:rsid w:val="008479CA"/>
    <w:rsid w:val="00850E2B"/>
    <w:rsid w:val="00861CF8"/>
    <w:rsid w:val="00862DFA"/>
    <w:rsid w:val="0086748C"/>
    <w:rsid w:val="0087057D"/>
    <w:rsid w:val="00871D7F"/>
    <w:rsid w:val="00871E91"/>
    <w:rsid w:val="00872061"/>
    <w:rsid w:val="008724F9"/>
    <w:rsid w:val="00873772"/>
    <w:rsid w:val="00874135"/>
    <w:rsid w:val="008745E4"/>
    <w:rsid w:val="008804C8"/>
    <w:rsid w:val="008807F2"/>
    <w:rsid w:val="00880EAE"/>
    <w:rsid w:val="00881D14"/>
    <w:rsid w:val="00883253"/>
    <w:rsid w:val="00883EF3"/>
    <w:rsid w:val="00884B9F"/>
    <w:rsid w:val="00884C51"/>
    <w:rsid w:val="00886711"/>
    <w:rsid w:val="008902AF"/>
    <w:rsid w:val="00890688"/>
    <w:rsid w:val="00890DBD"/>
    <w:rsid w:val="00890E00"/>
    <w:rsid w:val="00891FAC"/>
    <w:rsid w:val="00894650"/>
    <w:rsid w:val="00895941"/>
    <w:rsid w:val="00896513"/>
    <w:rsid w:val="00897AE9"/>
    <w:rsid w:val="00897D2D"/>
    <w:rsid w:val="008A05D5"/>
    <w:rsid w:val="008A21B9"/>
    <w:rsid w:val="008A21F3"/>
    <w:rsid w:val="008A22BA"/>
    <w:rsid w:val="008A41E2"/>
    <w:rsid w:val="008A4C92"/>
    <w:rsid w:val="008A6A0D"/>
    <w:rsid w:val="008A6BC4"/>
    <w:rsid w:val="008A75F1"/>
    <w:rsid w:val="008B2026"/>
    <w:rsid w:val="008B2CDF"/>
    <w:rsid w:val="008B4042"/>
    <w:rsid w:val="008B680C"/>
    <w:rsid w:val="008B68AA"/>
    <w:rsid w:val="008B6C4E"/>
    <w:rsid w:val="008C0294"/>
    <w:rsid w:val="008C2A83"/>
    <w:rsid w:val="008C2FB2"/>
    <w:rsid w:val="008C46EE"/>
    <w:rsid w:val="008C522B"/>
    <w:rsid w:val="008C794D"/>
    <w:rsid w:val="008D0C31"/>
    <w:rsid w:val="008D139B"/>
    <w:rsid w:val="008D3830"/>
    <w:rsid w:val="008D5625"/>
    <w:rsid w:val="008E2A17"/>
    <w:rsid w:val="008E5FBD"/>
    <w:rsid w:val="008F04E5"/>
    <w:rsid w:val="008F1BB0"/>
    <w:rsid w:val="00904DA4"/>
    <w:rsid w:val="00907F15"/>
    <w:rsid w:val="00910580"/>
    <w:rsid w:val="00910710"/>
    <w:rsid w:val="00910CCD"/>
    <w:rsid w:val="009127A5"/>
    <w:rsid w:val="00913598"/>
    <w:rsid w:val="00913745"/>
    <w:rsid w:val="009157A7"/>
    <w:rsid w:val="00916D2B"/>
    <w:rsid w:val="00922E6A"/>
    <w:rsid w:val="009253BF"/>
    <w:rsid w:val="00925571"/>
    <w:rsid w:val="009269DF"/>
    <w:rsid w:val="00927176"/>
    <w:rsid w:val="009277BA"/>
    <w:rsid w:val="0092784A"/>
    <w:rsid w:val="0093012C"/>
    <w:rsid w:val="009338EC"/>
    <w:rsid w:val="00933B73"/>
    <w:rsid w:val="009352FB"/>
    <w:rsid w:val="009418F9"/>
    <w:rsid w:val="00941FAB"/>
    <w:rsid w:val="0094254C"/>
    <w:rsid w:val="00943C06"/>
    <w:rsid w:val="00951361"/>
    <w:rsid w:val="00952FF9"/>
    <w:rsid w:val="009577C4"/>
    <w:rsid w:val="00960B43"/>
    <w:rsid w:val="00961684"/>
    <w:rsid w:val="009627D6"/>
    <w:rsid w:val="00962FE6"/>
    <w:rsid w:val="0096331C"/>
    <w:rsid w:val="00964079"/>
    <w:rsid w:val="00965170"/>
    <w:rsid w:val="00967390"/>
    <w:rsid w:val="00967ACD"/>
    <w:rsid w:val="0097145F"/>
    <w:rsid w:val="0097241B"/>
    <w:rsid w:val="00973BC1"/>
    <w:rsid w:val="0097506B"/>
    <w:rsid w:val="00975110"/>
    <w:rsid w:val="009752A9"/>
    <w:rsid w:val="0097552F"/>
    <w:rsid w:val="00975862"/>
    <w:rsid w:val="00977512"/>
    <w:rsid w:val="00980C86"/>
    <w:rsid w:val="0098315B"/>
    <w:rsid w:val="00983ACF"/>
    <w:rsid w:val="009848E9"/>
    <w:rsid w:val="00987B78"/>
    <w:rsid w:val="00990A91"/>
    <w:rsid w:val="00991EA1"/>
    <w:rsid w:val="00992317"/>
    <w:rsid w:val="00993984"/>
    <w:rsid w:val="00993F29"/>
    <w:rsid w:val="009949DB"/>
    <w:rsid w:val="009968F1"/>
    <w:rsid w:val="00996934"/>
    <w:rsid w:val="00996A0E"/>
    <w:rsid w:val="009A0186"/>
    <w:rsid w:val="009A10A7"/>
    <w:rsid w:val="009A5043"/>
    <w:rsid w:val="009A6097"/>
    <w:rsid w:val="009A7F93"/>
    <w:rsid w:val="009B0B35"/>
    <w:rsid w:val="009B0B64"/>
    <w:rsid w:val="009B1683"/>
    <w:rsid w:val="009B1CE1"/>
    <w:rsid w:val="009B293B"/>
    <w:rsid w:val="009B2D92"/>
    <w:rsid w:val="009B72C1"/>
    <w:rsid w:val="009C53BB"/>
    <w:rsid w:val="009C5588"/>
    <w:rsid w:val="009C5A73"/>
    <w:rsid w:val="009C7505"/>
    <w:rsid w:val="009D26FA"/>
    <w:rsid w:val="009D2E65"/>
    <w:rsid w:val="009D3CA6"/>
    <w:rsid w:val="009D40CC"/>
    <w:rsid w:val="009D51A0"/>
    <w:rsid w:val="009D6740"/>
    <w:rsid w:val="009D7F53"/>
    <w:rsid w:val="009E0CDF"/>
    <w:rsid w:val="009E0FC4"/>
    <w:rsid w:val="009E1601"/>
    <w:rsid w:val="009E233C"/>
    <w:rsid w:val="009E3B03"/>
    <w:rsid w:val="009E66BF"/>
    <w:rsid w:val="009F209B"/>
    <w:rsid w:val="009F2279"/>
    <w:rsid w:val="009F2590"/>
    <w:rsid w:val="009F27F3"/>
    <w:rsid w:val="009F4F48"/>
    <w:rsid w:val="009F51BF"/>
    <w:rsid w:val="009F5513"/>
    <w:rsid w:val="009F6516"/>
    <w:rsid w:val="00A01669"/>
    <w:rsid w:val="00A0184B"/>
    <w:rsid w:val="00A01AE1"/>
    <w:rsid w:val="00A02997"/>
    <w:rsid w:val="00A06E0B"/>
    <w:rsid w:val="00A1050F"/>
    <w:rsid w:val="00A126BF"/>
    <w:rsid w:val="00A16979"/>
    <w:rsid w:val="00A17CD8"/>
    <w:rsid w:val="00A20A06"/>
    <w:rsid w:val="00A23B61"/>
    <w:rsid w:val="00A23BC7"/>
    <w:rsid w:val="00A23DA6"/>
    <w:rsid w:val="00A2525A"/>
    <w:rsid w:val="00A25FA1"/>
    <w:rsid w:val="00A2714E"/>
    <w:rsid w:val="00A30AAF"/>
    <w:rsid w:val="00A3245E"/>
    <w:rsid w:val="00A3493F"/>
    <w:rsid w:val="00A353F4"/>
    <w:rsid w:val="00A36046"/>
    <w:rsid w:val="00A40AEA"/>
    <w:rsid w:val="00A41060"/>
    <w:rsid w:val="00A417D2"/>
    <w:rsid w:val="00A41AB3"/>
    <w:rsid w:val="00A41D6C"/>
    <w:rsid w:val="00A4426B"/>
    <w:rsid w:val="00A46B87"/>
    <w:rsid w:val="00A52DC8"/>
    <w:rsid w:val="00A53A60"/>
    <w:rsid w:val="00A55DF5"/>
    <w:rsid w:val="00A55EC2"/>
    <w:rsid w:val="00A573B0"/>
    <w:rsid w:val="00A648B4"/>
    <w:rsid w:val="00A64DDC"/>
    <w:rsid w:val="00A6522A"/>
    <w:rsid w:val="00A65B95"/>
    <w:rsid w:val="00A65F93"/>
    <w:rsid w:val="00A66B81"/>
    <w:rsid w:val="00A70833"/>
    <w:rsid w:val="00A712D3"/>
    <w:rsid w:val="00A73E2D"/>
    <w:rsid w:val="00A740E5"/>
    <w:rsid w:val="00A7477B"/>
    <w:rsid w:val="00A75397"/>
    <w:rsid w:val="00A7586B"/>
    <w:rsid w:val="00A75A11"/>
    <w:rsid w:val="00A760DE"/>
    <w:rsid w:val="00A771FD"/>
    <w:rsid w:val="00A80869"/>
    <w:rsid w:val="00A81110"/>
    <w:rsid w:val="00A8226F"/>
    <w:rsid w:val="00A828E6"/>
    <w:rsid w:val="00A83EA8"/>
    <w:rsid w:val="00A856C6"/>
    <w:rsid w:val="00A8612D"/>
    <w:rsid w:val="00A86604"/>
    <w:rsid w:val="00A86845"/>
    <w:rsid w:val="00A8706E"/>
    <w:rsid w:val="00A90CF6"/>
    <w:rsid w:val="00A90DD2"/>
    <w:rsid w:val="00A91A26"/>
    <w:rsid w:val="00A920F7"/>
    <w:rsid w:val="00A92874"/>
    <w:rsid w:val="00A94BAA"/>
    <w:rsid w:val="00A95F0B"/>
    <w:rsid w:val="00A965D1"/>
    <w:rsid w:val="00AA1DB0"/>
    <w:rsid w:val="00AA29B1"/>
    <w:rsid w:val="00AA4091"/>
    <w:rsid w:val="00AA5C8E"/>
    <w:rsid w:val="00AA603E"/>
    <w:rsid w:val="00AA6CB4"/>
    <w:rsid w:val="00AB09D8"/>
    <w:rsid w:val="00AB0A15"/>
    <w:rsid w:val="00AB13A3"/>
    <w:rsid w:val="00AB1E19"/>
    <w:rsid w:val="00AB3B97"/>
    <w:rsid w:val="00AB7503"/>
    <w:rsid w:val="00AC172E"/>
    <w:rsid w:val="00AC1AEF"/>
    <w:rsid w:val="00AC27C0"/>
    <w:rsid w:val="00AC4531"/>
    <w:rsid w:val="00AC508E"/>
    <w:rsid w:val="00AC5B7D"/>
    <w:rsid w:val="00AC6418"/>
    <w:rsid w:val="00AC6981"/>
    <w:rsid w:val="00AC6A0C"/>
    <w:rsid w:val="00AD04F9"/>
    <w:rsid w:val="00AD6DD6"/>
    <w:rsid w:val="00AE11CE"/>
    <w:rsid w:val="00AE3DFC"/>
    <w:rsid w:val="00AE4848"/>
    <w:rsid w:val="00AE6FDB"/>
    <w:rsid w:val="00AF15FF"/>
    <w:rsid w:val="00AF1BF2"/>
    <w:rsid w:val="00AF5119"/>
    <w:rsid w:val="00AF6EF1"/>
    <w:rsid w:val="00AF737B"/>
    <w:rsid w:val="00AF7A41"/>
    <w:rsid w:val="00AF7E8E"/>
    <w:rsid w:val="00B00220"/>
    <w:rsid w:val="00B012FD"/>
    <w:rsid w:val="00B02E92"/>
    <w:rsid w:val="00B03029"/>
    <w:rsid w:val="00B03DA2"/>
    <w:rsid w:val="00B05AA0"/>
    <w:rsid w:val="00B05CC6"/>
    <w:rsid w:val="00B102F3"/>
    <w:rsid w:val="00B10ADC"/>
    <w:rsid w:val="00B11019"/>
    <w:rsid w:val="00B11FE7"/>
    <w:rsid w:val="00B12380"/>
    <w:rsid w:val="00B14412"/>
    <w:rsid w:val="00B15A2E"/>
    <w:rsid w:val="00B15B21"/>
    <w:rsid w:val="00B15B53"/>
    <w:rsid w:val="00B16981"/>
    <w:rsid w:val="00B1753B"/>
    <w:rsid w:val="00B207F0"/>
    <w:rsid w:val="00B219F9"/>
    <w:rsid w:val="00B23447"/>
    <w:rsid w:val="00B25348"/>
    <w:rsid w:val="00B256A3"/>
    <w:rsid w:val="00B25E06"/>
    <w:rsid w:val="00B25E97"/>
    <w:rsid w:val="00B26EA7"/>
    <w:rsid w:val="00B27B9F"/>
    <w:rsid w:val="00B30CA9"/>
    <w:rsid w:val="00B324F9"/>
    <w:rsid w:val="00B32518"/>
    <w:rsid w:val="00B34205"/>
    <w:rsid w:val="00B34AA7"/>
    <w:rsid w:val="00B35310"/>
    <w:rsid w:val="00B405E9"/>
    <w:rsid w:val="00B42324"/>
    <w:rsid w:val="00B428E7"/>
    <w:rsid w:val="00B42C68"/>
    <w:rsid w:val="00B45B41"/>
    <w:rsid w:val="00B46E8D"/>
    <w:rsid w:val="00B47262"/>
    <w:rsid w:val="00B5026B"/>
    <w:rsid w:val="00B5062C"/>
    <w:rsid w:val="00B5317C"/>
    <w:rsid w:val="00B542BD"/>
    <w:rsid w:val="00B54CD1"/>
    <w:rsid w:val="00B56D88"/>
    <w:rsid w:val="00B600D9"/>
    <w:rsid w:val="00B63B9E"/>
    <w:rsid w:val="00B6654C"/>
    <w:rsid w:val="00B7092A"/>
    <w:rsid w:val="00B70A1F"/>
    <w:rsid w:val="00B717C5"/>
    <w:rsid w:val="00B71F36"/>
    <w:rsid w:val="00B73223"/>
    <w:rsid w:val="00B740B7"/>
    <w:rsid w:val="00B74467"/>
    <w:rsid w:val="00B75860"/>
    <w:rsid w:val="00B80B97"/>
    <w:rsid w:val="00B818FB"/>
    <w:rsid w:val="00B81920"/>
    <w:rsid w:val="00B81D34"/>
    <w:rsid w:val="00B823A8"/>
    <w:rsid w:val="00B840DB"/>
    <w:rsid w:val="00B84359"/>
    <w:rsid w:val="00B856E0"/>
    <w:rsid w:val="00B86B31"/>
    <w:rsid w:val="00B934FA"/>
    <w:rsid w:val="00B949EB"/>
    <w:rsid w:val="00BA063A"/>
    <w:rsid w:val="00BA13B2"/>
    <w:rsid w:val="00BA2D4D"/>
    <w:rsid w:val="00BA3679"/>
    <w:rsid w:val="00BA45F9"/>
    <w:rsid w:val="00BA5A46"/>
    <w:rsid w:val="00BA677B"/>
    <w:rsid w:val="00BA7578"/>
    <w:rsid w:val="00BB078D"/>
    <w:rsid w:val="00BB1620"/>
    <w:rsid w:val="00BB30BE"/>
    <w:rsid w:val="00BB3172"/>
    <w:rsid w:val="00BB3C42"/>
    <w:rsid w:val="00BB4566"/>
    <w:rsid w:val="00BB534A"/>
    <w:rsid w:val="00BB735B"/>
    <w:rsid w:val="00BB7894"/>
    <w:rsid w:val="00BC1D6F"/>
    <w:rsid w:val="00BC31C9"/>
    <w:rsid w:val="00BC3C36"/>
    <w:rsid w:val="00BC498E"/>
    <w:rsid w:val="00BC655D"/>
    <w:rsid w:val="00BD000B"/>
    <w:rsid w:val="00BD3657"/>
    <w:rsid w:val="00BD401F"/>
    <w:rsid w:val="00BD5DAD"/>
    <w:rsid w:val="00BD7688"/>
    <w:rsid w:val="00BD76B8"/>
    <w:rsid w:val="00BE0F3D"/>
    <w:rsid w:val="00BE4147"/>
    <w:rsid w:val="00BE44B7"/>
    <w:rsid w:val="00BE4C39"/>
    <w:rsid w:val="00BE7B93"/>
    <w:rsid w:val="00BF1AD4"/>
    <w:rsid w:val="00BF34F2"/>
    <w:rsid w:val="00BF770B"/>
    <w:rsid w:val="00C006E3"/>
    <w:rsid w:val="00C02AA5"/>
    <w:rsid w:val="00C06DFA"/>
    <w:rsid w:val="00C1192B"/>
    <w:rsid w:val="00C12EB0"/>
    <w:rsid w:val="00C13DC9"/>
    <w:rsid w:val="00C1438E"/>
    <w:rsid w:val="00C147BD"/>
    <w:rsid w:val="00C14D59"/>
    <w:rsid w:val="00C1527C"/>
    <w:rsid w:val="00C15DC3"/>
    <w:rsid w:val="00C15F22"/>
    <w:rsid w:val="00C160AA"/>
    <w:rsid w:val="00C16870"/>
    <w:rsid w:val="00C17629"/>
    <w:rsid w:val="00C17C40"/>
    <w:rsid w:val="00C22658"/>
    <w:rsid w:val="00C22C79"/>
    <w:rsid w:val="00C23BE4"/>
    <w:rsid w:val="00C24028"/>
    <w:rsid w:val="00C249AD"/>
    <w:rsid w:val="00C24F5D"/>
    <w:rsid w:val="00C2586C"/>
    <w:rsid w:val="00C25D46"/>
    <w:rsid w:val="00C27383"/>
    <w:rsid w:val="00C3012C"/>
    <w:rsid w:val="00C30F02"/>
    <w:rsid w:val="00C32963"/>
    <w:rsid w:val="00C33506"/>
    <w:rsid w:val="00C33DBD"/>
    <w:rsid w:val="00C36C7E"/>
    <w:rsid w:val="00C43B3B"/>
    <w:rsid w:val="00C47A50"/>
    <w:rsid w:val="00C53EEE"/>
    <w:rsid w:val="00C56DB8"/>
    <w:rsid w:val="00C6461A"/>
    <w:rsid w:val="00C666C5"/>
    <w:rsid w:val="00C670C4"/>
    <w:rsid w:val="00C72371"/>
    <w:rsid w:val="00C72745"/>
    <w:rsid w:val="00C72A6F"/>
    <w:rsid w:val="00C7441C"/>
    <w:rsid w:val="00C75314"/>
    <w:rsid w:val="00C75A21"/>
    <w:rsid w:val="00C76524"/>
    <w:rsid w:val="00C811A1"/>
    <w:rsid w:val="00C81283"/>
    <w:rsid w:val="00C8303F"/>
    <w:rsid w:val="00C8452E"/>
    <w:rsid w:val="00C850BC"/>
    <w:rsid w:val="00C85CD6"/>
    <w:rsid w:val="00C866EB"/>
    <w:rsid w:val="00C8712B"/>
    <w:rsid w:val="00C8739C"/>
    <w:rsid w:val="00C9431C"/>
    <w:rsid w:val="00CA2864"/>
    <w:rsid w:val="00CB1926"/>
    <w:rsid w:val="00CB1CF9"/>
    <w:rsid w:val="00CB1D52"/>
    <w:rsid w:val="00CB1F10"/>
    <w:rsid w:val="00CB29AA"/>
    <w:rsid w:val="00CB3F0A"/>
    <w:rsid w:val="00CB516A"/>
    <w:rsid w:val="00CB5D32"/>
    <w:rsid w:val="00CB5F73"/>
    <w:rsid w:val="00CB66BC"/>
    <w:rsid w:val="00CB6D27"/>
    <w:rsid w:val="00CC0B47"/>
    <w:rsid w:val="00CC111B"/>
    <w:rsid w:val="00CC170D"/>
    <w:rsid w:val="00CC2553"/>
    <w:rsid w:val="00CC306A"/>
    <w:rsid w:val="00CC36DD"/>
    <w:rsid w:val="00CC4326"/>
    <w:rsid w:val="00CC49F3"/>
    <w:rsid w:val="00CC6778"/>
    <w:rsid w:val="00CC67F9"/>
    <w:rsid w:val="00CC6DD3"/>
    <w:rsid w:val="00CD2079"/>
    <w:rsid w:val="00CD5512"/>
    <w:rsid w:val="00CD7271"/>
    <w:rsid w:val="00CE059B"/>
    <w:rsid w:val="00CE09A6"/>
    <w:rsid w:val="00CE0A84"/>
    <w:rsid w:val="00CE46DE"/>
    <w:rsid w:val="00CE49E7"/>
    <w:rsid w:val="00CE5DD5"/>
    <w:rsid w:val="00CE6B09"/>
    <w:rsid w:val="00CE6B86"/>
    <w:rsid w:val="00CF00DC"/>
    <w:rsid w:val="00CF369D"/>
    <w:rsid w:val="00CF4BBA"/>
    <w:rsid w:val="00CF504B"/>
    <w:rsid w:val="00CF5890"/>
    <w:rsid w:val="00CF5FE0"/>
    <w:rsid w:val="00CF640E"/>
    <w:rsid w:val="00D04DBA"/>
    <w:rsid w:val="00D06C15"/>
    <w:rsid w:val="00D157CD"/>
    <w:rsid w:val="00D20957"/>
    <w:rsid w:val="00D234FC"/>
    <w:rsid w:val="00D23635"/>
    <w:rsid w:val="00D24274"/>
    <w:rsid w:val="00D30D7D"/>
    <w:rsid w:val="00D31034"/>
    <w:rsid w:val="00D33DDA"/>
    <w:rsid w:val="00D34464"/>
    <w:rsid w:val="00D417A7"/>
    <w:rsid w:val="00D4186E"/>
    <w:rsid w:val="00D420C4"/>
    <w:rsid w:val="00D42243"/>
    <w:rsid w:val="00D428A3"/>
    <w:rsid w:val="00D50A13"/>
    <w:rsid w:val="00D5317D"/>
    <w:rsid w:val="00D5385D"/>
    <w:rsid w:val="00D53AB6"/>
    <w:rsid w:val="00D546FA"/>
    <w:rsid w:val="00D54C3B"/>
    <w:rsid w:val="00D55958"/>
    <w:rsid w:val="00D561F6"/>
    <w:rsid w:val="00D563E3"/>
    <w:rsid w:val="00D60022"/>
    <w:rsid w:val="00D61526"/>
    <w:rsid w:val="00D6252A"/>
    <w:rsid w:val="00D6337D"/>
    <w:rsid w:val="00D6358D"/>
    <w:rsid w:val="00D6614E"/>
    <w:rsid w:val="00D70867"/>
    <w:rsid w:val="00D741F6"/>
    <w:rsid w:val="00D75030"/>
    <w:rsid w:val="00D75B49"/>
    <w:rsid w:val="00D8184E"/>
    <w:rsid w:val="00D82E2A"/>
    <w:rsid w:val="00D835F9"/>
    <w:rsid w:val="00D83CA0"/>
    <w:rsid w:val="00D8644D"/>
    <w:rsid w:val="00D8690A"/>
    <w:rsid w:val="00D9456E"/>
    <w:rsid w:val="00D94FAA"/>
    <w:rsid w:val="00DA37FF"/>
    <w:rsid w:val="00DA4D38"/>
    <w:rsid w:val="00DA5AFF"/>
    <w:rsid w:val="00DA708F"/>
    <w:rsid w:val="00DB1E19"/>
    <w:rsid w:val="00DB29BE"/>
    <w:rsid w:val="00DB2A6B"/>
    <w:rsid w:val="00DB2C09"/>
    <w:rsid w:val="00DB475F"/>
    <w:rsid w:val="00DC145C"/>
    <w:rsid w:val="00DC14D0"/>
    <w:rsid w:val="00DC2281"/>
    <w:rsid w:val="00DC327B"/>
    <w:rsid w:val="00DC3305"/>
    <w:rsid w:val="00DC4258"/>
    <w:rsid w:val="00DC6789"/>
    <w:rsid w:val="00DC7E8B"/>
    <w:rsid w:val="00DD0DCE"/>
    <w:rsid w:val="00DD2ED6"/>
    <w:rsid w:val="00DD3B37"/>
    <w:rsid w:val="00DD65A1"/>
    <w:rsid w:val="00DD6831"/>
    <w:rsid w:val="00DE134B"/>
    <w:rsid w:val="00DE2B68"/>
    <w:rsid w:val="00DF1D4A"/>
    <w:rsid w:val="00DF2578"/>
    <w:rsid w:val="00DF2DF9"/>
    <w:rsid w:val="00DF3D5A"/>
    <w:rsid w:val="00DF4121"/>
    <w:rsid w:val="00DF41E1"/>
    <w:rsid w:val="00E00029"/>
    <w:rsid w:val="00E00F89"/>
    <w:rsid w:val="00E0161E"/>
    <w:rsid w:val="00E02161"/>
    <w:rsid w:val="00E031D2"/>
    <w:rsid w:val="00E0518F"/>
    <w:rsid w:val="00E064BD"/>
    <w:rsid w:val="00E10173"/>
    <w:rsid w:val="00E11132"/>
    <w:rsid w:val="00E112CA"/>
    <w:rsid w:val="00E13253"/>
    <w:rsid w:val="00E15B2F"/>
    <w:rsid w:val="00E15FF1"/>
    <w:rsid w:val="00E175C1"/>
    <w:rsid w:val="00E17A4D"/>
    <w:rsid w:val="00E25977"/>
    <w:rsid w:val="00E25CE7"/>
    <w:rsid w:val="00E26537"/>
    <w:rsid w:val="00E26BAA"/>
    <w:rsid w:val="00E26FC3"/>
    <w:rsid w:val="00E27D74"/>
    <w:rsid w:val="00E3329B"/>
    <w:rsid w:val="00E3572B"/>
    <w:rsid w:val="00E37A78"/>
    <w:rsid w:val="00E40C94"/>
    <w:rsid w:val="00E444F9"/>
    <w:rsid w:val="00E4548A"/>
    <w:rsid w:val="00E45F95"/>
    <w:rsid w:val="00E46803"/>
    <w:rsid w:val="00E4690C"/>
    <w:rsid w:val="00E472E0"/>
    <w:rsid w:val="00E47E0B"/>
    <w:rsid w:val="00E5175A"/>
    <w:rsid w:val="00E53F6D"/>
    <w:rsid w:val="00E55662"/>
    <w:rsid w:val="00E558FA"/>
    <w:rsid w:val="00E5753C"/>
    <w:rsid w:val="00E57CF8"/>
    <w:rsid w:val="00E603D1"/>
    <w:rsid w:val="00E61B0A"/>
    <w:rsid w:val="00E63BD9"/>
    <w:rsid w:val="00E678C2"/>
    <w:rsid w:val="00E679A6"/>
    <w:rsid w:val="00E702C0"/>
    <w:rsid w:val="00E70680"/>
    <w:rsid w:val="00E713BC"/>
    <w:rsid w:val="00E71ADC"/>
    <w:rsid w:val="00E726CD"/>
    <w:rsid w:val="00E73561"/>
    <w:rsid w:val="00E73735"/>
    <w:rsid w:val="00E739E3"/>
    <w:rsid w:val="00E80051"/>
    <w:rsid w:val="00E851F6"/>
    <w:rsid w:val="00E85637"/>
    <w:rsid w:val="00E85A17"/>
    <w:rsid w:val="00E87213"/>
    <w:rsid w:val="00E93278"/>
    <w:rsid w:val="00E94A20"/>
    <w:rsid w:val="00E95931"/>
    <w:rsid w:val="00E95C71"/>
    <w:rsid w:val="00E97168"/>
    <w:rsid w:val="00EA0579"/>
    <w:rsid w:val="00EA0C33"/>
    <w:rsid w:val="00EA35B5"/>
    <w:rsid w:val="00EA56DB"/>
    <w:rsid w:val="00EA6286"/>
    <w:rsid w:val="00EA76C0"/>
    <w:rsid w:val="00EB03A7"/>
    <w:rsid w:val="00EB0440"/>
    <w:rsid w:val="00EB1C0D"/>
    <w:rsid w:val="00EB34D9"/>
    <w:rsid w:val="00EB3629"/>
    <w:rsid w:val="00EB7969"/>
    <w:rsid w:val="00EC2AD9"/>
    <w:rsid w:val="00EC424B"/>
    <w:rsid w:val="00EC75CB"/>
    <w:rsid w:val="00ED1902"/>
    <w:rsid w:val="00ED4F59"/>
    <w:rsid w:val="00ED6F11"/>
    <w:rsid w:val="00ED7AFB"/>
    <w:rsid w:val="00EE0570"/>
    <w:rsid w:val="00EE05C2"/>
    <w:rsid w:val="00EE1B4C"/>
    <w:rsid w:val="00EE2801"/>
    <w:rsid w:val="00EE2F47"/>
    <w:rsid w:val="00EE36B1"/>
    <w:rsid w:val="00EE3EDC"/>
    <w:rsid w:val="00EF0884"/>
    <w:rsid w:val="00EF205D"/>
    <w:rsid w:val="00EF3616"/>
    <w:rsid w:val="00EF382C"/>
    <w:rsid w:val="00EF5640"/>
    <w:rsid w:val="00EF6C83"/>
    <w:rsid w:val="00F01C90"/>
    <w:rsid w:val="00F01F21"/>
    <w:rsid w:val="00F037F6"/>
    <w:rsid w:val="00F0461A"/>
    <w:rsid w:val="00F0700D"/>
    <w:rsid w:val="00F10B36"/>
    <w:rsid w:val="00F121C8"/>
    <w:rsid w:val="00F1434D"/>
    <w:rsid w:val="00F1475C"/>
    <w:rsid w:val="00F15137"/>
    <w:rsid w:val="00F17E37"/>
    <w:rsid w:val="00F2076A"/>
    <w:rsid w:val="00F20E1A"/>
    <w:rsid w:val="00F218D5"/>
    <w:rsid w:val="00F23E38"/>
    <w:rsid w:val="00F270C7"/>
    <w:rsid w:val="00F30CD0"/>
    <w:rsid w:val="00F32B55"/>
    <w:rsid w:val="00F362DA"/>
    <w:rsid w:val="00F36D3E"/>
    <w:rsid w:val="00F37612"/>
    <w:rsid w:val="00F37B55"/>
    <w:rsid w:val="00F40750"/>
    <w:rsid w:val="00F43054"/>
    <w:rsid w:val="00F432F4"/>
    <w:rsid w:val="00F45122"/>
    <w:rsid w:val="00F451CF"/>
    <w:rsid w:val="00F475FE"/>
    <w:rsid w:val="00F50651"/>
    <w:rsid w:val="00F51342"/>
    <w:rsid w:val="00F522B1"/>
    <w:rsid w:val="00F5366F"/>
    <w:rsid w:val="00F549BA"/>
    <w:rsid w:val="00F54FBB"/>
    <w:rsid w:val="00F56365"/>
    <w:rsid w:val="00F62E12"/>
    <w:rsid w:val="00F63ECC"/>
    <w:rsid w:val="00F64AB0"/>
    <w:rsid w:val="00F65BCF"/>
    <w:rsid w:val="00F66BA6"/>
    <w:rsid w:val="00F703DA"/>
    <w:rsid w:val="00F70C0F"/>
    <w:rsid w:val="00F7131F"/>
    <w:rsid w:val="00F71607"/>
    <w:rsid w:val="00F725A3"/>
    <w:rsid w:val="00F7530D"/>
    <w:rsid w:val="00F764B9"/>
    <w:rsid w:val="00F77F01"/>
    <w:rsid w:val="00F803F1"/>
    <w:rsid w:val="00F852CE"/>
    <w:rsid w:val="00F8768A"/>
    <w:rsid w:val="00FA1116"/>
    <w:rsid w:val="00FA20A8"/>
    <w:rsid w:val="00FA373B"/>
    <w:rsid w:val="00FA4402"/>
    <w:rsid w:val="00FA53BF"/>
    <w:rsid w:val="00FA5BE4"/>
    <w:rsid w:val="00FA7DEA"/>
    <w:rsid w:val="00FA7FE8"/>
    <w:rsid w:val="00FB014D"/>
    <w:rsid w:val="00FB14A9"/>
    <w:rsid w:val="00FB205D"/>
    <w:rsid w:val="00FB2634"/>
    <w:rsid w:val="00FB2C03"/>
    <w:rsid w:val="00FB61DE"/>
    <w:rsid w:val="00FC00B3"/>
    <w:rsid w:val="00FC02D4"/>
    <w:rsid w:val="00FC1EE4"/>
    <w:rsid w:val="00FC2019"/>
    <w:rsid w:val="00FC3EE8"/>
    <w:rsid w:val="00FC6028"/>
    <w:rsid w:val="00FC78D5"/>
    <w:rsid w:val="00FC794F"/>
    <w:rsid w:val="00FD0432"/>
    <w:rsid w:val="00FD0C55"/>
    <w:rsid w:val="00FD1C97"/>
    <w:rsid w:val="00FD373D"/>
    <w:rsid w:val="00FD3E06"/>
    <w:rsid w:val="00FD5240"/>
    <w:rsid w:val="00FD58FD"/>
    <w:rsid w:val="00FD7AAF"/>
    <w:rsid w:val="00FE0A20"/>
    <w:rsid w:val="00FE0EA5"/>
    <w:rsid w:val="00FE0F81"/>
    <w:rsid w:val="00FE2C9A"/>
    <w:rsid w:val="00FE38B8"/>
    <w:rsid w:val="00FE4917"/>
    <w:rsid w:val="00FE5186"/>
    <w:rsid w:val="00FE5367"/>
    <w:rsid w:val="00FE6043"/>
    <w:rsid w:val="00FE71ED"/>
    <w:rsid w:val="00FE7BBA"/>
    <w:rsid w:val="00FF2E22"/>
    <w:rsid w:val="00FF5216"/>
    <w:rsid w:val="00FF5339"/>
    <w:rsid w:val="00FF5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BCC3F6"/>
  <w15:docId w15:val="{68EB6C42-0E65-4B98-AD98-5DAA2BDB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59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9D3CA6"/>
    <w:pPr>
      <w:keepNext/>
      <w:widowControl w:val="0"/>
      <w:autoSpaceDE w:val="0"/>
      <w:autoSpaceDN w:val="0"/>
      <w:adjustRightInd w:val="0"/>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884B9F"/>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annotation text"/>
    <w:basedOn w:val="a"/>
    <w:link w:val="a4"/>
    <w:uiPriority w:val="99"/>
    <w:unhideWhenUsed/>
    <w:rsid w:val="00884B9F"/>
    <w:pPr>
      <w:spacing w:after="46"/>
      <w:ind w:left="10" w:hanging="10"/>
      <w:jc w:val="both"/>
    </w:pPr>
    <w:rPr>
      <w:color w:val="000000"/>
      <w:sz w:val="20"/>
      <w:szCs w:val="20"/>
    </w:rPr>
  </w:style>
  <w:style w:type="character" w:customStyle="1" w:styleId="a4">
    <w:name w:val="Текст примечания Знак"/>
    <w:basedOn w:val="a0"/>
    <w:link w:val="a3"/>
    <w:uiPriority w:val="99"/>
    <w:rsid w:val="00884B9F"/>
    <w:rPr>
      <w:rFonts w:ascii="Times New Roman" w:eastAsia="Times New Roman" w:hAnsi="Times New Roman" w:cs="Times New Roman"/>
      <w:color w:val="000000"/>
      <w:sz w:val="20"/>
      <w:szCs w:val="20"/>
      <w:lang w:eastAsia="ru-RU"/>
    </w:rPr>
  </w:style>
  <w:style w:type="character" w:customStyle="1" w:styleId="20">
    <w:name w:val="Заголовок 2 Знак"/>
    <w:basedOn w:val="a0"/>
    <w:link w:val="2"/>
    <w:semiHidden/>
    <w:rsid w:val="009D3CA6"/>
    <w:rPr>
      <w:rFonts w:ascii="Cambria" w:eastAsia="Times New Roman" w:hAnsi="Cambria" w:cs="Times New Roman"/>
      <w:b/>
      <w:bCs/>
      <w:i/>
      <w:iCs/>
      <w:sz w:val="28"/>
      <w:szCs w:val="28"/>
      <w:lang w:eastAsia="ru-RU"/>
    </w:rPr>
  </w:style>
  <w:style w:type="paragraph" w:styleId="a5">
    <w:name w:val="header"/>
    <w:basedOn w:val="a"/>
    <w:link w:val="a6"/>
    <w:uiPriority w:val="99"/>
    <w:rsid w:val="009D3CA6"/>
    <w:pPr>
      <w:widowControl w:val="0"/>
      <w:tabs>
        <w:tab w:val="center" w:pos="4677"/>
        <w:tab w:val="right" w:pos="9355"/>
      </w:tabs>
      <w:autoSpaceDE w:val="0"/>
      <w:autoSpaceDN w:val="0"/>
      <w:adjustRightInd w:val="0"/>
    </w:pPr>
    <w:rPr>
      <w:sz w:val="20"/>
      <w:szCs w:val="20"/>
    </w:rPr>
  </w:style>
  <w:style w:type="character" w:customStyle="1" w:styleId="a6">
    <w:name w:val="Верхний колонтитул Знак"/>
    <w:basedOn w:val="a0"/>
    <w:link w:val="a5"/>
    <w:uiPriority w:val="99"/>
    <w:rsid w:val="009D3CA6"/>
    <w:rPr>
      <w:rFonts w:ascii="Times New Roman" w:eastAsia="Times New Roman" w:hAnsi="Times New Roman" w:cs="Times New Roman"/>
      <w:sz w:val="20"/>
      <w:szCs w:val="20"/>
      <w:lang w:eastAsia="ru-RU"/>
    </w:rPr>
  </w:style>
  <w:style w:type="paragraph" w:styleId="a7">
    <w:name w:val="footnote text"/>
    <w:aliases w:val="Текст сноски Знак1,Текст сноски Знак Знак,Знак1 Знак Знак,Table_Footnote_last Знак1 Знак,Table_Footnote_last Знак Знак Знак Знак Знак,Table_Footnote_last Знак Знак Знак,Текст сноски Знак1 Знак Знак Знак Знак,Style 7,Table_Footnote_last,f"/>
    <w:basedOn w:val="a"/>
    <w:link w:val="a8"/>
    <w:uiPriority w:val="99"/>
    <w:qFormat/>
    <w:rsid w:val="008C2A83"/>
    <w:pPr>
      <w:widowControl w:val="0"/>
      <w:autoSpaceDE w:val="0"/>
      <w:autoSpaceDN w:val="0"/>
      <w:adjustRightInd w:val="0"/>
    </w:pPr>
    <w:rPr>
      <w:sz w:val="20"/>
      <w:szCs w:val="20"/>
    </w:rPr>
  </w:style>
  <w:style w:type="character" w:customStyle="1" w:styleId="a8">
    <w:name w:val="Текст сноски Знак"/>
    <w:aliases w:val="Текст сноски Знак1 Знак,Текст сноски Знак Знак Знак,Знак1 Знак Знак Знак,Table_Footnote_last Знак1 Знак Знак,Table_Footnote_last Знак Знак Знак Знак Знак Знак,Table_Footnote_last Знак Знак Знак Знак,Style 7 Знак,f Знак"/>
    <w:basedOn w:val="a0"/>
    <w:link w:val="a7"/>
    <w:uiPriority w:val="99"/>
    <w:rsid w:val="008C2A83"/>
    <w:rPr>
      <w:rFonts w:ascii="Times New Roman" w:eastAsia="Times New Roman" w:hAnsi="Times New Roman" w:cs="Times New Roman"/>
      <w:sz w:val="20"/>
      <w:szCs w:val="20"/>
      <w:lang w:eastAsia="ru-RU"/>
    </w:rPr>
  </w:style>
  <w:style w:type="character" w:styleId="a9">
    <w:name w:val="footnote reference"/>
    <w:aliases w:val="Odwołanie przypisu,Footnote symbol,SUPERS"/>
    <w:uiPriority w:val="99"/>
    <w:rsid w:val="008C2A83"/>
    <w:rPr>
      <w:vertAlign w:val="superscript"/>
    </w:rPr>
  </w:style>
  <w:style w:type="paragraph" w:styleId="aa">
    <w:name w:val="List Paragraph"/>
    <w:aliases w:val="Общий_К,Нумерованый список,ПАРАГРАФ,Цветной список — акцент 11,Раздел,Абзац вправо-1,List Paragraph1,Абзац вправо-11,List Paragraph11,Абзац вправо-12,List Paragraph12,Абзац вправо-111,List Paragraph111,Абзац вправо-13,List Paragraph13"/>
    <w:basedOn w:val="a"/>
    <w:link w:val="ab"/>
    <w:qFormat/>
    <w:rsid w:val="0053496A"/>
    <w:pPr>
      <w:spacing w:after="46" w:line="270" w:lineRule="auto"/>
      <w:ind w:left="720" w:hanging="10"/>
      <w:contextualSpacing/>
      <w:jc w:val="both"/>
    </w:pPr>
    <w:rPr>
      <w:color w:val="000000"/>
      <w:szCs w:val="22"/>
    </w:rPr>
  </w:style>
  <w:style w:type="character" w:styleId="ac">
    <w:name w:val="annotation reference"/>
    <w:basedOn w:val="a0"/>
    <w:uiPriority w:val="99"/>
    <w:semiHidden/>
    <w:unhideWhenUsed/>
    <w:rsid w:val="0053496A"/>
    <w:rPr>
      <w:sz w:val="16"/>
      <w:szCs w:val="16"/>
    </w:rPr>
  </w:style>
  <w:style w:type="paragraph" w:styleId="ad">
    <w:name w:val="annotation subject"/>
    <w:basedOn w:val="a3"/>
    <w:next w:val="a3"/>
    <w:link w:val="ae"/>
    <w:uiPriority w:val="99"/>
    <w:semiHidden/>
    <w:unhideWhenUsed/>
    <w:rsid w:val="0053496A"/>
    <w:rPr>
      <w:b/>
      <w:bCs/>
    </w:rPr>
  </w:style>
  <w:style w:type="character" w:customStyle="1" w:styleId="ae">
    <w:name w:val="Тема примечания Знак"/>
    <w:basedOn w:val="a4"/>
    <w:link w:val="ad"/>
    <w:uiPriority w:val="99"/>
    <w:semiHidden/>
    <w:rsid w:val="0053496A"/>
    <w:rPr>
      <w:rFonts w:ascii="Times New Roman" w:eastAsia="Times New Roman" w:hAnsi="Times New Roman" w:cs="Times New Roman"/>
      <w:b/>
      <w:bCs/>
      <w:color w:val="000000"/>
      <w:sz w:val="20"/>
      <w:szCs w:val="20"/>
      <w:lang w:eastAsia="ru-RU"/>
    </w:rPr>
  </w:style>
  <w:style w:type="paragraph" w:styleId="af">
    <w:name w:val="Balloon Text"/>
    <w:basedOn w:val="a"/>
    <w:link w:val="af0"/>
    <w:uiPriority w:val="99"/>
    <w:semiHidden/>
    <w:unhideWhenUsed/>
    <w:rsid w:val="0053496A"/>
    <w:pPr>
      <w:ind w:left="10" w:hanging="10"/>
      <w:jc w:val="both"/>
    </w:pPr>
    <w:rPr>
      <w:rFonts w:ascii="Segoe UI" w:hAnsi="Segoe UI" w:cs="Segoe UI"/>
      <w:color w:val="000000"/>
      <w:sz w:val="18"/>
      <w:szCs w:val="18"/>
    </w:rPr>
  </w:style>
  <w:style w:type="character" w:customStyle="1" w:styleId="af0">
    <w:name w:val="Текст выноски Знак"/>
    <w:basedOn w:val="a0"/>
    <w:link w:val="af"/>
    <w:uiPriority w:val="99"/>
    <w:semiHidden/>
    <w:rsid w:val="0053496A"/>
    <w:rPr>
      <w:rFonts w:ascii="Segoe UI" w:eastAsia="Times New Roman" w:hAnsi="Segoe UI" w:cs="Segoe UI"/>
      <w:color w:val="000000"/>
      <w:sz w:val="18"/>
      <w:szCs w:val="18"/>
      <w:lang w:eastAsia="ru-RU"/>
    </w:rPr>
  </w:style>
  <w:style w:type="table" w:styleId="af1">
    <w:name w:val="Table Grid"/>
    <w:basedOn w:val="a1"/>
    <w:uiPriority w:val="59"/>
    <w:rsid w:val="00E55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er"/>
    <w:basedOn w:val="a"/>
    <w:link w:val="af3"/>
    <w:uiPriority w:val="99"/>
    <w:unhideWhenUsed/>
    <w:rsid w:val="005D05CC"/>
    <w:pPr>
      <w:tabs>
        <w:tab w:val="center" w:pos="4844"/>
        <w:tab w:val="right" w:pos="9689"/>
      </w:tabs>
      <w:ind w:left="10" w:hanging="10"/>
      <w:jc w:val="both"/>
    </w:pPr>
    <w:rPr>
      <w:color w:val="000000"/>
      <w:szCs w:val="22"/>
    </w:rPr>
  </w:style>
  <w:style w:type="character" w:customStyle="1" w:styleId="af3">
    <w:name w:val="Нижний колонтитул Знак"/>
    <w:basedOn w:val="a0"/>
    <w:link w:val="af2"/>
    <w:uiPriority w:val="99"/>
    <w:rsid w:val="005D05CC"/>
    <w:rPr>
      <w:rFonts w:ascii="Times New Roman" w:eastAsia="Times New Roman" w:hAnsi="Times New Roman" w:cs="Times New Roman"/>
      <w:color w:val="000000"/>
      <w:sz w:val="24"/>
      <w:lang w:eastAsia="ru-RU"/>
    </w:rPr>
  </w:style>
  <w:style w:type="paragraph" w:styleId="af4">
    <w:name w:val="Revision"/>
    <w:hidden/>
    <w:uiPriority w:val="99"/>
    <w:semiHidden/>
    <w:rsid w:val="00A2525A"/>
    <w:pPr>
      <w:spacing w:after="0" w:line="240" w:lineRule="auto"/>
    </w:pPr>
    <w:rPr>
      <w:rFonts w:ascii="Times New Roman" w:eastAsia="Times New Roman" w:hAnsi="Times New Roman" w:cs="Times New Roman"/>
      <w:color w:val="000000"/>
      <w:sz w:val="24"/>
      <w:lang w:eastAsia="ru-RU"/>
    </w:rPr>
  </w:style>
  <w:style w:type="character" w:styleId="af5">
    <w:name w:val="Hyperlink"/>
    <w:basedOn w:val="a0"/>
    <w:uiPriority w:val="99"/>
    <w:semiHidden/>
    <w:unhideWhenUsed/>
    <w:rsid w:val="002E1057"/>
    <w:rPr>
      <w:color w:val="0000FF"/>
      <w:u w:val="single"/>
    </w:rPr>
  </w:style>
  <w:style w:type="character" w:customStyle="1" w:styleId="ab">
    <w:name w:val="Абзац списка Знак"/>
    <w:aliases w:val="Общий_К Знак,Нумерованый список Знак,ПАРАГРАФ Знак,Цветной список — акцент 11 Знак,Раздел Знак,Абзац вправо-1 Знак,List Paragraph1 Знак,Абзац вправо-11 Знак,List Paragraph11 Знак,Абзац вправо-12 Знак,List Paragraph12 Знак"/>
    <w:link w:val="aa"/>
    <w:uiPriority w:val="34"/>
    <w:locked/>
    <w:rsid w:val="006257A1"/>
    <w:rPr>
      <w:rFonts w:ascii="Times New Roman" w:eastAsia="Times New Roman" w:hAnsi="Times New Roman" w:cs="Times New Roman"/>
      <w:color w:val="000000"/>
      <w:sz w:val="24"/>
      <w:lang w:eastAsia="ru-RU"/>
    </w:rPr>
  </w:style>
  <w:style w:type="paragraph" w:customStyle="1" w:styleId="Style2">
    <w:name w:val="Style2"/>
    <w:basedOn w:val="a"/>
    <w:uiPriority w:val="99"/>
    <w:rsid w:val="0074532A"/>
    <w:pPr>
      <w:widowControl w:val="0"/>
      <w:autoSpaceDE w:val="0"/>
      <w:autoSpaceDN w:val="0"/>
      <w:adjustRightInd w:val="0"/>
      <w:spacing w:line="319" w:lineRule="exact"/>
      <w:ind w:firstLine="701"/>
      <w:jc w:val="both"/>
    </w:pPr>
    <w:rPr>
      <w:rFonts w:eastAsiaTheme="minorEastAsia"/>
    </w:rPr>
  </w:style>
  <w:style w:type="character" w:customStyle="1" w:styleId="FontStyle15">
    <w:name w:val="Font Style15"/>
    <w:basedOn w:val="a0"/>
    <w:uiPriority w:val="99"/>
    <w:rsid w:val="0074532A"/>
    <w:rPr>
      <w:rFonts w:ascii="Times New Roman" w:hAnsi="Times New Roman" w:cs="Times New Roman"/>
      <w:sz w:val="26"/>
      <w:szCs w:val="26"/>
    </w:rPr>
  </w:style>
  <w:style w:type="paragraph" w:customStyle="1" w:styleId="af6">
    <w:name w:val="Рабочий"/>
    <w:basedOn w:val="a"/>
    <w:link w:val="af7"/>
    <w:qFormat/>
    <w:rsid w:val="00AC508E"/>
    <w:pPr>
      <w:ind w:left="57" w:firstLine="709"/>
      <w:jc w:val="both"/>
    </w:pPr>
    <w:rPr>
      <w:rFonts w:eastAsiaTheme="minorHAnsi" w:cstheme="minorBidi"/>
      <w:sz w:val="28"/>
      <w:szCs w:val="22"/>
      <w:lang w:eastAsia="en-US"/>
    </w:rPr>
  </w:style>
  <w:style w:type="character" w:customStyle="1" w:styleId="af7">
    <w:name w:val="Рабочий Знак"/>
    <w:basedOn w:val="a0"/>
    <w:link w:val="af6"/>
    <w:rsid w:val="00AC508E"/>
    <w:rPr>
      <w:rFonts w:ascii="Times New Roman" w:hAnsi="Times New Roman"/>
      <w:sz w:val="28"/>
    </w:rPr>
  </w:style>
  <w:style w:type="character" w:customStyle="1" w:styleId="af8">
    <w:name w:val="текст документа Знак"/>
    <w:link w:val="af9"/>
    <w:uiPriority w:val="99"/>
    <w:locked/>
    <w:rsid w:val="006523EE"/>
    <w:rPr>
      <w:color w:val="000000"/>
      <w:sz w:val="28"/>
      <w:szCs w:val="24"/>
    </w:rPr>
  </w:style>
  <w:style w:type="paragraph" w:customStyle="1" w:styleId="af9">
    <w:name w:val="текст документа"/>
    <w:basedOn w:val="a"/>
    <w:link w:val="af8"/>
    <w:uiPriority w:val="99"/>
    <w:rsid w:val="006523EE"/>
    <w:pPr>
      <w:suppressAutoHyphens/>
      <w:spacing w:after="120"/>
      <w:ind w:firstLine="567"/>
      <w:jc w:val="both"/>
    </w:pPr>
    <w:rPr>
      <w:rFonts w:asciiTheme="minorHAnsi" w:eastAsiaTheme="minorHAnsi" w:hAnsiTheme="minorHAnsi" w:cstheme="minorBidi"/>
      <w:color w:val="000000"/>
      <w:sz w:val="28"/>
      <w:lang w:eastAsia="en-US"/>
    </w:rPr>
  </w:style>
  <w:style w:type="character" w:customStyle="1" w:styleId="21">
    <w:name w:val="Основной текст (2)_"/>
    <w:basedOn w:val="a0"/>
    <w:link w:val="22"/>
    <w:rsid w:val="008B4042"/>
    <w:rPr>
      <w:rFonts w:ascii="Times New Roman" w:eastAsia="Times New Roman" w:hAnsi="Times New Roman" w:cs="Times New Roman"/>
      <w:shd w:val="clear" w:color="auto" w:fill="FFFFFF"/>
    </w:rPr>
  </w:style>
  <w:style w:type="paragraph" w:customStyle="1" w:styleId="22">
    <w:name w:val="Основной текст (2)"/>
    <w:basedOn w:val="a"/>
    <w:link w:val="21"/>
    <w:rsid w:val="008B4042"/>
    <w:pPr>
      <w:widowControl w:val="0"/>
      <w:shd w:val="clear" w:color="auto" w:fill="FFFFFF"/>
      <w:spacing w:after="660" w:line="356" w:lineRule="exact"/>
    </w:pPr>
    <w:rPr>
      <w:sz w:val="22"/>
      <w:szCs w:val="22"/>
      <w:lang w:eastAsia="en-US"/>
    </w:rPr>
  </w:style>
  <w:style w:type="character" w:customStyle="1" w:styleId="275pt">
    <w:name w:val="Основной текст (2) + 7;5 pt"/>
    <w:basedOn w:val="21"/>
    <w:rsid w:val="00C17C40"/>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75pt0">
    <w:name w:val="Основной текст (2) + 7;5 pt;Полужирный"/>
    <w:basedOn w:val="21"/>
    <w:rsid w:val="00C17C40"/>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6pt">
    <w:name w:val="Основной текст (2) + 6 pt;Полужирный"/>
    <w:basedOn w:val="21"/>
    <w:rsid w:val="00C17C40"/>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55pt">
    <w:name w:val="Основной текст (2) + 5;5 pt"/>
    <w:basedOn w:val="21"/>
    <w:rsid w:val="00C17C40"/>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75pt1">
    <w:name w:val="Основной текст (2) + 7;5 pt;Полужирный;Курсив"/>
    <w:basedOn w:val="21"/>
    <w:rsid w:val="00C17C40"/>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paragraph" w:customStyle="1" w:styleId="Default">
    <w:name w:val="Default"/>
    <w:rsid w:val="00C17C40"/>
    <w:pPr>
      <w:autoSpaceDE w:val="0"/>
      <w:autoSpaceDN w:val="0"/>
      <w:adjustRightInd w:val="0"/>
      <w:spacing w:after="0" w:line="240" w:lineRule="auto"/>
    </w:pPr>
    <w:rPr>
      <w:rFonts w:ascii="Times New Roman" w:eastAsia="Microsoft Sans Serif" w:hAnsi="Times New Roman" w:cs="Times New Roman"/>
      <w:color w:val="000000"/>
      <w:sz w:val="24"/>
      <w:szCs w:val="24"/>
      <w:lang w:eastAsia="ru-RU"/>
    </w:rPr>
  </w:style>
  <w:style w:type="character" w:customStyle="1" w:styleId="afa">
    <w:name w:val="Подпись к таблице_"/>
    <w:basedOn w:val="a0"/>
    <w:link w:val="afb"/>
    <w:rsid w:val="00C17C40"/>
    <w:rPr>
      <w:rFonts w:ascii="Times New Roman" w:eastAsia="Times New Roman" w:hAnsi="Times New Roman" w:cs="Times New Roman"/>
      <w:i/>
      <w:iCs/>
      <w:sz w:val="19"/>
      <w:szCs w:val="19"/>
      <w:shd w:val="clear" w:color="auto" w:fill="FFFFFF"/>
    </w:rPr>
  </w:style>
  <w:style w:type="character" w:customStyle="1" w:styleId="6">
    <w:name w:val="Основной текст (6)_"/>
    <w:basedOn w:val="a0"/>
    <w:link w:val="60"/>
    <w:rsid w:val="00C17C40"/>
    <w:rPr>
      <w:rFonts w:ascii="Times New Roman" w:eastAsia="Times New Roman" w:hAnsi="Times New Roman" w:cs="Times New Roman"/>
      <w:i/>
      <w:iCs/>
      <w:sz w:val="19"/>
      <w:szCs w:val="19"/>
      <w:shd w:val="clear" w:color="auto" w:fill="FFFFFF"/>
    </w:rPr>
  </w:style>
  <w:style w:type="paragraph" w:customStyle="1" w:styleId="afb">
    <w:name w:val="Подпись к таблице"/>
    <w:basedOn w:val="a"/>
    <w:link w:val="afa"/>
    <w:rsid w:val="00C17C40"/>
    <w:pPr>
      <w:widowControl w:val="0"/>
      <w:shd w:val="clear" w:color="auto" w:fill="FFFFFF"/>
      <w:spacing w:line="226" w:lineRule="exact"/>
      <w:jc w:val="both"/>
    </w:pPr>
    <w:rPr>
      <w:i/>
      <w:iCs/>
      <w:sz w:val="19"/>
      <w:szCs w:val="19"/>
      <w:lang w:eastAsia="en-US"/>
    </w:rPr>
  </w:style>
  <w:style w:type="paragraph" w:customStyle="1" w:styleId="60">
    <w:name w:val="Основной текст (6)"/>
    <w:basedOn w:val="a"/>
    <w:link w:val="6"/>
    <w:rsid w:val="00C17C40"/>
    <w:pPr>
      <w:widowControl w:val="0"/>
      <w:shd w:val="clear" w:color="auto" w:fill="FFFFFF"/>
      <w:spacing w:line="226" w:lineRule="exact"/>
      <w:jc w:val="both"/>
    </w:pPr>
    <w:rPr>
      <w:i/>
      <w:iCs/>
      <w:sz w:val="19"/>
      <w:szCs w:val="19"/>
      <w:lang w:eastAsia="en-US"/>
    </w:rPr>
  </w:style>
  <w:style w:type="character" w:customStyle="1" w:styleId="1">
    <w:name w:val="Заголовок №1_"/>
    <w:basedOn w:val="a0"/>
    <w:link w:val="10"/>
    <w:rsid w:val="00621B8A"/>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621B8A"/>
    <w:pPr>
      <w:widowControl w:val="0"/>
      <w:shd w:val="clear" w:color="auto" w:fill="FFFFFF"/>
      <w:spacing w:line="370" w:lineRule="exact"/>
      <w:outlineLvl w:val="0"/>
    </w:pPr>
    <w:rPr>
      <w:b/>
      <w:bCs/>
      <w:sz w:val="28"/>
      <w:szCs w:val="28"/>
      <w:lang w:eastAsia="en-US"/>
    </w:rPr>
  </w:style>
  <w:style w:type="paragraph" w:styleId="afc">
    <w:name w:val="Normal (Web)"/>
    <w:basedOn w:val="a"/>
    <w:uiPriority w:val="99"/>
    <w:unhideWhenUsed/>
    <w:rsid w:val="00B219F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1486">
      <w:bodyDiv w:val="1"/>
      <w:marLeft w:val="0"/>
      <w:marRight w:val="0"/>
      <w:marTop w:val="0"/>
      <w:marBottom w:val="0"/>
      <w:divBdr>
        <w:top w:val="none" w:sz="0" w:space="0" w:color="auto"/>
        <w:left w:val="none" w:sz="0" w:space="0" w:color="auto"/>
        <w:bottom w:val="none" w:sz="0" w:space="0" w:color="auto"/>
        <w:right w:val="none" w:sz="0" w:space="0" w:color="auto"/>
      </w:divBdr>
    </w:div>
    <w:div w:id="76481434">
      <w:bodyDiv w:val="1"/>
      <w:marLeft w:val="0"/>
      <w:marRight w:val="0"/>
      <w:marTop w:val="0"/>
      <w:marBottom w:val="0"/>
      <w:divBdr>
        <w:top w:val="none" w:sz="0" w:space="0" w:color="auto"/>
        <w:left w:val="none" w:sz="0" w:space="0" w:color="auto"/>
        <w:bottom w:val="none" w:sz="0" w:space="0" w:color="auto"/>
        <w:right w:val="none" w:sz="0" w:space="0" w:color="auto"/>
      </w:divBdr>
    </w:div>
    <w:div w:id="87313648">
      <w:bodyDiv w:val="1"/>
      <w:marLeft w:val="0"/>
      <w:marRight w:val="0"/>
      <w:marTop w:val="0"/>
      <w:marBottom w:val="0"/>
      <w:divBdr>
        <w:top w:val="none" w:sz="0" w:space="0" w:color="auto"/>
        <w:left w:val="none" w:sz="0" w:space="0" w:color="auto"/>
        <w:bottom w:val="none" w:sz="0" w:space="0" w:color="auto"/>
        <w:right w:val="none" w:sz="0" w:space="0" w:color="auto"/>
      </w:divBdr>
    </w:div>
    <w:div w:id="161749141">
      <w:bodyDiv w:val="1"/>
      <w:marLeft w:val="0"/>
      <w:marRight w:val="0"/>
      <w:marTop w:val="0"/>
      <w:marBottom w:val="0"/>
      <w:divBdr>
        <w:top w:val="none" w:sz="0" w:space="0" w:color="auto"/>
        <w:left w:val="none" w:sz="0" w:space="0" w:color="auto"/>
        <w:bottom w:val="none" w:sz="0" w:space="0" w:color="auto"/>
        <w:right w:val="none" w:sz="0" w:space="0" w:color="auto"/>
      </w:divBdr>
    </w:div>
    <w:div w:id="208811526">
      <w:bodyDiv w:val="1"/>
      <w:marLeft w:val="0"/>
      <w:marRight w:val="0"/>
      <w:marTop w:val="0"/>
      <w:marBottom w:val="0"/>
      <w:divBdr>
        <w:top w:val="none" w:sz="0" w:space="0" w:color="auto"/>
        <w:left w:val="none" w:sz="0" w:space="0" w:color="auto"/>
        <w:bottom w:val="none" w:sz="0" w:space="0" w:color="auto"/>
        <w:right w:val="none" w:sz="0" w:space="0" w:color="auto"/>
      </w:divBdr>
    </w:div>
    <w:div w:id="254830968">
      <w:bodyDiv w:val="1"/>
      <w:marLeft w:val="0"/>
      <w:marRight w:val="0"/>
      <w:marTop w:val="0"/>
      <w:marBottom w:val="0"/>
      <w:divBdr>
        <w:top w:val="none" w:sz="0" w:space="0" w:color="auto"/>
        <w:left w:val="none" w:sz="0" w:space="0" w:color="auto"/>
        <w:bottom w:val="none" w:sz="0" w:space="0" w:color="auto"/>
        <w:right w:val="none" w:sz="0" w:space="0" w:color="auto"/>
      </w:divBdr>
    </w:div>
    <w:div w:id="315644149">
      <w:bodyDiv w:val="1"/>
      <w:marLeft w:val="0"/>
      <w:marRight w:val="0"/>
      <w:marTop w:val="0"/>
      <w:marBottom w:val="0"/>
      <w:divBdr>
        <w:top w:val="none" w:sz="0" w:space="0" w:color="auto"/>
        <w:left w:val="none" w:sz="0" w:space="0" w:color="auto"/>
        <w:bottom w:val="none" w:sz="0" w:space="0" w:color="auto"/>
        <w:right w:val="none" w:sz="0" w:space="0" w:color="auto"/>
      </w:divBdr>
    </w:div>
    <w:div w:id="367141896">
      <w:bodyDiv w:val="1"/>
      <w:marLeft w:val="0"/>
      <w:marRight w:val="0"/>
      <w:marTop w:val="0"/>
      <w:marBottom w:val="0"/>
      <w:divBdr>
        <w:top w:val="none" w:sz="0" w:space="0" w:color="auto"/>
        <w:left w:val="none" w:sz="0" w:space="0" w:color="auto"/>
        <w:bottom w:val="none" w:sz="0" w:space="0" w:color="auto"/>
        <w:right w:val="none" w:sz="0" w:space="0" w:color="auto"/>
      </w:divBdr>
    </w:div>
    <w:div w:id="389810899">
      <w:bodyDiv w:val="1"/>
      <w:marLeft w:val="0"/>
      <w:marRight w:val="0"/>
      <w:marTop w:val="0"/>
      <w:marBottom w:val="0"/>
      <w:divBdr>
        <w:top w:val="none" w:sz="0" w:space="0" w:color="auto"/>
        <w:left w:val="none" w:sz="0" w:space="0" w:color="auto"/>
        <w:bottom w:val="none" w:sz="0" w:space="0" w:color="auto"/>
        <w:right w:val="none" w:sz="0" w:space="0" w:color="auto"/>
      </w:divBdr>
    </w:div>
    <w:div w:id="446782170">
      <w:bodyDiv w:val="1"/>
      <w:marLeft w:val="0"/>
      <w:marRight w:val="0"/>
      <w:marTop w:val="0"/>
      <w:marBottom w:val="0"/>
      <w:divBdr>
        <w:top w:val="none" w:sz="0" w:space="0" w:color="auto"/>
        <w:left w:val="none" w:sz="0" w:space="0" w:color="auto"/>
        <w:bottom w:val="none" w:sz="0" w:space="0" w:color="auto"/>
        <w:right w:val="none" w:sz="0" w:space="0" w:color="auto"/>
      </w:divBdr>
    </w:div>
    <w:div w:id="492649804">
      <w:bodyDiv w:val="1"/>
      <w:marLeft w:val="0"/>
      <w:marRight w:val="0"/>
      <w:marTop w:val="0"/>
      <w:marBottom w:val="0"/>
      <w:divBdr>
        <w:top w:val="none" w:sz="0" w:space="0" w:color="auto"/>
        <w:left w:val="none" w:sz="0" w:space="0" w:color="auto"/>
        <w:bottom w:val="none" w:sz="0" w:space="0" w:color="auto"/>
        <w:right w:val="none" w:sz="0" w:space="0" w:color="auto"/>
      </w:divBdr>
    </w:div>
    <w:div w:id="498738713">
      <w:bodyDiv w:val="1"/>
      <w:marLeft w:val="0"/>
      <w:marRight w:val="0"/>
      <w:marTop w:val="0"/>
      <w:marBottom w:val="0"/>
      <w:divBdr>
        <w:top w:val="none" w:sz="0" w:space="0" w:color="auto"/>
        <w:left w:val="none" w:sz="0" w:space="0" w:color="auto"/>
        <w:bottom w:val="none" w:sz="0" w:space="0" w:color="auto"/>
        <w:right w:val="none" w:sz="0" w:space="0" w:color="auto"/>
      </w:divBdr>
    </w:div>
    <w:div w:id="580606351">
      <w:bodyDiv w:val="1"/>
      <w:marLeft w:val="0"/>
      <w:marRight w:val="0"/>
      <w:marTop w:val="0"/>
      <w:marBottom w:val="0"/>
      <w:divBdr>
        <w:top w:val="none" w:sz="0" w:space="0" w:color="auto"/>
        <w:left w:val="none" w:sz="0" w:space="0" w:color="auto"/>
        <w:bottom w:val="none" w:sz="0" w:space="0" w:color="auto"/>
        <w:right w:val="none" w:sz="0" w:space="0" w:color="auto"/>
      </w:divBdr>
    </w:div>
    <w:div w:id="667251164">
      <w:bodyDiv w:val="1"/>
      <w:marLeft w:val="0"/>
      <w:marRight w:val="0"/>
      <w:marTop w:val="0"/>
      <w:marBottom w:val="0"/>
      <w:divBdr>
        <w:top w:val="none" w:sz="0" w:space="0" w:color="auto"/>
        <w:left w:val="none" w:sz="0" w:space="0" w:color="auto"/>
        <w:bottom w:val="none" w:sz="0" w:space="0" w:color="auto"/>
        <w:right w:val="none" w:sz="0" w:space="0" w:color="auto"/>
      </w:divBdr>
    </w:div>
    <w:div w:id="769398577">
      <w:bodyDiv w:val="1"/>
      <w:marLeft w:val="0"/>
      <w:marRight w:val="0"/>
      <w:marTop w:val="0"/>
      <w:marBottom w:val="0"/>
      <w:divBdr>
        <w:top w:val="none" w:sz="0" w:space="0" w:color="auto"/>
        <w:left w:val="none" w:sz="0" w:space="0" w:color="auto"/>
        <w:bottom w:val="none" w:sz="0" w:space="0" w:color="auto"/>
        <w:right w:val="none" w:sz="0" w:space="0" w:color="auto"/>
      </w:divBdr>
      <w:divsChild>
        <w:div w:id="55593409">
          <w:marLeft w:val="0"/>
          <w:marRight w:val="0"/>
          <w:marTop w:val="0"/>
          <w:marBottom w:val="0"/>
          <w:divBdr>
            <w:top w:val="none" w:sz="0" w:space="0" w:color="auto"/>
            <w:left w:val="none" w:sz="0" w:space="0" w:color="auto"/>
            <w:bottom w:val="none" w:sz="0" w:space="0" w:color="auto"/>
            <w:right w:val="none" w:sz="0" w:space="0" w:color="auto"/>
          </w:divBdr>
        </w:div>
        <w:div w:id="759718216">
          <w:marLeft w:val="0"/>
          <w:marRight w:val="0"/>
          <w:marTop w:val="84"/>
          <w:marBottom w:val="0"/>
          <w:divBdr>
            <w:top w:val="none" w:sz="0" w:space="0" w:color="auto"/>
            <w:left w:val="none" w:sz="0" w:space="0" w:color="auto"/>
            <w:bottom w:val="none" w:sz="0" w:space="0" w:color="auto"/>
            <w:right w:val="none" w:sz="0" w:space="0" w:color="auto"/>
          </w:divBdr>
          <w:divsChild>
            <w:div w:id="370033660">
              <w:marLeft w:val="0"/>
              <w:marRight w:val="0"/>
              <w:marTop w:val="0"/>
              <w:marBottom w:val="0"/>
              <w:divBdr>
                <w:top w:val="none" w:sz="0" w:space="0" w:color="auto"/>
                <w:left w:val="none" w:sz="0" w:space="0" w:color="auto"/>
                <w:bottom w:val="none" w:sz="0" w:space="0" w:color="auto"/>
                <w:right w:val="none" w:sz="0" w:space="0" w:color="auto"/>
              </w:divBdr>
              <w:divsChild>
                <w:div w:id="557863492">
                  <w:marLeft w:val="0"/>
                  <w:marRight w:val="0"/>
                  <w:marTop w:val="0"/>
                  <w:marBottom w:val="0"/>
                  <w:divBdr>
                    <w:top w:val="none" w:sz="0" w:space="0" w:color="auto"/>
                    <w:left w:val="none" w:sz="0" w:space="0" w:color="auto"/>
                    <w:bottom w:val="none" w:sz="0" w:space="0" w:color="auto"/>
                    <w:right w:val="none" w:sz="0" w:space="0" w:color="auto"/>
                  </w:divBdr>
                  <w:divsChild>
                    <w:div w:id="1261178278">
                      <w:marLeft w:val="0"/>
                      <w:marRight w:val="0"/>
                      <w:marTop w:val="0"/>
                      <w:marBottom w:val="0"/>
                      <w:divBdr>
                        <w:top w:val="none" w:sz="0" w:space="0" w:color="auto"/>
                        <w:left w:val="none" w:sz="0" w:space="0" w:color="auto"/>
                        <w:bottom w:val="none" w:sz="0" w:space="0" w:color="auto"/>
                        <w:right w:val="none" w:sz="0" w:space="0" w:color="auto"/>
                      </w:divBdr>
                      <w:divsChild>
                        <w:div w:id="150447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963391">
      <w:bodyDiv w:val="1"/>
      <w:marLeft w:val="0"/>
      <w:marRight w:val="0"/>
      <w:marTop w:val="0"/>
      <w:marBottom w:val="0"/>
      <w:divBdr>
        <w:top w:val="none" w:sz="0" w:space="0" w:color="auto"/>
        <w:left w:val="none" w:sz="0" w:space="0" w:color="auto"/>
        <w:bottom w:val="none" w:sz="0" w:space="0" w:color="auto"/>
        <w:right w:val="none" w:sz="0" w:space="0" w:color="auto"/>
      </w:divBdr>
    </w:div>
    <w:div w:id="999039161">
      <w:bodyDiv w:val="1"/>
      <w:marLeft w:val="0"/>
      <w:marRight w:val="0"/>
      <w:marTop w:val="0"/>
      <w:marBottom w:val="0"/>
      <w:divBdr>
        <w:top w:val="none" w:sz="0" w:space="0" w:color="auto"/>
        <w:left w:val="none" w:sz="0" w:space="0" w:color="auto"/>
        <w:bottom w:val="none" w:sz="0" w:space="0" w:color="auto"/>
        <w:right w:val="none" w:sz="0" w:space="0" w:color="auto"/>
      </w:divBdr>
    </w:div>
    <w:div w:id="1033306750">
      <w:bodyDiv w:val="1"/>
      <w:marLeft w:val="0"/>
      <w:marRight w:val="0"/>
      <w:marTop w:val="0"/>
      <w:marBottom w:val="0"/>
      <w:divBdr>
        <w:top w:val="none" w:sz="0" w:space="0" w:color="auto"/>
        <w:left w:val="none" w:sz="0" w:space="0" w:color="auto"/>
        <w:bottom w:val="none" w:sz="0" w:space="0" w:color="auto"/>
        <w:right w:val="none" w:sz="0" w:space="0" w:color="auto"/>
      </w:divBdr>
    </w:div>
    <w:div w:id="1033462474">
      <w:bodyDiv w:val="1"/>
      <w:marLeft w:val="0"/>
      <w:marRight w:val="0"/>
      <w:marTop w:val="0"/>
      <w:marBottom w:val="0"/>
      <w:divBdr>
        <w:top w:val="none" w:sz="0" w:space="0" w:color="auto"/>
        <w:left w:val="none" w:sz="0" w:space="0" w:color="auto"/>
        <w:bottom w:val="none" w:sz="0" w:space="0" w:color="auto"/>
        <w:right w:val="none" w:sz="0" w:space="0" w:color="auto"/>
      </w:divBdr>
    </w:div>
    <w:div w:id="1043166179">
      <w:bodyDiv w:val="1"/>
      <w:marLeft w:val="0"/>
      <w:marRight w:val="0"/>
      <w:marTop w:val="0"/>
      <w:marBottom w:val="0"/>
      <w:divBdr>
        <w:top w:val="none" w:sz="0" w:space="0" w:color="auto"/>
        <w:left w:val="none" w:sz="0" w:space="0" w:color="auto"/>
        <w:bottom w:val="none" w:sz="0" w:space="0" w:color="auto"/>
        <w:right w:val="none" w:sz="0" w:space="0" w:color="auto"/>
      </w:divBdr>
    </w:div>
    <w:div w:id="1054961774">
      <w:bodyDiv w:val="1"/>
      <w:marLeft w:val="0"/>
      <w:marRight w:val="0"/>
      <w:marTop w:val="0"/>
      <w:marBottom w:val="0"/>
      <w:divBdr>
        <w:top w:val="none" w:sz="0" w:space="0" w:color="auto"/>
        <w:left w:val="none" w:sz="0" w:space="0" w:color="auto"/>
        <w:bottom w:val="none" w:sz="0" w:space="0" w:color="auto"/>
        <w:right w:val="none" w:sz="0" w:space="0" w:color="auto"/>
      </w:divBdr>
    </w:div>
    <w:div w:id="1116170614">
      <w:bodyDiv w:val="1"/>
      <w:marLeft w:val="0"/>
      <w:marRight w:val="0"/>
      <w:marTop w:val="0"/>
      <w:marBottom w:val="0"/>
      <w:divBdr>
        <w:top w:val="none" w:sz="0" w:space="0" w:color="auto"/>
        <w:left w:val="none" w:sz="0" w:space="0" w:color="auto"/>
        <w:bottom w:val="none" w:sz="0" w:space="0" w:color="auto"/>
        <w:right w:val="none" w:sz="0" w:space="0" w:color="auto"/>
      </w:divBdr>
    </w:div>
    <w:div w:id="1177967315">
      <w:bodyDiv w:val="1"/>
      <w:marLeft w:val="0"/>
      <w:marRight w:val="0"/>
      <w:marTop w:val="0"/>
      <w:marBottom w:val="0"/>
      <w:divBdr>
        <w:top w:val="none" w:sz="0" w:space="0" w:color="auto"/>
        <w:left w:val="none" w:sz="0" w:space="0" w:color="auto"/>
        <w:bottom w:val="none" w:sz="0" w:space="0" w:color="auto"/>
        <w:right w:val="none" w:sz="0" w:space="0" w:color="auto"/>
      </w:divBdr>
    </w:div>
    <w:div w:id="1203982455">
      <w:bodyDiv w:val="1"/>
      <w:marLeft w:val="0"/>
      <w:marRight w:val="0"/>
      <w:marTop w:val="0"/>
      <w:marBottom w:val="0"/>
      <w:divBdr>
        <w:top w:val="none" w:sz="0" w:space="0" w:color="auto"/>
        <w:left w:val="none" w:sz="0" w:space="0" w:color="auto"/>
        <w:bottom w:val="none" w:sz="0" w:space="0" w:color="auto"/>
        <w:right w:val="none" w:sz="0" w:space="0" w:color="auto"/>
      </w:divBdr>
    </w:div>
    <w:div w:id="1503202389">
      <w:bodyDiv w:val="1"/>
      <w:marLeft w:val="0"/>
      <w:marRight w:val="0"/>
      <w:marTop w:val="0"/>
      <w:marBottom w:val="0"/>
      <w:divBdr>
        <w:top w:val="none" w:sz="0" w:space="0" w:color="auto"/>
        <w:left w:val="none" w:sz="0" w:space="0" w:color="auto"/>
        <w:bottom w:val="none" w:sz="0" w:space="0" w:color="auto"/>
        <w:right w:val="none" w:sz="0" w:space="0" w:color="auto"/>
      </w:divBdr>
    </w:div>
    <w:div w:id="1522285094">
      <w:bodyDiv w:val="1"/>
      <w:marLeft w:val="0"/>
      <w:marRight w:val="0"/>
      <w:marTop w:val="0"/>
      <w:marBottom w:val="0"/>
      <w:divBdr>
        <w:top w:val="none" w:sz="0" w:space="0" w:color="auto"/>
        <w:left w:val="none" w:sz="0" w:space="0" w:color="auto"/>
        <w:bottom w:val="none" w:sz="0" w:space="0" w:color="auto"/>
        <w:right w:val="none" w:sz="0" w:space="0" w:color="auto"/>
      </w:divBdr>
    </w:div>
    <w:div w:id="1537505741">
      <w:bodyDiv w:val="1"/>
      <w:marLeft w:val="0"/>
      <w:marRight w:val="0"/>
      <w:marTop w:val="0"/>
      <w:marBottom w:val="0"/>
      <w:divBdr>
        <w:top w:val="none" w:sz="0" w:space="0" w:color="auto"/>
        <w:left w:val="none" w:sz="0" w:space="0" w:color="auto"/>
        <w:bottom w:val="none" w:sz="0" w:space="0" w:color="auto"/>
        <w:right w:val="none" w:sz="0" w:space="0" w:color="auto"/>
      </w:divBdr>
    </w:div>
    <w:div w:id="1551192457">
      <w:bodyDiv w:val="1"/>
      <w:marLeft w:val="0"/>
      <w:marRight w:val="0"/>
      <w:marTop w:val="0"/>
      <w:marBottom w:val="0"/>
      <w:divBdr>
        <w:top w:val="none" w:sz="0" w:space="0" w:color="auto"/>
        <w:left w:val="none" w:sz="0" w:space="0" w:color="auto"/>
        <w:bottom w:val="none" w:sz="0" w:space="0" w:color="auto"/>
        <w:right w:val="none" w:sz="0" w:space="0" w:color="auto"/>
      </w:divBdr>
    </w:div>
    <w:div w:id="1571380328">
      <w:bodyDiv w:val="1"/>
      <w:marLeft w:val="0"/>
      <w:marRight w:val="0"/>
      <w:marTop w:val="0"/>
      <w:marBottom w:val="0"/>
      <w:divBdr>
        <w:top w:val="none" w:sz="0" w:space="0" w:color="auto"/>
        <w:left w:val="none" w:sz="0" w:space="0" w:color="auto"/>
        <w:bottom w:val="none" w:sz="0" w:space="0" w:color="auto"/>
        <w:right w:val="none" w:sz="0" w:space="0" w:color="auto"/>
      </w:divBdr>
    </w:div>
    <w:div w:id="1624262371">
      <w:bodyDiv w:val="1"/>
      <w:marLeft w:val="0"/>
      <w:marRight w:val="0"/>
      <w:marTop w:val="0"/>
      <w:marBottom w:val="0"/>
      <w:divBdr>
        <w:top w:val="none" w:sz="0" w:space="0" w:color="auto"/>
        <w:left w:val="none" w:sz="0" w:space="0" w:color="auto"/>
        <w:bottom w:val="none" w:sz="0" w:space="0" w:color="auto"/>
        <w:right w:val="none" w:sz="0" w:space="0" w:color="auto"/>
      </w:divBdr>
    </w:div>
    <w:div w:id="1635408301">
      <w:bodyDiv w:val="1"/>
      <w:marLeft w:val="0"/>
      <w:marRight w:val="0"/>
      <w:marTop w:val="0"/>
      <w:marBottom w:val="0"/>
      <w:divBdr>
        <w:top w:val="none" w:sz="0" w:space="0" w:color="auto"/>
        <w:left w:val="none" w:sz="0" w:space="0" w:color="auto"/>
        <w:bottom w:val="none" w:sz="0" w:space="0" w:color="auto"/>
        <w:right w:val="none" w:sz="0" w:space="0" w:color="auto"/>
      </w:divBdr>
    </w:div>
    <w:div w:id="1638342783">
      <w:bodyDiv w:val="1"/>
      <w:marLeft w:val="0"/>
      <w:marRight w:val="0"/>
      <w:marTop w:val="0"/>
      <w:marBottom w:val="0"/>
      <w:divBdr>
        <w:top w:val="none" w:sz="0" w:space="0" w:color="auto"/>
        <w:left w:val="none" w:sz="0" w:space="0" w:color="auto"/>
        <w:bottom w:val="none" w:sz="0" w:space="0" w:color="auto"/>
        <w:right w:val="none" w:sz="0" w:space="0" w:color="auto"/>
      </w:divBdr>
    </w:div>
    <w:div w:id="1654942667">
      <w:bodyDiv w:val="1"/>
      <w:marLeft w:val="0"/>
      <w:marRight w:val="0"/>
      <w:marTop w:val="0"/>
      <w:marBottom w:val="0"/>
      <w:divBdr>
        <w:top w:val="none" w:sz="0" w:space="0" w:color="auto"/>
        <w:left w:val="none" w:sz="0" w:space="0" w:color="auto"/>
        <w:bottom w:val="none" w:sz="0" w:space="0" w:color="auto"/>
        <w:right w:val="none" w:sz="0" w:space="0" w:color="auto"/>
      </w:divBdr>
    </w:div>
    <w:div w:id="1663073482">
      <w:bodyDiv w:val="1"/>
      <w:marLeft w:val="0"/>
      <w:marRight w:val="0"/>
      <w:marTop w:val="0"/>
      <w:marBottom w:val="0"/>
      <w:divBdr>
        <w:top w:val="none" w:sz="0" w:space="0" w:color="auto"/>
        <w:left w:val="none" w:sz="0" w:space="0" w:color="auto"/>
        <w:bottom w:val="none" w:sz="0" w:space="0" w:color="auto"/>
        <w:right w:val="none" w:sz="0" w:space="0" w:color="auto"/>
      </w:divBdr>
    </w:div>
    <w:div w:id="1680421474">
      <w:bodyDiv w:val="1"/>
      <w:marLeft w:val="0"/>
      <w:marRight w:val="0"/>
      <w:marTop w:val="0"/>
      <w:marBottom w:val="0"/>
      <w:divBdr>
        <w:top w:val="none" w:sz="0" w:space="0" w:color="auto"/>
        <w:left w:val="none" w:sz="0" w:space="0" w:color="auto"/>
        <w:bottom w:val="none" w:sz="0" w:space="0" w:color="auto"/>
        <w:right w:val="none" w:sz="0" w:space="0" w:color="auto"/>
      </w:divBdr>
    </w:div>
    <w:div w:id="1753811709">
      <w:bodyDiv w:val="1"/>
      <w:marLeft w:val="0"/>
      <w:marRight w:val="0"/>
      <w:marTop w:val="0"/>
      <w:marBottom w:val="0"/>
      <w:divBdr>
        <w:top w:val="none" w:sz="0" w:space="0" w:color="auto"/>
        <w:left w:val="none" w:sz="0" w:space="0" w:color="auto"/>
        <w:bottom w:val="none" w:sz="0" w:space="0" w:color="auto"/>
        <w:right w:val="none" w:sz="0" w:space="0" w:color="auto"/>
      </w:divBdr>
    </w:div>
    <w:div w:id="1793790947">
      <w:bodyDiv w:val="1"/>
      <w:marLeft w:val="0"/>
      <w:marRight w:val="0"/>
      <w:marTop w:val="0"/>
      <w:marBottom w:val="0"/>
      <w:divBdr>
        <w:top w:val="none" w:sz="0" w:space="0" w:color="auto"/>
        <w:left w:val="none" w:sz="0" w:space="0" w:color="auto"/>
        <w:bottom w:val="none" w:sz="0" w:space="0" w:color="auto"/>
        <w:right w:val="none" w:sz="0" w:space="0" w:color="auto"/>
      </w:divBdr>
    </w:div>
    <w:div w:id="1823233102">
      <w:bodyDiv w:val="1"/>
      <w:marLeft w:val="0"/>
      <w:marRight w:val="0"/>
      <w:marTop w:val="0"/>
      <w:marBottom w:val="0"/>
      <w:divBdr>
        <w:top w:val="none" w:sz="0" w:space="0" w:color="auto"/>
        <w:left w:val="none" w:sz="0" w:space="0" w:color="auto"/>
        <w:bottom w:val="none" w:sz="0" w:space="0" w:color="auto"/>
        <w:right w:val="none" w:sz="0" w:space="0" w:color="auto"/>
      </w:divBdr>
    </w:div>
    <w:div w:id="1844583297">
      <w:bodyDiv w:val="1"/>
      <w:marLeft w:val="0"/>
      <w:marRight w:val="0"/>
      <w:marTop w:val="0"/>
      <w:marBottom w:val="0"/>
      <w:divBdr>
        <w:top w:val="none" w:sz="0" w:space="0" w:color="auto"/>
        <w:left w:val="none" w:sz="0" w:space="0" w:color="auto"/>
        <w:bottom w:val="none" w:sz="0" w:space="0" w:color="auto"/>
        <w:right w:val="none" w:sz="0" w:space="0" w:color="auto"/>
      </w:divBdr>
    </w:div>
    <w:div w:id="1863320908">
      <w:bodyDiv w:val="1"/>
      <w:marLeft w:val="0"/>
      <w:marRight w:val="0"/>
      <w:marTop w:val="0"/>
      <w:marBottom w:val="0"/>
      <w:divBdr>
        <w:top w:val="none" w:sz="0" w:space="0" w:color="auto"/>
        <w:left w:val="none" w:sz="0" w:space="0" w:color="auto"/>
        <w:bottom w:val="none" w:sz="0" w:space="0" w:color="auto"/>
        <w:right w:val="none" w:sz="0" w:space="0" w:color="auto"/>
      </w:divBdr>
    </w:div>
    <w:div w:id="1929845143">
      <w:bodyDiv w:val="1"/>
      <w:marLeft w:val="0"/>
      <w:marRight w:val="0"/>
      <w:marTop w:val="0"/>
      <w:marBottom w:val="0"/>
      <w:divBdr>
        <w:top w:val="none" w:sz="0" w:space="0" w:color="auto"/>
        <w:left w:val="none" w:sz="0" w:space="0" w:color="auto"/>
        <w:bottom w:val="none" w:sz="0" w:space="0" w:color="auto"/>
        <w:right w:val="none" w:sz="0" w:space="0" w:color="auto"/>
      </w:divBdr>
    </w:div>
    <w:div w:id="1998798176">
      <w:bodyDiv w:val="1"/>
      <w:marLeft w:val="0"/>
      <w:marRight w:val="0"/>
      <w:marTop w:val="0"/>
      <w:marBottom w:val="0"/>
      <w:divBdr>
        <w:top w:val="none" w:sz="0" w:space="0" w:color="auto"/>
        <w:left w:val="none" w:sz="0" w:space="0" w:color="auto"/>
        <w:bottom w:val="none" w:sz="0" w:space="0" w:color="auto"/>
        <w:right w:val="none" w:sz="0" w:space="0" w:color="auto"/>
      </w:divBdr>
    </w:div>
    <w:div w:id="2006399807">
      <w:bodyDiv w:val="1"/>
      <w:marLeft w:val="0"/>
      <w:marRight w:val="0"/>
      <w:marTop w:val="0"/>
      <w:marBottom w:val="0"/>
      <w:divBdr>
        <w:top w:val="none" w:sz="0" w:space="0" w:color="auto"/>
        <w:left w:val="none" w:sz="0" w:space="0" w:color="auto"/>
        <w:bottom w:val="none" w:sz="0" w:space="0" w:color="auto"/>
        <w:right w:val="none" w:sz="0" w:space="0" w:color="auto"/>
      </w:divBdr>
    </w:div>
    <w:div w:id="209624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B4678-92FD-421D-A48B-84629D947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8921</Words>
  <Characters>50855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Fortum</Company>
  <LinksUpToDate>false</LinksUpToDate>
  <CharactersWithSpaces>59657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Usov Sergey V</dc:creator>
  <cp:lastModifiedBy>Shelkovnikov Nikolay</cp:lastModifiedBy>
  <cp:revision>2</cp:revision>
  <cp:lastPrinted>2024-03-18T05:31:00Z</cp:lastPrinted>
  <dcterms:created xsi:type="dcterms:W3CDTF">2024-04-05T04:50:00Z</dcterms:created>
  <dcterms:modified xsi:type="dcterms:W3CDTF">2024-04-05T04:50:00Z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5c3b1a5-3e25-4525-b923-a0572e679d8b_Enabled">
    <vt:lpwstr>True</vt:lpwstr>
  </property>
  <property fmtid="{D5CDD505-2E9C-101B-9397-08002B2CF9AE}" pid="4" name="MSIP_Label_65c3b1a5-3e25-4525-b923-a0572e679d8b_SiteId">
    <vt:lpwstr>62a9c2c8-8b09-43be-a7fb-9a87875714a9</vt:lpwstr>
  </property>
  <property fmtid="{D5CDD505-2E9C-101B-9397-08002B2CF9AE}" pid="5" name="MSIP_Label_65c3b1a5-3e25-4525-b923-a0572e679d8b_Ref">
    <vt:lpwstr>https://api.informationprotection.azure.com/api/62a9c2c8-8b09-43be-a7fb-9a87875714a9</vt:lpwstr>
  </property>
  <property fmtid="{D5CDD505-2E9C-101B-9397-08002B2CF9AE}" pid="6" name="MSIP_Label_65c3b1a5-3e25-4525-b923-a0572e679d8b_Owner">
    <vt:lpwstr>sergey.v.usov@fortum.com</vt:lpwstr>
  </property>
  <property fmtid="{D5CDD505-2E9C-101B-9397-08002B2CF9AE}" pid="7" name="MSIP_Label_65c3b1a5-3e25-4525-b923-a0572e679d8b_SetDate">
    <vt:lpwstr>2018-02-18T22:18:06.8398416+05:00</vt:lpwstr>
  </property>
  <property fmtid="{D5CDD505-2E9C-101B-9397-08002B2CF9AE}" pid="8" name="MSIP_Label_65c3b1a5-3e25-4525-b923-a0572e679d8b_Name">
    <vt:lpwstr>Internal</vt:lpwstr>
  </property>
  <property fmtid="{D5CDD505-2E9C-101B-9397-08002B2CF9AE}" pid="9" name="MSIP_Label_65c3b1a5-3e25-4525-b923-a0572e679d8b_Application">
    <vt:lpwstr>Microsoft Azure Information Protection</vt:lpwstr>
  </property>
  <property fmtid="{D5CDD505-2E9C-101B-9397-08002B2CF9AE}" pid="10" name="MSIP_Label_65c3b1a5-3e25-4525-b923-a0572e679d8b_Extended_MSFT_Method">
    <vt:lpwstr>Automatic</vt:lpwstr>
  </property>
  <property fmtid="{D5CDD505-2E9C-101B-9397-08002B2CF9AE}" pid="11" name="MSIP_Label_f45044c0-b6aa-4b2b-834d-65c9ef8bb134_Enabled">
    <vt:lpwstr>True</vt:lpwstr>
  </property>
  <property fmtid="{D5CDD505-2E9C-101B-9397-08002B2CF9AE}" pid="12" name="MSIP_Label_f45044c0-b6aa-4b2b-834d-65c9ef8bb134_SiteId">
    <vt:lpwstr>62a9c2c8-8b09-43be-a7fb-9a87875714a9</vt:lpwstr>
  </property>
  <property fmtid="{D5CDD505-2E9C-101B-9397-08002B2CF9AE}" pid="13" name="MSIP_Label_f45044c0-b6aa-4b2b-834d-65c9ef8bb134_Ref">
    <vt:lpwstr>https://api.informationprotection.azure.com/api/62a9c2c8-8b09-43be-a7fb-9a87875714a9</vt:lpwstr>
  </property>
  <property fmtid="{D5CDD505-2E9C-101B-9397-08002B2CF9AE}" pid="14" name="MSIP_Label_f45044c0-b6aa-4b2b-834d-65c9ef8bb134_Owner">
    <vt:lpwstr>sergey.v.usov@fortum.com</vt:lpwstr>
  </property>
  <property fmtid="{D5CDD505-2E9C-101B-9397-08002B2CF9AE}" pid="15" name="MSIP_Label_f45044c0-b6aa-4b2b-834d-65c9ef8bb134_SetDate">
    <vt:lpwstr>2018-02-18T22:18:06.8554415+05:00</vt:lpwstr>
  </property>
  <property fmtid="{D5CDD505-2E9C-101B-9397-08002B2CF9AE}" pid="16" name="MSIP_Label_f45044c0-b6aa-4b2b-834d-65c9ef8bb134_Name">
    <vt:lpwstr>Hide Visual Label</vt:lpwstr>
  </property>
  <property fmtid="{D5CDD505-2E9C-101B-9397-08002B2CF9AE}" pid="17" name="MSIP_Label_f45044c0-b6aa-4b2b-834d-65c9ef8bb134_Application">
    <vt:lpwstr>Microsoft Azure Information Protection</vt:lpwstr>
  </property>
  <property fmtid="{D5CDD505-2E9C-101B-9397-08002B2CF9AE}" pid="18" name="MSIP_Label_f45044c0-b6aa-4b2b-834d-65c9ef8bb134_Extended_MSFT_Method">
    <vt:lpwstr>Automatic</vt:lpwstr>
  </property>
  <property fmtid="{D5CDD505-2E9C-101B-9397-08002B2CF9AE}" pid="19" name="MSIP_Label_f45044c0-b6aa-4b2b-834d-65c9ef8bb134_Parent">
    <vt:lpwstr>65c3b1a5-3e25-4525-b923-a0572e679d8b</vt:lpwstr>
  </property>
  <property fmtid="{D5CDD505-2E9C-101B-9397-08002B2CF9AE}" pid="20" name="Sensitivity">
    <vt:lpwstr>Internal Hide Visual Label</vt:lpwstr>
  </property>
</Properties>
</file>